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E59E583" w14:textId="77777777" w:rsidR="000275D4" w:rsidRPr="004A49EA" w:rsidRDefault="000275D4" w:rsidP="0001204D">
      <w:pPr>
        <w:pStyle w:val="Heading1"/>
        <w:rPr>
          <w:rtl/>
        </w:rPr>
      </w:pPr>
      <w:bookmarkStart w:id="0" w:name="_Toc390269978"/>
      <w:bookmarkStart w:id="1" w:name="_Toc390615459"/>
      <w:r w:rsidRPr="004A49EA">
        <w:rPr>
          <w:rFonts w:hint="cs"/>
          <w:rtl/>
        </w:rPr>
        <w:t xml:space="preserve">מסמך </w:t>
      </w:r>
      <w:bookmarkEnd w:id="0"/>
      <w:bookmarkEnd w:id="1"/>
      <w:r w:rsidRPr="004A49EA">
        <w:rPr>
          <w:rFonts w:hint="cs"/>
          <w:rtl/>
        </w:rPr>
        <w:t xml:space="preserve">אפיון </w:t>
      </w:r>
      <w:r w:rsidR="0001204D" w:rsidRPr="004A49EA">
        <w:rPr>
          <w:rFonts w:hint="cs"/>
          <w:rtl/>
        </w:rPr>
        <w:t>מסך</w:t>
      </w:r>
    </w:p>
    <w:p w14:paraId="2E59E584" w14:textId="77777777" w:rsidR="000B1EF0" w:rsidRPr="004A49EA" w:rsidRDefault="007A16CA" w:rsidP="0001204D">
      <w:pPr>
        <w:pStyle w:val="SubjectTitle"/>
        <w:rPr>
          <w:sz w:val="42"/>
          <w:szCs w:val="42"/>
        </w:rPr>
      </w:pPr>
      <w:r w:rsidRPr="004A49EA">
        <w:rPr>
          <w:rFonts w:hint="cs"/>
          <w:sz w:val="42"/>
          <w:szCs w:val="42"/>
          <w:rtl/>
        </w:rPr>
        <w:t>מתן אישור העסקה</w:t>
      </w:r>
    </w:p>
    <w:p w14:paraId="2E59E585" w14:textId="77777777" w:rsidR="000275D4" w:rsidRPr="004A49EA" w:rsidRDefault="0001204D" w:rsidP="007A16CA">
      <w:pPr>
        <w:pStyle w:val="SubjectTitle"/>
        <w:rPr>
          <w:rtl/>
        </w:rPr>
      </w:pPr>
      <w:r w:rsidRPr="004A49EA">
        <w:rPr>
          <w:rFonts w:hint="cs"/>
          <w:sz w:val="28"/>
          <w:szCs w:val="28"/>
          <w:rtl/>
        </w:rPr>
        <w:t>קוד מסך</w:t>
      </w:r>
      <w:r w:rsidR="00196743" w:rsidRPr="004A49EA">
        <w:rPr>
          <w:rFonts w:hint="cs"/>
          <w:sz w:val="28"/>
          <w:szCs w:val="28"/>
          <w:rtl/>
        </w:rPr>
        <w:t>:</w:t>
      </w:r>
      <w:r w:rsidR="007A16CA" w:rsidRPr="004A49EA">
        <w:rPr>
          <w:rFonts w:hint="cs"/>
          <w:sz w:val="28"/>
          <w:szCs w:val="28"/>
          <w:rtl/>
        </w:rPr>
        <w:t>34</w:t>
      </w:r>
      <w:r w:rsidR="000275D4" w:rsidRPr="004A49EA">
        <w:fldChar w:fldCharType="begin"/>
      </w:r>
      <w:r w:rsidR="000275D4" w:rsidRPr="004A49EA">
        <w:instrText xml:space="preserve"> SUBJECT  \* MERGEFORMAT </w:instrText>
      </w:r>
      <w:r w:rsidR="000275D4" w:rsidRPr="004A49EA">
        <w:fldChar w:fldCharType="end"/>
      </w:r>
    </w:p>
    <w:p w14:paraId="2E59E586" w14:textId="77777777" w:rsidR="000275D4" w:rsidRPr="004A49EA" w:rsidRDefault="000275D4" w:rsidP="000275D4">
      <w:pPr>
        <w:pStyle w:val="SubjectTitle"/>
        <w:rPr>
          <w:rtl/>
        </w:rPr>
      </w:pPr>
    </w:p>
    <w:p w14:paraId="2E59E587" w14:textId="77777777" w:rsidR="007E7D98" w:rsidRPr="004A49EA" w:rsidRDefault="000275D4" w:rsidP="000275D4">
      <w:pPr>
        <w:pStyle w:val="SubjectTitle"/>
      </w:pPr>
      <w:r w:rsidRPr="004A49EA">
        <w:rPr>
          <w:rFonts w:hint="cs"/>
          <w:rtl/>
        </w:rPr>
        <w:t>מערכת לניהול רשומה רפואית</w:t>
      </w:r>
    </w:p>
    <w:p w14:paraId="2E59E588" w14:textId="77777777" w:rsidR="000275D4" w:rsidRPr="004A49EA" w:rsidRDefault="007E7D98" w:rsidP="000275D4">
      <w:pPr>
        <w:pStyle w:val="SubjectTitle"/>
        <w:rPr>
          <w:sz w:val="24"/>
          <w:rtl/>
        </w:rPr>
      </w:pPr>
      <w:r w:rsidRPr="004A49EA">
        <w:t>CPR NG</w:t>
      </w:r>
      <w:r w:rsidR="000275D4" w:rsidRPr="004A49EA">
        <w:fldChar w:fldCharType="begin"/>
      </w:r>
      <w:r w:rsidR="000275D4" w:rsidRPr="004A49EA">
        <w:instrText xml:space="preserve"> SUBJECT  \* MERGEFORMAT </w:instrText>
      </w:r>
      <w:r w:rsidR="000275D4" w:rsidRPr="004A49EA">
        <w:fldChar w:fldCharType="end"/>
      </w:r>
    </w:p>
    <w:p w14:paraId="2E59E58A" w14:textId="5D000325" w:rsidR="00F759FF" w:rsidRPr="004A49EA" w:rsidRDefault="000275D4" w:rsidP="00D97AC5">
      <w:pPr>
        <w:spacing w:after="160" w:line="259" w:lineRule="auto"/>
        <w:rPr>
          <w:rFonts w:cs="David"/>
          <w:b/>
          <w:bCs/>
          <w:sz w:val="22"/>
          <w:rtl/>
          <w:lang w:eastAsia="he-IL"/>
        </w:rPr>
      </w:pPr>
      <w:r w:rsidRPr="004A49EA">
        <w:rPr>
          <w:rFonts w:cs="David"/>
          <w:b/>
          <w:bCs/>
          <w:sz w:val="22"/>
          <w:rtl/>
          <w:lang w:eastAsia="he-IL"/>
        </w:rPr>
        <w:br w:type="page"/>
      </w:r>
    </w:p>
    <w:p w14:paraId="2E59E58B" w14:textId="77777777" w:rsidR="00196743" w:rsidRPr="004A49EA" w:rsidRDefault="00196743" w:rsidP="00196743">
      <w:pPr>
        <w:pStyle w:val="Heading2"/>
        <w:numPr>
          <w:ilvl w:val="0"/>
          <w:numId w:val="2"/>
        </w:numPr>
        <w:spacing w:before="240" w:after="120" w:line="320" w:lineRule="exact"/>
        <w:ind w:left="521" w:hanging="521"/>
        <w:rPr>
          <w:rFonts w:cs="David"/>
          <w:b/>
          <w:bCs/>
          <w:color w:val="auto"/>
          <w:sz w:val="32"/>
          <w:szCs w:val="32"/>
          <w:rtl/>
        </w:rPr>
      </w:pPr>
      <w:bookmarkStart w:id="2" w:name="_Toc390615460"/>
      <w:r w:rsidRPr="004A49EA">
        <w:rPr>
          <w:rFonts w:cs="David" w:hint="cs"/>
          <w:b/>
          <w:bCs/>
          <w:color w:val="auto"/>
          <w:sz w:val="32"/>
          <w:szCs w:val="32"/>
          <w:rtl/>
        </w:rPr>
        <w:lastRenderedPageBreak/>
        <w:t>מנהלה</w:t>
      </w:r>
      <w:bookmarkEnd w:id="2"/>
    </w:p>
    <w:p w14:paraId="2E59E58C" w14:textId="77777777" w:rsidR="003779DB" w:rsidRPr="007508BD" w:rsidRDefault="003779DB" w:rsidP="003779DB">
      <w:pPr>
        <w:pStyle w:val="Heading3"/>
        <w:numPr>
          <w:ilvl w:val="1"/>
          <w:numId w:val="2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 w:rsidRPr="007508BD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מעקב שינויים</w:t>
      </w:r>
    </w:p>
    <w:tbl>
      <w:tblPr>
        <w:tblStyle w:val="TableGrid"/>
        <w:bidiVisual/>
        <w:tblW w:w="9025" w:type="dxa"/>
        <w:tblInd w:w="719" w:type="dxa"/>
        <w:tblLook w:val="04A0" w:firstRow="1" w:lastRow="0" w:firstColumn="1" w:lastColumn="0" w:noHBand="0" w:noVBand="1"/>
      </w:tblPr>
      <w:tblGrid>
        <w:gridCol w:w="1226"/>
        <w:gridCol w:w="1677"/>
        <w:gridCol w:w="2297"/>
        <w:gridCol w:w="3825"/>
      </w:tblGrid>
      <w:tr w:rsidR="003779DB" w:rsidRPr="007508BD" w14:paraId="2E59E591" w14:textId="77777777" w:rsidTr="00140B89">
        <w:trPr>
          <w:trHeight w:val="348"/>
        </w:trPr>
        <w:tc>
          <w:tcPr>
            <w:tcW w:w="1226" w:type="dxa"/>
            <w:shd w:val="clear" w:color="auto" w:fill="F2F2F2" w:themeFill="background1" w:themeFillShade="F2"/>
          </w:tcPr>
          <w:p w14:paraId="2E59E58D" w14:textId="77777777" w:rsidR="003779DB" w:rsidRPr="007508BD" w:rsidRDefault="003779DB" w:rsidP="00DA3161">
            <w:pPr>
              <w:spacing w:before="100" w:after="40"/>
              <w:rPr>
                <w:rFonts w:cs="David"/>
                <w:b/>
                <w:bCs/>
                <w:rtl/>
                <w:lang w:eastAsia="he-IL"/>
              </w:rPr>
            </w:pPr>
            <w:r w:rsidRPr="007508BD">
              <w:rPr>
                <w:rFonts w:cs="David" w:hint="cs"/>
                <w:b/>
                <w:bCs/>
                <w:rtl/>
                <w:lang w:eastAsia="he-IL"/>
              </w:rPr>
              <w:t>תאריך השינוי</w:t>
            </w:r>
          </w:p>
        </w:tc>
        <w:tc>
          <w:tcPr>
            <w:tcW w:w="1677" w:type="dxa"/>
            <w:shd w:val="clear" w:color="auto" w:fill="F2F2F2" w:themeFill="background1" w:themeFillShade="F2"/>
          </w:tcPr>
          <w:p w14:paraId="2E59E58E" w14:textId="77777777" w:rsidR="003779DB" w:rsidRPr="007508BD" w:rsidRDefault="003779DB" w:rsidP="00DA3161">
            <w:pPr>
              <w:spacing w:before="100" w:after="40"/>
              <w:rPr>
                <w:rFonts w:cs="David"/>
                <w:b/>
                <w:bCs/>
                <w:rtl/>
                <w:lang w:eastAsia="he-IL"/>
              </w:rPr>
            </w:pPr>
            <w:r w:rsidRPr="007508BD">
              <w:rPr>
                <w:rFonts w:cs="David" w:hint="cs"/>
                <w:b/>
                <w:bCs/>
                <w:rtl/>
                <w:lang w:eastAsia="he-IL"/>
              </w:rPr>
              <w:t>מהדורה</w:t>
            </w:r>
          </w:p>
        </w:tc>
        <w:tc>
          <w:tcPr>
            <w:tcW w:w="2297" w:type="dxa"/>
            <w:shd w:val="clear" w:color="auto" w:fill="F2F2F2" w:themeFill="background1" w:themeFillShade="F2"/>
          </w:tcPr>
          <w:p w14:paraId="2E59E58F" w14:textId="77777777" w:rsidR="003779DB" w:rsidRPr="007508BD" w:rsidRDefault="003779DB" w:rsidP="00DA3161">
            <w:pPr>
              <w:spacing w:before="100" w:after="40"/>
              <w:rPr>
                <w:rFonts w:cs="David"/>
                <w:b/>
                <w:bCs/>
                <w:rtl/>
                <w:lang w:eastAsia="he-IL"/>
              </w:rPr>
            </w:pPr>
            <w:r w:rsidRPr="007508BD">
              <w:rPr>
                <w:rFonts w:cs="David" w:hint="cs"/>
                <w:b/>
                <w:bCs/>
                <w:rtl/>
                <w:lang w:eastAsia="he-IL"/>
              </w:rPr>
              <w:t>אחראי</w:t>
            </w:r>
          </w:p>
        </w:tc>
        <w:tc>
          <w:tcPr>
            <w:tcW w:w="3825" w:type="dxa"/>
            <w:shd w:val="clear" w:color="auto" w:fill="F2F2F2" w:themeFill="background1" w:themeFillShade="F2"/>
          </w:tcPr>
          <w:p w14:paraId="2E59E590" w14:textId="77777777" w:rsidR="003779DB" w:rsidRPr="007508BD" w:rsidRDefault="003779DB" w:rsidP="00DA3161">
            <w:pPr>
              <w:spacing w:before="100" w:after="40"/>
              <w:rPr>
                <w:rFonts w:cs="David"/>
                <w:b/>
                <w:bCs/>
                <w:rtl/>
                <w:lang w:eastAsia="he-IL"/>
              </w:rPr>
            </w:pPr>
            <w:r w:rsidRPr="007508BD">
              <w:rPr>
                <w:rFonts w:cs="David" w:hint="cs"/>
                <w:b/>
                <w:bCs/>
                <w:rtl/>
                <w:lang w:eastAsia="he-IL"/>
              </w:rPr>
              <w:t>תקציר השינוי</w:t>
            </w:r>
          </w:p>
        </w:tc>
      </w:tr>
      <w:tr w:rsidR="003779DB" w:rsidRPr="007508BD" w14:paraId="2E59E596" w14:textId="77777777" w:rsidTr="00140B89">
        <w:tc>
          <w:tcPr>
            <w:tcW w:w="1226" w:type="dxa"/>
          </w:tcPr>
          <w:p w14:paraId="2E59E592" w14:textId="77777777" w:rsidR="003779DB" w:rsidRPr="007508BD" w:rsidRDefault="003779DB" w:rsidP="003779DB">
            <w:pPr>
              <w:spacing w:before="100" w:after="40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22/07/2014</w:t>
            </w:r>
          </w:p>
        </w:tc>
        <w:tc>
          <w:tcPr>
            <w:tcW w:w="1677" w:type="dxa"/>
          </w:tcPr>
          <w:p w14:paraId="2E59E593" w14:textId="77777777" w:rsidR="003779DB" w:rsidRPr="007508BD" w:rsidRDefault="003779DB" w:rsidP="00DA3161">
            <w:pPr>
              <w:spacing w:before="100" w:after="40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1.0</w:t>
            </w:r>
          </w:p>
        </w:tc>
        <w:tc>
          <w:tcPr>
            <w:tcW w:w="2297" w:type="dxa"/>
          </w:tcPr>
          <w:p w14:paraId="2E59E594" w14:textId="77777777" w:rsidR="003779DB" w:rsidRPr="007508BD" w:rsidRDefault="003779DB" w:rsidP="00DA3161">
            <w:pPr>
              <w:spacing w:before="100" w:after="40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גיא שגיא</w:t>
            </w:r>
          </w:p>
        </w:tc>
        <w:tc>
          <w:tcPr>
            <w:tcW w:w="3825" w:type="dxa"/>
          </w:tcPr>
          <w:p w14:paraId="2E59E595" w14:textId="77777777" w:rsidR="003779DB" w:rsidRPr="007508BD" w:rsidRDefault="003779DB" w:rsidP="00DA3161">
            <w:pPr>
              <w:spacing w:before="100" w:after="40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מהדורה ראשונה</w:t>
            </w:r>
          </w:p>
        </w:tc>
      </w:tr>
      <w:tr w:rsidR="003779DB" w:rsidRPr="007508BD" w14:paraId="2E59E59B" w14:textId="77777777" w:rsidTr="00140B89">
        <w:tc>
          <w:tcPr>
            <w:tcW w:w="1226" w:type="dxa"/>
          </w:tcPr>
          <w:p w14:paraId="2E59E597" w14:textId="62CDB55B" w:rsidR="003779DB" w:rsidRPr="007508BD" w:rsidRDefault="004D525D" w:rsidP="00DA3161">
            <w:pPr>
              <w:spacing w:before="100" w:after="40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18/10/2014</w:t>
            </w:r>
          </w:p>
        </w:tc>
        <w:tc>
          <w:tcPr>
            <w:tcW w:w="1677" w:type="dxa"/>
          </w:tcPr>
          <w:p w14:paraId="2E59E598" w14:textId="08B355CE" w:rsidR="003779DB" w:rsidRPr="007508BD" w:rsidRDefault="004D525D" w:rsidP="00DA3161">
            <w:pPr>
              <w:spacing w:before="100" w:after="40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2.0</w:t>
            </w:r>
          </w:p>
        </w:tc>
        <w:tc>
          <w:tcPr>
            <w:tcW w:w="2297" w:type="dxa"/>
          </w:tcPr>
          <w:p w14:paraId="2E59E599" w14:textId="159AE796" w:rsidR="003779DB" w:rsidRPr="007508BD" w:rsidRDefault="004D525D" w:rsidP="00DA3161">
            <w:pPr>
              <w:spacing w:before="100" w:after="40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גיא שגיא</w:t>
            </w:r>
          </w:p>
        </w:tc>
        <w:tc>
          <w:tcPr>
            <w:tcW w:w="3825" w:type="dxa"/>
          </w:tcPr>
          <w:p w14:paraId="2E59E59A" w14:textId="3C828A3D" w:rsidR="003779DB" w:rsidRPr="007508BD" w:rsidRDefault="004D525D" w:rsidP="00DA3161">
            <w:pPr>
              <w:spacing w:before="100" w:after="40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עדכון האפיון בהתאם להערות לקוח</w:t>
            </w:r>
          </w:p>
        </w:tc>
      </w:tr>
      <w:tr w:rsidR="003779DB" w:rsidRPr="007508BD" w14:paraId="2E59E5A0" w14:textId="77777777" w:rsidTr="00140B89">
        <w:tc>
          <w:tcPr>
            <w:tcW w:w="1226" w:type="dxa"/>
          </w:tcPr>
          <w:p w14:paraId="2E59E59C" w14:textId="6C47D78B" w:rsidR="003779DB" w:rsidRPr="007508BD" w:rsidRDefault="00A53ED5" w:rsidP="00910308">
            <w:pPr>
              <w:spacing w:before="100" w:after="40"/>
              <w:rPr>
                <w:rFonts w:cs="David"/>
                <w:rtl/>
                <w:lang w:eastAsia="he-IL"/>
              </w:rPr>
            </w:pPr>
            <w:ins w:id="3" w:author="Sagie, Guy" w:date="2014-11-23T10:36:00Z">
              <w:r>
                <w:rPr>
                  <w:rFonts w:cs="David" w:hint="cs"/>
                  <w:rtl/>
                  <w:lang w:eastAsia="he-IL"/>
                </w:rPr>
                <w:t>2</w:t>
              </w:r>
            </w:ins>
            <w:ins w:id="4" w:author="Sagie, Guy" w:date="2014-11-24T17:16:00Z">
              <w:r w:rsidR="00F31975">
                <w:rPr>
                  <w:rFonts w:cs="David" w:hint="cs"/>
                  <w:rtl/>
                  <w:lang w:eastAsia="he-IL"/>
                </w:rPr>
                <w:t>4</w:t>
              </w:r>
            </w:ins>
            <w:ins w:id="5" w:author="Sagie, Guy" w:date="2014-11-13T10:50:00Z">
              <w:r w:rsidR="009F2100">
                <w:rPr>
                  <w:rFonts w:cs="David" w:hint="cs"/>
                  <w:rtl/>
                  <w:lang w:eastAsia="he-IL"/>
                </w:rPr>
                <w:t>/11/201</w:t>
              </w:r>
            </w:ins>
            <w:ins w:id="6" w:author="Sagie, Guy" w:date="2015-01-27T10:49:00Z">
              <w:r w:rsidR="00910308">
                <w:rPr>
                  <w:rFonts w:cs="David" w:hint="cs"/>
                  <w:rtl/>
                  <w:lang w:eastAsia="he-IL"/>
                </w:rPr>
                <w:t>5</w:t>
              </w:r>
            </w:ins>
          </w:p>
        </w:tc>
        <w:tc>
          <w:tcPr>
            <w:tcW w:w="1677" w:type="dxa"/>
          </w:tcPr>
          <w:p w14:paraId="2E59E59D" w14:textId="2722D7B3" w:rsidR="003779DB" w:rsidRPr="007508BD" w:rsidRDefault="009F2100" w:rsidP="00DA3161">
            <w:pPr>
              <w:spacing w:before="100" w:after="40"/>
              <w:rPr>
                <w:rFonts w:cs="David"/>
                <w:rtl/>
                <w:lang w:eastAsia="he-IL"/>
              </w:rPr>
            </w:pPr>
            <w:ins w:id="7" w:author="Sagie, Guy" w:date="2014-11-13T10:50:00Z">
              <w:r>
                <w:rPr>
                  <w:rFonts w:cs="David" w:hint="cs"/>
                  <w:rtl/>
                  <w:lang w:eastAsia="he-IL"/>
                </w:rPr>
                <w:t>3.0</w:t>
              </w:r>
            </w:ins>
          </w:p>
        </w:tc>
        <w:tc>
          <w:tcPr>
            <w:tcW w:w="2297" w:type="dxa"/>
          </w:tcPr>
          <w:p w14:paraId="2E59E59E" w14:textId="354CE2D1" w:rsidR="003779DB" w:rsidRPr="007508BD" w:rsidRDefault="009F2100" w:rsidP="00DA3161">
            <w:pPr>
              <w:spacing w:before="100" w:after="40"/>
              <w:rPr>
                <w:rFonts w:cs="David"/>
                <w:rtl/>
                <w:lang w:eastAsia="he-IL"/>
              </w:rPr>
            </w:pPr>
            <w:ins w:id="8" w:author="Sagie, Guy" w:date="2014-11-13T10:50:00Z">
              <w:r>
                <w:rPr>
                  <w:rFonts w:cs="David" w:hint="cs"/>
                  <w:rtl/>
                  <w:lang w:eastAsia="he-IL"/>
                </w:rPr>
                <w:t>גיא שגיא</w:t>
              </w:r>
            </w:ins>
          </w:p>
        </w:tc>
        <w:tc>
          <w:tcPr>
            <w:tcW w:w="3825" w:type="dxa"/>
          </w:tcPr>
          <w:p w14:paraId="2E59E59F" w14:textId="27C0DB0A" w:rsidR="003779DB" w:rsidRPr="007508BD" w:rsidRDefault="009F2100" w:rsidP="00DA3161">
            <w:pPr>
              <w:spacing w:before="100" w:after="40"/>
              <w:rPr>
                <w:rFonts w:cs="David"/>
                <w:rtl/>
                <w:lang w:eastAsia="he-IL"/>
              </w:rPr>
            </w:pPr>
            <w:ins w:id="9" w:author="Sagie, Guy" w:date="2014-11-13T10:50:00Z">
              <w:r>
                <w:rPr>
                  <w:rFonts w:cs="David" w:hint="cs"/>
                  <w:rtl/>
                  <w:lang w:eastAsia="he-IL"/>
                </w:rPr>
                <w:t xml:space="preserve">הוספת כפתור </w:t>
              </w:r>
            </w:ins>
            <w:ins w:id="10" w:author="Sagie, Guy" w:date="2014-11-13T10:51:00Z">
              <w:r>
                <w:rPr>
                  <w:rFonts w:cs="David"/>
                  <w:rtl/>
                  <w:lang w:eastAsia="he-IL"/>
                </w:rPr>
                <w:t>–</w:t>
              </w:r>
            </w:ins>
            <w:ins w:id="11" w:author="Sagie, Guy" w:date="2014-11-13T10:50:00Z">
              <w:r>
                <w:rPr>
                  <w:rFonts w:cs="David" w:hint="cs"/>
                  <w:rtl/>
                  <w:lang w:eastAsia="he-IL"/>
                </w:rPr>
                <w:t xml:space="preserve"> הצ</w:t>
              </w:r>
            </w:ins>
            <w:ins w:id="12" w:author="Sagie, Guy" w:date="2014-11-13T10:51:00Z">
              <w:r>
                <w:rPr>
                  <w:rFonts w:cs="David" w:hint="cs"/>
                  <w:rtl/>
                  <w:lang w:eastAsia="he-IL"/>
                </w:rPr>
                <w:t>ג</w:t>
              </w:r>
            </w:ins>
            <w:ins w:id="13" w:author="Sagie, Guy" w:date="2014-11-13T10:50:00Z">
              <w:r>
                <w:rPr>
                  <w:rFonts w:cs="David" w:hint="cs"/>
                  <w:rtl/>
                  <w:lang w:eastAsia="he-IL"/>
                </w:rPr>
                <w:t xml:space="preserve">ה </w:t>
              </w:r>
            </w:ins>
            <w:ins w:id="14" w:author="Sagie, Guy" w:date="2014-11-13T10:51:00Z">
              <w:r>
                <w:rPr>
                  <w:rFonts w:cs="David" w:hint="cs"/>
                  <w:rtl/>
                  <w:lang w:eastAsia="he-IL"/>
                </w:rPr>
                <w:t>לפני הדפסה</w:t>
              </w:r>
            </w:ins>
            <w:ins w:id="15" w:author="Sagie, Guy" w:date="2014-11-24T17:15:00Z">
              <w:r w:rsidR="00F31975">
                <w:rPr>
                  <w:rFonts w:cs="David" w:hint="cs"/>
                  <w:rtl/>
                  <w:lang w:eastAsia="he-IL"/>
                </w:rPr>
                <w:t xml:space="preserve">, </w:t>
              </w:r>
            </w:ins>
            <w:ins w:id="16" w:author="Sagie, Guy" w:date="2014-11-23T10:37:00Z">
              <w:r w:rsidR="00CD68C4">
                <w:rPr>
                  <w:rFonts w:cs="David" w:hint="cs"/>
                  <w:rtl/>
                  <w:lang w:eastAsia="he-IL"/>
                </w:rPr>
                <w:t>השמטת שדה "קבוע"</w:t>
              </w:r>
            </w:ins>
            <w:ins w:id="17" w:author="Sagie, Guy" w:date="2014-11-24T17:15:00Z">
              <w:r w:rsidR="00F31975">
                <w:rPr>
                  <w:rFonts w:cs="David" w:hint="cs"/>
                  <w:rtl/>
                  <w:lang w:eastAsia="he-IL"/>
                </w:rPr>
                <w:t xml:space="preserve"> והוספת ת. הבדיקה הבאה קטן מ 365 יום.</w:t>
              </w:r>
            </w:ins>
          </w:p>
        </w:tc>
      </w:tr>
      <w:tr w:rsidR="00910308" w:rsidRPr="007508BD" w14:paraId="40CBABDF" w14:textId="77777777" w:rsidTr="00140B89">
        <w:trPr>
          <w:ins w:id="18" w:author="Sagie, Guy" w:date="2015-01-27T10:47:00Z"/>
        </w:trPr>
        <w:tc>
          <w:tcPr>
            <w:tcW w:w="1226" w:type="dxa"/>
          </w:tcPr>
          <w:p w14:paraId="4D2E8C4D" w14:textId="4CA481F1" w:rsidR="00910308" w:rsidRDefault="00910308" w:rsidP="00F31975">
            <w:pPr>
              <w:spacing w:before="100" w:after="40"/>
              <w:rPr>
                <w:ins w:id="19" w:author="Sagie, Guy" w:date="2015-01-27T10:47:00Z"/>
                <w:rFonts w:cs="David"/>
                <w:rtl/>
                <w:lang w:eastAsia="he-IL"/>
              </w:rPr>
            </w:pPr>
            <w:ins w:id="20" w:author="Sagie, Guy" w:date="2015-01-27T10:47:00Z">
              <w:r>
                <w:rPr>
                  <w:rFonts w:cs="David" w:hint="cs"/>
                  <w:rtl/>
                  <w:lang w:eastAsia="he-IL"/>
                </w:rPr>
                <w:t>27/01/2015</w:t>
              </w:r>
            </w:ins>
          </w:p>
        </w:tc>
        <w:tc>
          <w:tcPr>
            <w:tcW w:w="1677" w:type="dxa"/>
          </w:tcPr>
          <w:p w14:paraId="0DC94D61" w14:textId="5E19E360" w:rsidR="00910308" w:rsidRDefault="00910308" w:rsidP="00DA3161">
            <w:pPr>
              <w:spacing w:before="100" w:after="40"/>
              <w:rPr>
                <w:ins w:id="21" w:author="Sagie, Guy" w:date="2015-01-27T10:47:00Z"/>
                <w:rFonts w:cs="David"/>
                <w:rtl/>
                <w:lang w:eastAsia="he-IL"/>
              </w:rPr>
            </w:pPr>
            <w:ins w:id="22" w:author="Sagie, Guy" w:date="2015-01-27T10:47:00Z">
              <w:r>
                <w:rPr>
                  <w:rFonts w:cs="David" w:hint="cs"/>
                  <w:rtl/>
                  <w:lang w:eastAsia="he-IL"/>
                </w:rPr>
                <w:t>4.0</w:t>
              </w:r>
            </w:ins>
          </w:p>
        </w:tc>
        <w:tc>
          <w:tcPr>
            <w:tcW w:w="2297" w:type="dxa"/>
          </w:tcPr>
          <w:p w14:paraId="7EAA3FD3" w14:textId="5D40A9BC" w:rsidR="00910308" w:rsidRDefault="00910308" w:rsidP="00DA3161">
            <w:pPr>
              <w:spacing w:before="100" w:after="40"/>
              <w:rPr>
                <w:ins w:id="23" w:author="Sagie, Guy" w:date="2015-01-27T10:47:00Z"/>
                <w:rFonts w:cs="David"/>
                <w:rtl/>
                <w:lang w:eastAsia="he-IL"/>
              </w:rPr>
            </w:pPr>
            <w:ins w:id="24" w:author="Sagie, Guy" w:date="2015-01-27T10:47:00Z">
              <w:r>
                <w:rPr>
                  <w:rFonts w:cs="David" w:hint="cs"/>
                  <w:rtl/>
                  <w:lang w:eastAsia="he-IL"/>
                </w:rPr>
                <w:t>גיא שגיא</w:t>
              </w:r>
            </w:ins>
          </w:p>
        </w:tc>
        <w:tc>
          <w:tcPr>
            <w:tcW w:w="3825" w:type="dxa"/>
          </w:tcPr>
          <w:p w14:paraId="490C000A" w14:textId="6AF3C8C3" w:rsidR="00F4795B" w:rsidRDefault="00F4795B" w:rsidP="00DA3161">
            <w:pPr>
              <w:spacing w:before="100" w:after="40"/>
              <w:rPr>
                <w:ins w:id="25" w:author="Sagie, Guy" w:date="2015-01-29T16:03:00Z"/>
                <w:rFonts w:cs="David"/>
                <w:rtl/>
                <w:lang w:eastAsia="he-IL"/>
              </w:rPr>
            </w:pPr>
            <w:ins w:id="26" w:author="Sagie, Guy" w:date="2015-01-29T16:03:00Z">
              <w:r>
                <w:rPr>
                  <w:rFonts w:cs="David" w:hint="cs"/>
                  <w:rtl/>
                  <w:lang w:eastAsia="he-IL"/>
                </w:rPr>
                <w:t>ברירת מחדל של ת. תוקך האישור   = תאריך המפגש המוזן במסך פרטי מפגש</w:t>
              </w:r>
            </w:ins>
          </w:p>
          <w:p w14:paraId="645F8DB1" w14:textId="1D07A32F" w:rsidR="00910308" w:rsidRDefault="00910308" w:rsidP="00DA3161">
            <w:pPr>
              <w:spacing w:before="100" w:after="40"/>
              <w:rPr>
                <w:ins w:id="27" w:author="Sagie, Guy" w:date="2015-01-27T10:47:00Z"/>
                <w:rFonts w:cs="David"/>
                <w:rtl/>
                <w:lang w:eastAsia="he-IL"/>
              </w:rPr>
            </w:pPr>
            <w:ins w:id="28" w:author="Sagie, Guy" w:date="2015-01-27T10:48:00Z">
              <w:r>
                <w:rPr>
                  <w:rFonts w:cs="David" w:hint="cs"/>
                  <w:rtl/>
                  <w:lang w:eastAsia="he-IL"/>
                </w:rPr>
                <w:t xml:space="preserve">תיקון נוסח </w:t>
              </w:r>
            </w:ins>
            <w:ins w:id="29" w:author="Sagie, Guy" w:date="2015-01-27T10:49:00Z">
              <w:r>
                <w:rPr>
                  <w:rFonts w:cs="David" w:hint="cs"/>
                  <w:rtl/>
                  <w:lang w:eastAsia="he-IL"/>
                </w:rPr>
                <w:t>ה</w:t>
              </w:r>
            </w:ins>
            <w:ins w:id="30" w:author="Sagie, Guy" w:date="2015-01-27T10:48:00Z">
              <w:r>
                <w:rPr>
                  <w:rFonts w:cs="David" w:hint="cs"/>
                  <w:rtl/>
                  <w:lang w:eastAsia="he-IL"/>
                </w:rPr>
                <w:t>בדיקה</w:t>
              </w:r>
            </w:ins>
            <w:ins w:id="31" w:author="Sagie, Guy" w:date="2015-01-27T10:49:00Z">
              <w:r>
                <w:rPr>
                  <w:rFonts w:cs="David" w:hint="cs"/>
                  <w:rtl/>
                  <w:lang w:eastAsia="he-IL"/>
                </w:rPr>
                <w:t xml:space="preserve"> הבאה </w:t>
              </w:r>
            </w:ins>
            <w:ins w:id="32" w:author="Sagie, Guy" w:date="2015-01-27T10:48:00Z">
              <w:r w:rsidR="00F4795B">
                <w:rPr>
                  <w:rFonts w:cs="David" w:hint="cs"/>
                  <w:rtl/>
                  <w:lang w:eastAsia="he-IL"/>
                </w:rPr>
                <w:t xml:space="preserve"> </w:t>
              </w:r>
            </w:ins>
            <w:ins w:id="33" w:author="Sagie, Guy" w:date="2015-01-29T16:03:00Z">
              <w:r w:rsidR="00F4795B">
                <w:rPr>
                  <w:rFonts w:cs="David" w:hint="cs"/>
                  <w:rtl/>
                  <w:lang w:eastAsia="he-IL"/>
                </w:rPr>
                <w:t xml:space="preserve">- </w:t>
              </w:r>
            </w:ins>
            <w:ins w:id="34" w:author="Sagie, Guy" w:date="2015-01-27T10:48:00Z">
              <w:r>
                <w:rPr>
                  <w:rFonts w:cs="David" w:hint="cs"/>
                  <w:rtl/>
                  <w:lang w:eastAsia="he-IL"/>
                </w:rPr>
                <w:t xml:space="preserve">סעיף 2.3 </w:t>
              </w:r>
            </w:ins>
          </w:p>
        </w:tc>
      </w:tr>
      <w:tr w:rsidR="00494350" w:rsidRPr="007508BD" w14:paraId="5B081D60" w14:textId="77777777" w:rsidTr="00140B89">
        <w:trPr>
          <w:ins w:id="35" w:author="Sagie, Guy" w:date="2015-03-02T10:55:00Z"/>
        </w:trPr>
        <w:tc>
          <w:tcPr>
            <w:tcW w:w="1226" w:type="dxa"/>
          </w:tcPr>
          <w:p w14:paraId="3A246F27" w14:textId="02A81E05" w:rsidR="00494350" w:rsidRDefault="00494350" w:rsidP="00F31975">
            <w:pPr>
              <w:spacing w:before="100" w:after="40"/>
              <w:rPr>
                <w:ins w:id="36" w:author="Sagie, Guy" w:date="2015-03-02T10:55:00Z"/>
                <w:rFonts w:cs="David"/>
                <w:rtl/>
                <w:lang w:eastAsia="he-IL"/>
              </w:rPr>
            </w:pPr>
            <w:ins w:id="37" w:author="Sagie, Guy" w:date="2015-03-02T10:55:00Z">
              <w:r>
                <w:rPr>
                  <w:rFonts w:cs="David" w:hint="cs"/>
                  <w:rtl/>
                  <w:lang w:eastAsia="he-IL"/>
                </w:rPr>
                <w:t>02/03/2015</w:t>
              </w:r>
            </w:ins>
          </w:p>
        </w:tc>
        <w:tc>
          <w:tcPr>
            <w:tcW w:w="1677" w:type="dxa"/>
          </w:tcPr>
          <w:p w14:paraId="22C90E26" w14:textId="069468A8" w:rsidR="00494350" w:rsidRDefault="00494350" w:rsidP="00DA3161">
            <w:pPr>
              <w:spacing w:before="100" w:after="40"/>
              <w:rPr>
                <w:ins w:id="38" w:author="Sagie, Guy" w:date="2015-03-02T10:55:00Z"/>
                <w:rFonts w:cs="David"/>
                <w:rtl/>
                <w:lang w:eastAsia="he-IL"/>
              </w:rPr>
            </w:pPr>
            <w:ins w:id="39" w:author="Sagie, Guy" w:date="2015-03-02T10:55:00Z">
              <w:r>
                <w:rPr>
                  <w:rFonts w:cs="David" w:hint="cs"/>
                  <w:rtl/>
                  <w:lang w:eastAsia="he-IL"/>
                </w:rPr>
                <w:t>5.0</w:t>
              </w:r>
            </w:ins>
          </w:p>
        </w:tc>
        <w:tc>
          <w:tcPr>
            <w:tcW w:w="2297" w:type="dxa"/>
          </w:tcPr>
          <w:p w14:paraId="16309FA0" w14:textId="6A92EA56" w:rsidR="00494350" w:rsidRDefault="00494350" w:rsidP="00DA3161">
            <w:pPr>
              <w:spacing w:before="100" w:after="40"/>
              <w:rPr>
                <w:ins w:id="40" w:author="Sagie, Guy" w:date="2015-03-02T10:55:00Z"/>
                <w:rFonts w:cs="David"/>
                <w:rtl/>
                <w:lang w:eastAsia="he-IL"/>
              </w:rPr>
            </w:pPr>
            <w:ins w:id="41" w:author="Sagie, Guy" w:date="2015-03-02T10:55:00Z">
              <w:r>
                <w:rPr>
                  <w:rFonts w:cs="David" w:hint="cs"/>
                  <w:rtl/>
                  <w:lang w:eastAsia="he-IL"/>
                </w:rPr>
                <w:t>גיא שגיא</w:t>
              </w:r>
            </w:ins>
          </w:p>
        </w:tc>
        <w:tc>
          <w:tcPr>
            <w:tcW w:w="3825" w:type="dxa"/>
          </w:tcPr>
          <w:p w14:paraId="62686C1A" w14:textId="296B1B07" w:rsidR="00494350" w:rsidRDefault="00494350" w:rsidP="00140B89">
            <w:pPr>
              <w:spacing w:before="100" w:after="40"/>
              <w:rPr>
                <w:ins w:id="42" w:author="Sagie, Guy" w:date="2015-03-02T10:55:00Z"/>
                <w:rFonts w:cs="David"/>
                <w:rtl/>
                <w:lang w:eastAsia="he-IL"/>
              </w:rPr>
            </w:pPr>
            <w:ins w:id="43" w:author="Sagie, Guy" w:date="2015-03-02T10:55:00Z">
              <w:r>
                <w:rPr>
                  <w:rFonts w:cs="David" w:hint="cs"/>
                  <w:rtl/>
                  <w:lang w:eastAsia="he-IL"/>
                </w:rPr>
                <w:t xml:space="preserve">הוספת </w:t>
              </w:r>
            </w:ins>
            <w:ins w:id="44" w:author="Sagie, Guy" w:date="2015-03-02T10:56:00Z">
              <w:r>
                <w:rPr>
                  <w:rFonts w:cs="David" w:hint="cs"/>
                  <w:rtl/>
                  <w:lang w:eastAsia="he-IL"/>
                </w:rPr>
                <w:t xml:space="preserve">כפתור "מפגש" </w:t>
              </w:r>
            </w:ins>
            <w:ins w:id="45" w:author="Sagie, Guy" w:date="2015-03-02T11:18:00Z">
              <w:r w:rsidR="00140B89">
                <w:rPr>
                  <w:rFonts w:cs="David"/>
                  <w:rtl/>
                  <w:lang w:eastAsia="he-IL"/>
                </w:rPr>
                <w:t>–</w:t>
              </w:r>
              <w:r w:rsidR="00140B89">
                <w:rPr>
                  <w:rFonts w:cs="David" w:hint="cs"/>
                  <w:rtl/>
                  <w:lang w:eastAsia="he-IL"/>
                </w:rPr>
                <w:t xml:space="preserve"> אשר פותח </w:t>
              </w:r>
              <w:r w:rsidR="00140B89">
                <w:rPr>
                  <w:lang w:eastAsia="he-IL"/>
                </w:rPr>
                <w:t>PDF</w:t>
              </w:r>
              <w:r w:rsidR="00140B89">
                <w:rPr>
                  <w:rFonts w:cs="David" w:hint="cs"/>
                  <w:rtl/>
                  <w:lang w:eastAsia="he-IL"/>
                </w:rPr>
                <w:t xml:space="preserve"> </w:t>
              </w:r>
              <w:r w:rsidR="00140B89">
                <w:rPr>
                  <w:rtl/>
                  <w:lang w:eastAsia="he-IL"/>
                </w:rPr>
                <w:t> </w:t>
              </w:r>
              <w:r w:rsidR="00140B89">
                <w:rPr>
                  <w:rFonts w:cs="David" w:hint="cs"/>
                  <w:rtl/>
                  <w:lang w:eastAsia="he-IL"/>
                </w:rPr>
                <w:t>של סיכום המפגש שבו ניתן הרכיב המסומן</w:t>
              </w:r>
            </w:ins>
            <w:ins w:id="46" w:author="Sagie, Guy" w:date="2015-03-02T10:56:00Z">
              <w:r>
                <w:rPr>
                  <w:rFonts w:cs="David" w:hint="cs"/>
                  <w:rtl/>
                  <w:lang w:eastAsia="he-IL"/>
                </w:rPr>
                <w:t xml:space="preserve"> </w:t>
              </w:r>
            </w:ins>
          </w:p>
        </w:tc>
      </w:tr>
      <w:tr w:rsidR="00BA06A2" w:rsidRPr="007508BD" w14:paraId="7C7B2580" w14:textId="77777777" w:rsidTr="00140B89">
        <w:trPr>
          <w:ins w:id="47" w:author="Sagie, Guy" w:date="2015-03-22T17:01:00Z"/>
        </w:trPr>
        <w:tc>
          <w:tcPr>
            <w:tcW w:w="1226" w:type="dxa"/>
          </w:tcPr>
          <w:p w14:paraId="16EC9DA3" w14:textId="5DF799F7" w:rsidR="00BA06A2" w:rsidRDefault="00BA06A2" w:rsidP="00F31975">
            <w:pPr>
              <w:spacing w:before="100" w:after="40"/>
              <w:rPr>
                <w:ins w:id="48" w:author="Sagie, Guy" w:date="2015-03-22T17:01:00Z"/>
                <w:rFonts w:cs="David"/>
                <w:rtl/>
                <w:lang w:eastAsia="he-IL"/>
              </w:rPr>
            </w:pPr>
            <w:ins w:id="49" w:author="Sagie, Guy" w:date="2015-03-22T17:01:00Z">
              <w:r>
                <w:rPr>
                  <w:rFonts w:cs="David" w:hint="cs"/>
                  <w:rtl/>
                  <w:lang w:eastAsia="he-IL"/>
                </w:rPr>
                <w:t>22</w:t>
              </w:r>
            </w:ins>
            <w:ins w:id="50" w:author="Sagie, Guy" w:date="2015-03-22T17:02:00Z">
              <w:r>
                <w:rPr>
                  <w:rFonts w:cs="David" w:hint="cs"/>
                  <w:rtl/>
                  <w:lang w:eastAsia="he-IL"/>
                </w:rPr>
                <w:t>/03/2015</w:t>
              </w:r>
            </w:ins>
          </w:p>
        </w:tc>
        <w:tc>
          <w:tcPr>
            <w:tcW w:w="1677" w:type="dxa"/>
          </w:tcPr>
          <w:p w14:paraId="0E682742" w14:textId="7EDA8A18" w:rsidR="00BA06A2" w:rsidRDefault="00BA06A2" w:rsidP="00DA3161">
            <w:pPr>
              <w:spacing w:before="100" w:after="40"/>
              <w:rPr>
                <w:ins w:id="51" w:author="Sagie, Guy" w:date="2015-03-22T17:01:00Z"/>
                <w:rFonts w:cs="David"/>
                <w:rtl/>
                <w:lang w:eastAsia="he-IL"/>
              </w:rPr>
            </w:pPr>
            <w:ins w:id="52" w:author="Sagie, Guy" w:date="2015-03-22T17:02:00Z">
              <w:r>
                <w:rPr>
                  <w:rFonts w:cs="David" w:hint="cs"/>
                  <w:rtl/>
                  <w:lang w:eastAsia="he-IL"/>
                </w:rPr>
                <w:t>6.0</w:t>
              </w:r>
            </w:ins>
          </w:p>
        </w:tc>
        <w:tc>
          <w:tcPr>
            <w:tcW w:w="2297" w:type="dxa"/>
          </w:tcPr>
          <w:p w14:paraId="4CB6D12D" w14:textId="4D3A2D2D" w:rsidR="00BA06A2" w:rsidRDefault="00BA06A2" w:rsidP="00DA3161">
            <w:pPr>
              <w:spacing w:before="100" w:after="40"/>
              <w:rPr>
                <w:ins w:id="53" w:author="Sagie, Guy" w:date="2015-03-22T17:01:00Z"/>
                <w:rFonts w:cs="David"/>
                <w:rtl/>
                <w:lang w:eastAsia="he-IL"/>
              </w:rPr>
            </w:pPr>
            <w:ins w:id="54" w:author="Sagie, Guy" w:date="2015-03-22T17:02:00Z">
              <w:r>
                <w:rPr>
                  <w:rFonts w:cs="David" w:hint="cs"/>
                  <w:rtl/>
                  <w:lang w:eastAsia="he-IL"/>
                </w:rPr>
                <w:t>גיא שגיא</w:t>
              </w:r>
            </w:ins>
          </w:p>
        </w:tc>
        <w:tc>
          <w:tcPr>
            <w:tcW w:w="3825" w:type="dxa"/>
          </w:tcPr>
          <w:p w14:paraId="1C838467" w14:textId="37DC9A27" w:rsidR="00BA06A2" w:rsidRDefault="00BA06A2" w:rsidP="00140B89">
            <w:pPr>
              <w:spacing w:before="100" w:after="40"/>
              <w:rPr>
                <w:ins w:id="55" w:author="Sagie, Guy" w:date="2015-03-22T17:01:00Z"/>
                <w:rFonts w:cs="David"/>
                <w:rtl/>
                <w:lang w:eastAsia="he-IL"/>
              </w:rPr>
            </w:pPr>
            <w:ins w:id="56" w:author="Sagie, Guy" w:date="2015-03-22T17:02:00Z">
              <w:r>
                <w:rPr>
                  <w:rFonts w:cs="David" w:hint="cs"/>
                  <w:rtl/>
                  <w:lang w:eastAsia="he-IL"/>
                </w:rPr>
                <w:t>עדכון "</w:t>
              </w:r>
              <w:r w:rsidRPr="00910308">
                <w:rPr>
                  <w:rFonts w:cs="David"/>
                  <w:rtl/>
                  <w:lang w:eastAsia="he-IL"/>
                </w:rPr>
                <w:t xml:space="preserve"> תאריך הבדיקה הבאה קטן מ</w:t>
              </w:r>
              <w:r w:rsidRPr="00BA06A2">
                <w:rPr>
                  <w:rFonts w:cs="David"/>
                  <w:rtl/>
                  <w:lang w:eastAsia="he-IL"/>
                </w:rPr>
                <w:t>תאריך תחילת תוקף האישור</w:t>
              </w:r>
              <w:r w:rsidRPr="00910308">
                <w:rPr>
                  <w:rFonts w:cs="David"/>
                  <w:rtl/>
                  <w:lang w:eastAsia="he-IL"/>
                </w:rPr>
                <w:t xml:space="preserve"> + 365 ימים.</w:t>
              </w:r>
              <w:r>
                <w:rPr>
                  <w:rFonts w:cs="David" w:hint="cs"/>
                  <w:rtl/>
                  <w:lang w:eastAsia="he-IL"/>
                </w:rPr>
                <w:t>"</w:t>
              </w:r>
            </w:ins>
          </w:p>
        </w:tc>
      </w:tr>
      <w:tr w:rsidR="00B56659" w:rsidRPr="007508BD" w14:paraId="2A4BB25B" w14:textId="77777777" w:rsidTr="00140B89">
        <w:trPr>
          <w:ins w:id="57" w:author="Sagie, Guy" w:date="2015-03-26T08:37:00Z"/>
        </w:trPr>
        <w:tc>
          <w:tcPr>
            <w:tcW w:w="1226" w:type="dxa"/>
          </w:tcPr>
          <w:p w14:paraId="03DF2820" w14:textId="2ED8888B" w:rsidR="00B56659" w:rsidRDefault="00B56659" w:rsidP="00F31975">
            <w:pPr>
              <w:spacing w:before="100" w:after="40"/>
              <w:rPr>
                <w:ins w:id="58" w:author="Sagie, Guy" w:date="2015-03-26T08:37:00Z"/>
                <w:rFonts w:cs="David" w:hint="cs"/>
                <w:rtl/>
                <w:lang w:eastAsia="he-IL"/>
              </w:rPr>
            </w:pPr>
            <w:ins w:id="59" w:author="Sagie, Guy" w:date="2015-03-26T08:37:00Z">
              <w:r>
                <w:rPr>
                  <w:rFonts w:cs="David" w:hint="cs"/>
                  <w:rtl/>
                  <w:lang w:eastAsia="he-IL"/>
                </w:rPr>
                <w:t>26/03/2015</w:t>
              </w:r>
            </w:ins>
          </w:p>
        </w:tc>
        <w:tc>
          <w:tcPr>
            <w:tcW w:w="1677" w:type="dxa"/>
          </w:tcPr>
          <w:p w14:paraId="2313084D" w14:textId="43FB03FB" w:rsidR="00B56659" w:rsidRDefault="00B56659" w:rsidP="00DA3161">
            <w:pPr>
              <w:spacing w:before="100" w:after="40"/>
              <w:rPr>
                <w:ins w:id="60" w:author="Sagie, Guy" w:date="2015-03-26T08:37:00Z"/>
                <w:rFonts w:cs="David" w:hint="cs"/>
                <w:rtl/>
                <w:lang w:eastAsia="he-IL"/>
              </w:rPr>
            </w:pPr>
            <w:ins w:id="61" w:author="Sagie, Guy" w:date="2015-03-26T08:37:00Z">
              <w:r>
                <w:rPr>
                  <w:rFonts w:cs="David" w:hint="cs"/>
                  <w:rtl/>
                  <w:lang w:eastAsia="he-IL"/>
                </w:rPr>
                <w:t>7.0</w:t>
              </w:r>
            </w:ins>
          </w:p>
        </w:tc>
        <w:tc>
          <w:tcPr>
            <w:tcW w:w="2297" w:type="dxa"/>
          </w:tcPr>
          <w:p w14:paraId="2C32400D" w14:textId="67AFB57B" w:rsidR="00B56659" w:rsidRDefault="00B56659" w:rsidP="00DA3161">
            <w:pPr>
              <w:spacing w:before="100" w:after="40"/>
              <w:rPr>
                <w:ins w:id="62" w:author="Sagie, Guy" w:date="2015-03-26T08:37:00Z"/>
                <w:rFonts w:cs="David" w:hint="cs"/>
                <w:rtl/>
                <w:lang w:eastAsia="he-IL"/>
              </w:rPr>
            </w:pPr>
            <w:ins w:id="63" w:author="Sagie, Guy" w:date="2015-03-26T08:37:00Z">
              <w:r>
                <w:rPr>
                  <w:rFonts w:cs="David" w:hint="cs"/>
                  <w:rtl/>
                  <w:lang w:eastAsia="he-IL"/>
                </w:rPr>
                <w:t>גיא שגיא</w:t>
              </w:r>
            </w:ins>
          </w:p>
        </w:tc>
        <w:tc>
          <w:tcPr>
            <w:tcW w:w="3825" w:type="dxa"/>
          </w:tcPr>
          <w:p w14:paraId="1ECFF08A" w14:textId="6A96D395" w:rsidR="00B56659" w:rsidRDefault="00B56659" w:rsidP="00140B89">
            <w:pPr>
              <w:spacing w:before="100" w:after="40"/>
              <w:rPr>
                <w:ins w:id="64" w:author="Sagie, Guy" w:date="2015-03-26T08:37:00Z"/>
                <w:rFonts w:cs="David" w:hint="cs"/>
                <w:rtl/>
                <w:lang w:eastAsia="he-IL"/>
              </w:rPr>
            </w:pPr>
            <w:ins w:id="65" w:author="Sagie, Guy" w:date="2015-03-26T08:37:00Z">
              <w:r>
                <w:rPr>
                  <w:rFonts w:cs="David" w:hint="cs"/>
                  <w:rtl/>
                  <w:lang w:eastAsia="he-IL"/>
                </w:rPr>
                <w:t xml:space="preserve">עדכון בדיקה לכפתור </w:t>
              </w:r>
            </w:ins>
            <w:ins w:id="66" w:author="Sagie, Guy" w:date="2015-03-26T08:38:00Z">
              <w:r>
                <w:rPr>
                  <w:rFonts w:cs="David" w:hint="cs"/>
                  <w:rtl/>
                  <w:lang w:eastAsia="he-IL"/>
                </w:rPr>
                <w:t>"</w:t>
              </w:r>
            </w:ins>
            <w:ins w:id="67" w:author="Sagie, Guy" w:date="2015-03-26T08:37:00Z">
              <w:r>
                <w:rPr>
                  <w:rFonts w:cs="David" w:hint="cs"/>
                  <w:rtl/>
                  <w:lang w:eastAsia="he-IL"/>
                </w:rPr>
                <w:t>מפגש"</w:t>
              </w:r>
            </w:ins>
            <w:ins w:id="68" w:author="Sagie, Guy" w:date="2015-03-26T08:38:00Z">
              <w:r>
                <w:rPr>
                  <w:rFonts w:cs="David" w:hint="cs"/>
                  <w:rtl/>
                  <w:lang w:eastAsia="he-IL"/>
                </w:rPr>
                <w:t xml:space="preserve"> ושמירת שם משתמש מבבצע בפועל ממסך פרטי מפגש</w:t>
              </w:r>
            </w:ins>
          </w:p>
        </w:tc>
      </w:tr>
    </w:tbl>
    <w:p w14:paraId="2E59E5A1" w14:textId="77777777" w:rsidR="003779DB" w:rsidRPr="004478A2" w:rsidRDefault="003779DB" w:rsidP="003779DB">
      <w:pPr>
        <w:pStyle w:val="Heading3"/>
        <w:numPr>
          <w:ilvl w:val="1"/>
          <w:numId w:val="2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lang w:eastAsia="he-IL"/>
        </w:rPr>
      </w:pPr>
      <w:r w:rsidRPr="004478A2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אישורים</w:t>
      </w:r>
    </w:p>
    <w:tbl>
      <w:tblPr>
        <w:bidiVisual/>
        <w:tblW w:w="9074" w:type="dxa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31"/>
        <w:gridCol w:w="1741"/>
        <w:gridCol w:w="2264"/>
        <w:gridCol w:w="3838"/>
      </w:tblGrid>
      <w:tr w:rsidR="003779DB" w:rsidRPr="004478A2" w14:paraId="2E59E5A6" w14:textId="77777777" w:rsidTr="00FB00FC">
        <w:trPr>
          <w:trHeight w:val="359"/>
        </w:trPr>
        <w:tc>
          <w:tcPr>
            <w:tcW w:w="1231" w:type="dxa"/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E59E5A2" w14:textId="77777777" w:rsidR="003779DB" w:rsidRPr="004478A2" w:rsidRDefault="003779DB" w:rsidP="00DA3161">
            <w:pPr>
              <w:spacing w:before="100" w:after="40"/>
              <w:rPr>
                <w:rFonts w:eastAsia="Calibri" w:cs="David"/>
                <w:b/>
                <w:bCs/>
                <w:lang w:eastAsia="he-IL"/>
              </w:rPr>
            </w:pPr>
            <w:r w:rsidRPr="004478A2">
              <w:rPr>
                <w:rFonts w:eastAsia="Calibri" w:cs="David" w:hint="cs"/>
                <w:b/>
                <w:bCs/>
                <w:rtl/>
                <w:lang w:eastAsia="he-IL"/>
              </w:rPr>
              <w:t>תאריך האישור</w:t>
            </w:r>
          </w:p>
        </w:tc>
        <w:tc>
          <w:tcPr>
            <w:tcW w:w="0" w:type="auto"/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E59E5A3" w14:textId="77777777" w:rsidR="003779DB" w:rsidRPr="004478A2" w:rsidRDefault="003779DB" w:rsidP="00DA3161">
            <w:pPr>
              <w:spacing w:before="100" w:after="40"/>
              <w:rPr>
                <w:rFonts w:ascii="Calibri" w:eastAsia="Calibri" w:hAnsi="Calibri" w:cs="David"/>
                <w:b/>
                <w:bCs/>
                <w:lang w:eastAsia="he-IL"/>
              </w:rPr>
            </w:pPr>
            <w:r w:rsidRPr="004478A2">
              <w:rPr>
                <w:rFonts w:eastAsia="Calibri" w:cs="David" w:hint="cs"/>
                <w:b/>
                <w:bCs/>
                <w:rtl/>
                <w:lang w:eastAsia="he-IL"/>
              </w:rPr>
              <w:t>מהדורה מאושרת</w:t>
            </w:r>
          </w:p>
        </w:tc>
        <w:tc>
          <w:tcPr>
            <w:tcW w:w="2264" w:type="dxa"/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E59E5A4" w14:textId="77777777" w:rsidR="003779DB" w:rsidRPr="004478A2" w:rsidRDefault="003779DB" w:rsidP="00DA3161">
            <w:pPr>
              <w:spacing w:before="100" w:after="40"/>
              <w:rPr>
                <w:rFonts w:eastAsia="Calibri" w:cs="David"/>
                <w:b/>
                <w:bCs/>
                <w:lang w:eastAsia="he-IL"/>
              </w:rPr>
            </w:pPr>
            <w:r w:rsidRPr="004478A2">
              <w:rPr>
                <w:rFonts w:eastAsia="Calibri" w:cs="David" w:hint="cs"/>
                <w:b/>
                <w:bCs/>
                <w:rtl/>
                <w:lang w:eastAsia="he-IL"/>
              </w:rPr>
              <w:t>מאשר</w:t>
            </w:r>
          </w:p>
        </w:tc>
        <w:tc>
          <w:tcPr>
            <w:tcW w:w="3838" w:type="dxa"/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E59E5A5" w14:textId="77777777" w:rsidR="003779DB" w:rsidRPr="004478A2" w:rsidRDefault="003779DB" w:rsidP="00DA3161">
            <w:pPr>
              <w:spacing w:before="100" w:after="40"/>
              <w:rPr>
                <w:rFonts w:eastAsia="Calibri" w:cs="David"/>
                <w:b/>
                <w:bCs/>
                <w:lang w:eastAsia="he-IL"/>
              </w:rPr>
            </w:pPr>
            <w:r w:rsidRPr="004478A2">
              <w:rPr>
                <w:rFonts w:eastAsia="Calibri" w:cs="David" w:hint="cs"/>
                <w:b/>
                <w:bCs/>
                <w:rtl/>
                <w:lang w:eastAsia="he-IL"/>
              </w:rPr>
              <w:t>תפקיד</w:t>
            </w:r>
          </w:p>
        </w:tc>
      </w:tr>
      <w:tr w:rsidR="003779DB" w:rsidRPr="004478A2" w14:paraId="2E59E5AB" w14:textId="77777777" w:rsidTr="00FB00FC">
        <w:trPr>
          <w:trHeight w:val="403"/>
        </w:trPr>
        <w:tc>
          <w:tcPr>
            <w:tcW w:w="123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59E5A7" w14:textId="77777777" w:rsidR="003779DB" w:rsidRPr="004478A2" w:rsidRDefault="00FB00FC" w:rsidP="00DA3161">
            <w:pPr>
              <w:spacing w:before="100" w:after="40"/>
              <w:rPr>
                <w:rFonts w:eastAsia="Calibri" w:cs="David"/>
                <w:lang w:eastAsia="he-IL"/>
              </w:rPr>
            </w:pPr>
            <w:r>
              <w:rPr>
                <w:rFonts w:eastAsia="Calibri" w:cs="David" w:hint="cs"/>
                <w:rtl/>
                <w:lang w:eastAsia="he-IL"/>
              </w:rPr>
              <w:t>06/08/14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59E5A8" w14:textId="77777777" w:rsidR="003779DB" w:rsidRPr="004478A2" w:rsidRDefault="00FB00FC" w:rsidP="00DA3161">
            <w:pPr>
              <w:spacing w:before="100" w:after="40"/>
              <w:rPr>
                <w:rFonts w:eastAsia="Calibri" w:cs="David"/>
                <w:lang w:eastAsia="he-IL"/>
              </w:rPr>
            </w:pPr>
            <w:r>
              <w:rPr>
                <w:rFonts w:eastAsia="Calibri" w:cs="David" w:hint="cs"/>
                <w:rtl/>
                <w:lang w:eastAsia="he-IL"/>
              </w:rPr>
              <w:t>1.0</w:t>
            </w:r>
          </w:p>
        </w:tc>
        <w:tc>
          <w:tcPr>
            <w:tcW w:w="226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59E5A9" w14:textId="77777777" w:rsidR="00023D48" w:rsidRPr="004478A2" w:rsidRDefault="00FB00FC" w:rsidP="00DA3161">
            <w:pPr>
              <w:spacing w:before="100" w:after="40"/>
              <w:rPr>
                <w:rFonts w:eastAsia="Calibri" w:cs="David"/>
                <w:rtl/>
                <w:lang w:eastAsia="he-IL"/>
              </w:rPr>
            </w:pPr>
            <w:r>
              <w:rPr>
                <w:rFonts w:eastAsia="Calibri" w:cs="David" w:hint="cs"/>
                <w:rtl/>
                <w:lang w:eastAsia="he-IL"/>
              </w:rPr>
              <w:t>איל ספורטה</w:t>
            </w:r>
          </w:p>
        </w:tc>
        <w:tc>
          <w:tcPr>
            <w:tcW w:w="383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59E5AA" w14:textId="77777777" w:rsidR="003779DB" w:rsidRPr="004478A2" w:rsidRDefault="00FB00FC" w:rsidP="00DA3161">
            <w:pPr>
              <w:spacing w:before="100" w:after="40"/>
              <w:rPr>
                <w:rFonts w:eastAsia="Calibri" w:cs="David"/>
                <w:lang w:eastAsia="he-IL"/>
              </w:rPr>
            </w:pPr>
            <w:r>
              <w:rPr>
                <w:rFonts w:eastAsia="Calibri" w:cs="David" w:hint="cs"/>
                <w:rtl/>
                <w:lang w:eastAsia="he-IL"/>
              </w:rPr>
              <w:t>מנהל פרויקט</w:t>
            </w:r>
          </w:p>
        </w:tc>
      </w:tr>
      <w:tr w:rsidR="00FB00FC" w:rsidRPr="004478A2" w14:paraId="2E59E5B0" w14:textId="77777777" w:rsidTr="00FB00FC">
        <w:trPr>
          <w:trHeight w:val="418"/>
        </w:trPr>
        <w:tc>
          <w:tcPr>
            <w:tcW w:w="123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59E5AC" w14:textId="77777777" w:rsidR="00FB00FC" w:rsidRPr="004478A2" w:rsidRDefault="00FB00FC" w:rsidP="00FB00FC">
            <w:pPr>
              <w:spacing w:before="100" w:after="40"/>
              <w:rPr>
                <w:rFonts w:eastAsia="Calibri" w:cs="David"/>
                <w:lang w:eastAsia="he-IL"/>
              </w:rPr>
            </w:pPr>
            <w:r>
              <w:rPr>
                <w:rFonts w:eastAsia="Calibri" w:cs="David" w:hint="cs"/>
                <w:rtl/>
                <w:lang w:eastAsia="he-IL"/>
              </w:rPr>
              <w:t>10/08/14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59E5AD" w14:textId="77777777" w:rsidR="00FB00FC" w:rsidRPr="004478A2" w:rsidRDefault="00FB00FC" w:rsidP="00FB00FC">
            <w:pPr>
              <w:spacing w:before="100" w:after="40"/>
              <w:rPr>
                <w:rFonts w:eastAsia="Calibri" w:cs="David"/>
                <w:lang w:eastAsia="he-IL"/>
              </w:rPr>
            </w:pPr>
            <w:r>
              <w:rPr>
                <w:rFonts w:eastAsia="Calibri" w:cs="David" w:hint="cs"/>
                <w:rtl/>
                <w:lang w:eastAsia="he-IL"/>
              </w:rPr>
              <w:t>1.0</w:t>
            </w:r>
          </w:p>
        </w:tc>
        <w:tc>
          <w:tcPr>
            <w:tcW w:w="226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59E5AE" w14:textId="77777777" w:rsidR="00FB00FC" w:rsidRPr="004478A2" w:rsidRDefault="00FB00FC" w:rsidP="00FB00FC">
            <w:pPr>
              <w:spacing w:before="100" w:after="40"/>
              <w:rPr>
                <w:rFonts w:eastAsia="Calibri" w:cs="David"/>
                <w:rtl/>
                <w:lang w:eastAsia="he-IL"/>
              </w:rPr>
            </w:pPr>
            <w:r>
              <w:rPr>
                <w:rFonts w:eastAsia="Calibri" w:cs="David" w:hint="cs"/>
                <w:rtl/>
                <w:lang w:eastAsia="he-IL"/>
              </w:rPr>
              <w:t>שירי בר-אל</w:t>
            </w:r>
          </w:p>
        </w:tc>
        <w:tc>
          <w:tcPr>
            <w:tcW w:w="383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59E5AF" w14:textId="77777777" w:rsidR="00FB00FC" w:rsidRPr="004478A2" w:rsidRDefault="00FB00FC" w:rsidP="00FB00FC">
            <w:pPr>
              <w:spacing w:before="100" w:after="40"/>
              <w:rPr>
                <w:rFonts w:eastAsia="Calibri" w:cs="David"/>
                <w:lang w:eastAsia="he-IL"/>
              </w:rPr>
            </w:pPr>
            <w:r>
              <w:rPr>
                <w:rFonts w:eastAsia="Calibri" w:cs="David" w:hint="cs"/>
                <w:rtl/>
                <w:lang w:eastAsia="he-IL"/>
              </w:rPr>
              <w:t xml:space="preserve">מנהלת תחום </w:t>
            </w:r>
          </w:p>
        </w:tc>
      </w:tr>
      <w:tr w:rsidR="00FB00FC" w:rsidRPr="004478A2" w14:paraId="2E59E5B5" w14:textId="77777777" w:rsidTr="00FB00FC">
        <w:trPr>
          <w:trHeight w:val="418"/>
        </w:trPr>
        <w:tc>
          <w:tcPr>
            <w:tcW w:w="123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59E5B1" w14:textId="77777777" w:rsidR="00FB00FC" w:rsidRPr="004478A2" w:rsidRDefault="00FB00FC" w:rsidP="00FB00FC">
            <w:pPr>
              <w:spacing w:before="100" w:after="40"/>
              <w:rPr>
                <w:rFonts w:eastAsia="Calibri" w:cs="David"/>
                <w:lang w:eastAsia="he-IL"/>
              </w:rPr>
            </w:pP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59E5B2" w14:textId="77777777" w:rsidR="00FB00FC" w:rsidRPr="004478A2" w:rsidRDefault="00FB00FC" w:rsidP="00FB00FC">
            <w:pPr>
              <w:spacing w:before="100" w:after="40"/>
              <w:rPr>
                <w:rFonts w:eastAsia="Calibri" w:cs="David"/>
                <w:lang w:eastAsia="he-IL"/>
              </w:rPr>
            </w:pPr>
          </w:p>
        </w:tc>
        <w:tc>
          <w:tcPr>
            <w:tcW w:w="226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59E5B3" w14:textId="77777777" w:rsidR="00FB00FC" w:rsidRPr="004478A2" w:rsidRDefault="00FB00FC" w:rsidP="00FB00FC">
            <w:pPr>
              <w:spacing w:before="100" w:after="40"/>
              <w:rPr>
                <w:rFonts w:eastAsia="Calibri" w:cs="David"/>
                <w:lang w:eastAsia="he-IL"/>
              </w:rPr>
            </w:pPr>
          </w:p>
        </w:tc>
        <w:tc>
          <w:tcPr>
            <w:tcW w:w="383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59E5B4" w14:textId="77777777" w:rsidR="00FB00FC" w:rsidRPr="004478A2" w:rsidRDefault="00FB00FC" w:rsidP="00FB00FC">
            <w:pPr>
              <w:spacing w:before="100" w:after="40"/>
              <w:rPr>
                <w:rFonts w:eastAsia="Calibri" w:cs="David"/>
                <w:lang w:eastAsia="he-IL"/>
              </w:rPr>
            </w:pPr>
          </w:p>
        </w:tc>
      </w:tr>
    </w:tbl>
    <w:p w14:paraId="2E59E5B6" w14:textId="77777777" w:rsidR="003779DB" w:rsidRDefault="003779DB" w:rsidP="003779DB">
      <w:pPr>
        <w:bidi w:val="0"/>
        <w:spacing w:after="160" w:line="259" w:lineRule="auto"/>
        <w:rPr>
          <w:rFonts w:asciiTheme="majorHAnsi" w:eastAsiaTheme="majorEastAsia" w:hAnsiTheme="majorHAnsi" w:cs="David"/>
          <w:b/>
          <w:bCs/>
          <w:sz w:val="32"/>
          <w:szCs w:val="32"/>
          <w:rtl/>
        </w:rPr>
      </w:pPr>
    </w:p>
    <w:p w14:paraId="2E59E5B7" w14:textId="77777777" w:rsidR="003779DB" w:rsidRDefault="003779DB" w:rsidP="003779DB">
      <w:pPr>
        <w:bidi w:val="0"/>
        <w:spacing w:after="160" w:line="259" w:lineRule="auto"/>
        <w:rPr>
          <w:rFonts w:asciiTheme="majorHAnsi" w:eastAsiaTheme="majorEastAsia" w:hAnsiTheme="majorHAnsi" w:cs="David"/>
          <w:b/>
          <w:bCs/>
          <w:sz w:val="32"/>
          <w:szCs w:val="32"/>
          <w:rtl/>
        </w:rPr>
      </w:pPr>
    </w:p>
    <w:p w14:paraId="2E59E5B8" w14:textId="77777777" w:rsidR="003779DB" w:rsidRDefault="003779DB" w:rsidP="003779DB">
      <w:pPr>
        <w:bidi w:val="0"/>
        <w:spacing w:after="160" w:line="259" w:lineRule="auto"/>
        <w:rPr>
          <w:rFonts w:asciiTheme="majorHAnsi" w:eastAsiaTheme="majorEastAsia" w:hAnsiTheme="majorHAnsi" w:cs="David"/>
          <w:b/>
          <w:bCs/>
          <w:sz w:val="32"/>
          <w:szCs w:val="32"/>
          <w:rtl/>
        </w:rPr>
      </w:pPr>
    </w:p>
    <w:p w14:paraId="2E59E5B9" w14:textId="77777777" w:rsidR="003779DB" w:rsidRDefault="003779DB" w:rsidP="003779DB">
      <w:pPr>
        <w:bidi w:val="0"/>
        <w:spacing w:after="160" w:line="259" w:lineRule="auto"/>
        <w:rPr>
          <w:rFonts w:asciiTheme="majorHAnsi" w:eastAsiaTheme="majorEastAsia" w:hAnsiTheme="majorHAnsi" w:cs="David"/>
          <w:b/>
          <w:bCs/>
          <w:sz w:val="32"/>
          <w:szCs w:val="32"/>
          <w:rtl/>
        </w:rPr>
      </w:pPr>
    </w:p>
    <w:p w14:paraId="2E59E5BA" w14:textId="77777777" w:rsidR="003779DB" w:rsidRDefault="003779DB" w:rsidP="003779DB">
      <w:pPr>
        <w:bidi w:val="0"/>
        <w:spacing w:after="160" w:line="259" w:lineRule="auto"/>
        <w:rPr>
          <w:rFonts w:asciiTheme="majorHAnsi" w:eastAsiaTheme="majorEastAsia" w:hAnsiTheme="majorHAnsi" w:cs="David"/>
          <w:b/>
          <w:bCs/>
          <w:sz w:val="32"/>
          <w:szCs w:val="32"/>
          <w:rtl/>
        </w:rPr>
      </w:pPr>
    </w:p>
    <w:p w14:paraId="2E59E5BB" w14:textId="77777777" w:rsidR="003779DB" w:rsidRDefault="003779DB" w:rsidP="003779DB">
      <w:pPr>
        <w:bidi w:val="0"/>
        <w:spacing w:after="160" w:line="259" w:lineRule="auto"/>
        <w:rPr>
          <w:rFonts w:asciiTheme="majorHAnsi" w:eastAsiaTheme="majorEastAsia" w:hAnsiTheme="majorHAnsi" w:cs="David"/>
          <w:b/>
          <w:bCs/>
          <w:sz w:val="32"/>
          <w:szCs w:val="32"/>
          <w:rtl/>
        </w:rPr>
      </w:pPr>
    </w:p>
    <w:p w14:paraId="2E59E5BC" w14:textId="77777777" w:rsidR="003779DB" w:rsidRDefault="003779DB" w:rsidP="003779DB">
      <w:pPr>
        <w:bidi w:val="0"/>
        <w:spacing w:after="160" w:line="259" w:lineRule="auto"/>
        <w:rPr>
          <w:rFonts w:asciiTheme="majorHAnsi" w:eastAsiaTheme="majorEastAsia" w:hAnsiTheme="majorHAnsi" w:cs="David"/>
          <w:b/>
          <w:bCs/>
          <w:sz w:val="32"/>
          <w:szCs w:val="32"/>
          <w:rtl/>
        </w:rPr>
      </w:pPr>
    </w:p>
    <w:p w14:paraId="2E59E5BD" w14:textId="77777777" w:rsidR="003779DB" w:rsidRDefault="003779DB" w:rsidP="003779DB">
      <w:pPr>
        <w:bidi w:val="0"/>
        <w:spacing w:after="160" w:line="259" w:lineRule="auto"/>
        <w:rPr>
          <w:rFonts w:asciiTheme="majorHAnsi" w:eastAsiaTheme="majorEastAsia" w:hAnsiTheme="majorHAnsi" w:cs="David"/>
          <w:b/>
          <w:bCs/>
          <w:sz w:val="32"/>
          <w:szCs w:val="32"/>
          <w:rtl/>
        </w:rPr>
      </w:pPr>
    </w:p>
    <w:p w14:paraId="2E59E5BE" w14:textId="77777777" w:rsidR="003779DB" w:rsidRDefault="003779DB" w:rsidP="003779DB">
      <w:pPr>
        <w:bidi w:val="0"/>
        <w:spacing w:after="160" w:line="259" w:lineRule="auto"/>
        <w:rPr>
          <w:rFonts w:asciiTheme="majorHAnsi" w:eastAsiaTheme="majorEastAsia" w:hAnsiTheme="majorHAnsi" w:cs="David"/>
          <w:b/>
          <w:bCs/>
          <w:sz w:val="32"/>
          <w:szCs w:val="32"/>
          <w:rtl/>
        </w:rPr>
      </w:pPr>
    </w:p>
    <w:p w14:paraId="2E59E5BF" w14:textId="77777777" w:rsidR="003779DB" w:rsidRDefault="003779DB" w:rsidP="003779DB">
      <w:pPr>
        <w:bidi w:val="0"/>
        <w:spacing w:after="160" w:line="259" w:lineRule="auto"/>
        <w:rPr>
          <w:rFonts w:asciiTheme="majorHAnsi" w:eastAsiaTheme="majorEastAsia" w:hAnsiTheme="majorHAnsi" w:cs="David"/>
          <w:b/>
          <w:bCs/>
          <w:sz w:val="32"/>
          <w:szCs w:val="32"/>
          <w:rtl/>
        </w:rPr>
      </w:pPr>
    </w:p>
    <w:p w14:paraId="2E59E5C0" w14:textId="77777777" w:rsidR="003779DB" w:rsidRDefault="003779DB" w:rsidP="003779DB">
      <w:pPr>
        <w:bidi w:val="0"/>
        <w:spacing w:after="160" w:line="259" w:lineRule="auto"/>
        <w:rPr>
          <w:rFonts w:asciiTheme="majorHAnsi" w:eastAsiaTheme="majorEastAsia" w:hAnsiTheme="majorHAnsi" w:cs="David"/>
          <w:b/>
          <w:bCs/>
          <w:sz w:val="32"/>
          <w:szCs w:val="32"/>
          <w:rtl/>
        </w:rPr>
      </w:pPr>
    </w:p>
    <w:p w14:paraId="2E59E5C1" w14:textId="77777777" w:rsidR="003779DB" w:rsidRDefault="003779DB" w:rsidP="003779DB">
      <w:pPr>
        <w:bidi w:val="0"/>
        <w:spacing w:after="160" w:line="259" w:lineRule="auto"/>
        <w:rPr>
          <w:rFonts w:asciiTheme="majorHAnsi" w:eastAsiaTheme="majorEastAsia" w:hAnsiTheme="majorHAnsi" w:cs="David"/>
          <w:b/>
          <w:bCs/>
          <w:sz w:val="32"/>
          <w:szCs w:val="32"/>
          <w:rtl/>
        </w:rPr>
      </w:pPr>
    </w:p>
    <w:p w14:paraId="2E59E5C2" w14:textId="77777777" w:rsidR="003779DB" w:rsidRDefault="003779DB" w:rsidP="003779DB">
      <w:pPr>
        <w:bidi w:val="0"/>
        <w:spacing w:after="160" w:line="259" w:lineRule="auto"/>
        <w:rPr>
          <w:rFonts w:asciiTheme="majorHAnsi" w:eastAsiaTheme="majorEastAsia" w:hAnsiTheme="majorHAnsi" w:cs="David"/>
          <w:b/>
          <w:bCs/>
          <w:sz w:val="32"/>
          <w:szCs w:val="32"/>
          <w:rtl/>
        </w:rPr>
      </w:pPr>
    </w:p>
    <w:p w14:paraId="2E59E5C3" w14:textId="77777777" w:rsidR="003779DB" w:rsidRDefault="003779DB" w:rsidP="003779DB">
      <w:pPr>
        <w:bidi w:val="0"/>
        <w:spacing w:after="160" w:line="259" w:lineRule="auto"/>
        <w:rPr>
          <w:rFonts w:asciiTheme="majorHAnsi" w:eastAsiaTheme="majorEastAsia" w:hAnsiTheme="majorHAnsi" w:cs="David"/>
          <w:b/>
          <w:bCs/>
          <w:sz w:val="32"/>
          <w:szCs w:val="32"/>
          <w:rtl/>
        </w:rPr>
      </w:pPr>
    </w:p>
    <w:p w14:paraId="2E59E5C4" w14:textId="77777777" w:rsidR="003779DB" w:rsidRDefault="003779DB" w:rsidP="003779DB">
      <w:pPr>
        <w:bidi w:val="0"/>
        <w:spacing w:after="160" w:line="259" w:lineRule="auto"/>
        <w:rPr>
          <w:rFonts w:asciiTheme="majorHAnsi" w:eastAsiaTheme="majorEastAsia" w:hAnsiTheme="majorHAnsi" w:cs="David"/>
          <w:b/>
          <w:bCs/>
          <w:sz w:val="32"/>
          <w:szCs w:val="32"/>
          <w:rtl/>
        </w:rPr>
      </w:pPr>
    </w:p>
    <w:p w14:paraId="2E59E5C5" w14:textId="77777777" w:rsidR="005377B8" w:rsidRPr="004A49EA" w:rsidRDefault="005377B8" w:rsidP="005377B8">
      <w:pPr>
        <w:pStyle w:val="Heading2"/>
        <w:numPr>
          <w:ilvl w:val="0"/>
          <w:numId w:val="2"/>
        </w:numPr>
        <w:spacing w:before="240" w:after="120" w:line="320" w:lineRule="exact"/>
        <w:rPr>
          <w:rFonts w:cs="David"/>
          <w:b/>
          <w:bCs/>
          <w:color w:val="auto"/>
          <w:sz w:val="32"/>
          <w:szCs w:val="32"/>
          <w:rtl/>
        </w:rPr>
      </w:pPr>
      <w:r w:rsidRPr="004A49EA">
        <w:rPr>
          <w:rFonts w:cs="David" w:hint="cs"/>
          <w:b/>
          <w:bCs/>
          <w:color w:val="auto"/>
          <w:sz w:val="32"/>
          <w:szCs w:val="32"/>
          <w:rtl/>
        </w:rPr>
        <w:t>כללי</w:t>
      </w:r>
    </w:p>
    <w:p w14:paraId="2E59E5C6" w14:textId="77777777" w:rsidR="005377B8" w:rsidRPr="004A49EA" w:rsidRDefault="005377B8" w:rsidP="0001204D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 w:rsidRPr="004A49EA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 xml:space="preserve">שם </w:t>
      </w:r>
      <w:r w:rsidR="0001204D" w:rsidRPr="004A49EA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המסך</w:t>
      </w:r>
    </w:p>
    <w:p w14:paraId="2E59E5C7" w14:textId="77777777" w:rsidR="005377B8" w:rsidRPr="004A49EA" w:rsidRDefault="007A16CA" w:rsidP="00235DED">
      <w:pPr>
        <w:ind w:left="237"/>
        <w:rPr>
          <w:rFonts w:cs="David"/>
          <w:rtl/>
          <w:lang w:eastAsia="he-IL"/>
        </w:rPr>
      </w:pPr>
      <w:r w:rsidRPr="004A49EA">
        <w:rPr>
          <w:rFonts w:cs="David" w:hint="cs"/>
          <w:rtl/>
          <w:lang w:eastAsia="he-IL"/>
        </w:rPr>
        <w:t>מתן אישור העסקה</w:t>
      </w:r>
      <w:r w:rsidR="00641AB7" w:rsidRPr="004A49EA">
        <w:rPr>
          <w:rFonts w:cs="David" w:hint="cs"/>
          <w:rtl/>
          <w:lang w:eastAsia="he-IL"/>
        </w:rPr>
        <w:t>.</w:t>
      </w:r>
    </w:p>
    <w:p w14:paraId="2E59E5C8" w14:textId="77777777" w:rsidR="005377B8" w:rsidRPr="004A49EA" w:rsidRDefault="005377B8" w:rsidP="0001204D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 w:rsidRPr="004A49EA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 xml:space="preserve">מטרת </w:t>
      </w:r>
      <w:r w:rsidR="0001204D" w:rsidRPr="004A49EA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המסך</w:t>
      </w:r>
    </w:p>
    <w:p w14:paraId="2E59E5C9" w14:textId="1EDADC65" w:rsidR="00E937AB" w:rsidRPr="004A49EA" w:rsidRDefault="00641AB7" w:rsidP="006F333E">
      <w:pPr>
        <w:ind w:left="237"/>
        <w:rPr>
          <w:rFonts w:cs="David"/>
          <w:rtl/>
          <w:lang w:eastAsia="he-IL"/>
        </w:rPr>
      </w:pPr>
      <w:r w:rsidRPr="004A49EA">
        <w:rPr>
          <w:rFonts w:cs="David" w:hint="cs"/>
          <w:rtl/>
          <w:lang w:eastAsia="he-IL"/>
        </w:rPr>
        <w:t>מתן או ביטול אישור העסקה לגורמי</w:t>
      </w:r>
      <w:ins w:id="69" w:author="Sagie, Guy" w:date="2014-10-18T22:00:00Z">
        <w:r w:rsidR="004D525D">
          <w:rPr>
            <w:rFonts w:cs="David" w:hint="cs"/>
            <w:rtl/>
            <w:lang w:eastAsia="he-IL"/>
          </w:rPr>
          <w:t xml:space="preserve"> הסיכון </w:t>
        </w:r>
      </w:ins>
      <w:commentRangeStart w:id="70"/>
      <w:del w:id="71" w:author="Sagie, Guy" w:date="2014-10-18T22:00:00Z">
        <w:r w:rsidRPr="004A49EA" w:rsidDel="004D525D">
          <w:rPr>
            <w:rFonts w:cs="David" w:hint="cs"/>
            <w:rtl/>
            <w:lang w:eastAsia="he-IL"/>
          </w:rPr>
          <w:delText>ם</w:delText>
        </w:r>
      </w:del>
      <w:commentRangeEnd w:id="70"/>
      <w:r w:rsidR="004D525D">
        <w:rPr>
          <w:rStyle w:val="CommentReference"/>
          <w:rtl/>
        </w:rPr>
        <w:commentReference w:id="70"/>
      </w:r>
      <w:del w:id="72" w:author="Sagie, Guy" w:date="2014-10-18T22:00:00Z">
        <w:r w:rsidRPr="004A49EA" w:rsidDel="004D525D">
          <w:rPr>
            <w:rFonts w:cs="David" w:hint="cs"/>
            <w:rtl/>
            <w:lang w:eastAsia="he-IL"/>
          </w:rPr>
          <w:delText xml:space="preserve"> המזיקים </w:delText>
        </w:r>
      </w:del>
      <w:r w:rsidRPr="004A49EA">
        <w:rPr>
          <w:rFonts w:cs="David" w:hint="cs"/>
          <w:rtl/>
          <w:lang w:eastAsia="he-IL"/>
        </w:rPr>
        <w:t>אליהם חשוף הנבדק במהלך עבודתו.</w:t>
      </w:r>
    </w:p>
    <w:p w14:paraId="2E59E5CA" w14:textId="77777777" w:rsidR="005377B8" w:rsidRPr="004A49EA" w:rsidRDefault="00E937AB" w:rsidP="00E937AB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 w:rsidRPr="004A49EA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תיאור כללי</w:t>
      </w:r>
    </w:p>
    <w:p w14:paraId="2E59E5CB" w14:textId="0049EAEA" w:rsidR="00373444" w:rsidRPr="004A49EA" w:rsidRDefault="00373444">
      <w:pPr>
        <w:spacing w:after="240" w:line="360" w:lineRule="auto"/>
        <w:jc w:val="both"/>
        <w:rPr>
          <w:rFonts w:cs="David"/>
          <w:rtl/>
          <w:lang w:eastAsia="he-IL"/>
        </w:rPr>
        <w:pPrChange w:id="73" w:author="Sagie, Guy" w:date="2014-10-18T22:01:00Z">
          <w:pPr>
            <w:spacing w:after="240" w:line="360" w:lineRule="auto"/>
            <w:ind w:left="237"/>
            <w:jc w:val="both"/>
          </w:pPr>
        </w:pPrChange>
      </w:pPr>
      <w:r w:rsidRPr="004A49EA">
        <w:rPr>
          <w:rFonts w:cs="David" w:hint="cs"/>
          <w:rtl/>
          <w:lang w:eastAsia="he-IL"/>
        </w:rPr>
        <w:t>ב</w:t>
      </w:r>
      <w:r w:rsidR="006F333E">
        <w:rPr>
          <w:rFonts w:cs="David" w:hint="cs"/>
          <w:rtl/>
          <w:lang w:eastAsia="he-IL"/>
        </w:rPr>
        <w:t>עת כניסה למסך,</w:t>
      </w:r>
      <w:r w:rsidRPr="004A49EA">
        <w:rPr>
          <w:rFonts w:cs="David" w:hint="cs"/>
          <w:rtl/>
          <w:lang w:eastAsia="he-IL"/>
        </w:rPr>
        <w:t xml:space="preserve"> </w:t>
      </w:r>
      <w:r w:rsidR="006F333E">
        <w:rPr>
          <w:rFonts w:cs="David" w:hint="cs"/>
          <w:rtl/>
          <w:lang w:eastAsia="he-IL"/>
        </w:rPr>
        <w:t xml:space="preserve">מוצגים בטבלה </w:t>
      </w:r>
      <w:ins w:id="74" w:author="Sagie, Guy" w:date="2014-10-18T22:01:00Z">
        <w:r w:rsidR="004D525D">
          <w:rPr>
            <w:rFonts w:cs="David" w:hint="cs"/>
            <w:rtl/>
            <w:lang w:eastAsia="he-IL"/>
          </w:rPr>
          <w:t xml:space="preserve">גורמי </w:t>
        </w:r>
        <w:commentRangeStart w:id="75"/>
        <w:r w:rsidR="004D525D">
          <w:rPr>
            <w:rFonts w:cs="David" w:hint="cs"/>
            <w:rtl/>
            <w:lang w:eastAsia="he-IL"/>
          </w:rPr>
          <w:t>הסיכון</w:t>
        </w:r>
        <w:commentRangeEnd w:id="75"/>
        <w:r w:rsidR="004D525D">
          <w:rPr>
            <w:rStyle w:val="CommentReference"/>
            <w:rtl/>
          </w:rPr>
          <w:commentReference w:id="75"/>
        </w:r>
        <w:r w:rsidR="004D525D">
          <w:rPr>
            <w:rFonts w:cs="David" w:hint="cs"/>
            <w:rtl/>
            <w:lang w:eastAsia="he-IL"/>
          </w:rPr>
          <w:t xml:space="preserve"> </w:t>
        </w:r>
      </w:ins>
      <w:del w:id="76" w:author="Sagie, Guy" w:date="2014-10-18T22:01:00Z">
        <w:r w:rsidR="00641AB7" w:rsidRPr="004A49EA" w:rsidDel="004D525D">
          <w:rPr>
            <w:rFonts w:cs="David" w:hint="cs"/>
            <w:rtl/>
            <w:lang w:eastAsia="he-IL"/>
          </w:rPr>
          <w:delText>הגורמים המזיקי</w:delText>
        </w:r>
      </w:del>
      <w:del w:id="77" w:author="Sagie, Guy" w:date="2014-10-18T22:00:00Z">
        <w:r w:rsidR="00641AB7" w:rsidRPr="004A49EA" w:rsidDel="004D525D">
          <w:rPr>
            <w:rFonts w:cs="David" w:hint="cs"/>
            <w:rtl/>
            <w:lang w:eastAsia="he-IL"/>
          </w:rPr>
          <w:delText xml:space="preserve">ם </w:delText>
        </w:r>
      </w:del>
      <w:r w:rsidR="00641AB7" w:rsidRPr="004A49EA">
        <w:rPr>
          <w:rFonts w:cs="David" w:hint="cs"/>
          <w:rtl/>
          <w:lang w:eastAsia="he-IL"/>
        </w:rPr>
        <w:t>אליהם חשוף הנבדק במהלך עבודתו</w:t>
      </w:r>
      <w:r w:rsidR="006F333E">
        <w:rPr>
          <w:rFonts w:cs="David" w:hint="cs"/>
          <w:rtl/>
          <w:lang w:eastAsia="he-IL"/>
        </w:rPr>
        <w:t>, כאשר הנתונים מיובאים ממערכת הרפואה התעסוקתית</w:t>
      </w:r>
      <w:r w:rsidRPr="004A49EA">
        <w:rPr>
          <w:rFonts w:cs="David" w:hint="cs"/>
          <w:rtl/>
          <w:lang w:eastAsia="he-IL"/>
        </w:rPr>
        <w:t>. כל גורם</w:t>
      </w:r>
      <w:r w:rsidR="00C33CC7">
        <w:rPr>
          <w:rFonts w:cs="David" w:hint="cs"/>
          <w:rtl/>
          <w:lang w:eastAsia="he-IL"/>
        </w:rPr>
        <w:t xml:space="preserve"> </w:t>
      </w:r>
      <w:commentRangeStart w:id="78"/>
      <w:ins w:id="79" w:author="Sagie, Guy" w:date="2014-10-18T22:01:00Z">
        <w:r w:rsidR="004D525D">
          <w:rPr>
            <w:rFonts w:cs="David" w:hint="cs"/>
            <w:rtl/>
            <w:lang w:eastAsia="he-IL"/>
          </w:rPr>
          <w:t>סיכון</w:t>
        </w:r>
      </w:ins>
      <w:del w:id="80" w:author="Sagie, Guy" w:date="2014-10-18T22:01:00Z">
        <w:r w:rsidR="00C33CC7" w:rsidDel="004D525D">
          <w:rPr>
            <w:rFonts w:cs="David" w:hint="cs"/>
            <w:rtl/>
            <w:lang w:eastAsia="he-IL"/>
          </w:rPr>
          <w:delText>מזיק</w:delText>
        </w:r>
      </w:del>
      <w:commentRangeEnd w:id="78"/>
      <w:r w:rsidR="004D525D">
        <w:rPr>
          <w:rStyle w:val="CommentReference"/>
          <w:rtl/>
        </w:rPr>
        <w:commentReference w:id="78"/>
      </w:r>
      <w:r w:rsidR="00C33CC7">
        <w:rPr>
          <w:rFonts w:cs="David" w:hint="cs"/>
          <w:rtl/>
          <w:lang w:eastAsia="he-IL"/>
        </w:rPr>
        <w:t xml:space="preserve"> שייך לתהליך עבודה מסויים כאשר </w:t>
      </w:r>
      <w:r w:rsidRPr="004A49EA">
        <w:rPr>
          <w:rFonts w:cs="David" w:hint="cs"/>
          <w:rtl/>
          <w:lang w:eastAsia="he-IL"/>
        </w:rPr>
        <w:t>תהליך העבודה</w:t>
      </w:r>
      <w:r w:rsidR="00C33CC7">
        <w:rPr>
          <w:rFonts w:cs="David" w:hint="cs"/>
          <w:rtl/>
          <w:lang w:eastAsia="he-IL"/>
        </w:rPr>
        <w:t xml:space="preserve"> מגיע ממערכת תומ"ר</w:t>
      </w:r>
      <w:r w:rsidRPr="004A49EA">
        <w:rPr>
          <w:rFonts w:cs="David" w:hint="cs"/>
          <w:rtl/>
          <w:lang w:eastAsia="he-IL"/>
        </w:rPr>
        <w:t xml:space="preserve"> </w:t>
      </w:r>
      <w:r w:rsidR="00C33CC7">
        <w:rPr>
          <w:rFonts w:cs="David" w:hint="cs"/>
          <w:rtl/>
          <w:lang w:eastAsia="he-IL"/>
        </w:rPr>
        <w:t>ו</w:t>
      </w:r>
      <w:r w:rsidRPr="004A49EA">
        <w:rPr>
          <w:rFonts w:cs="David" w:hint="cs"/>
          <w:rtl/>
          <w:lang w:eastAsia="he-IL"/>
        </w:rPr>
        <w:t>ניתן לשינוי</w:t>
      </w:r>
      <w:r w:rsidR="00C33CC7">
        <w:rPr>
          <w:rFonts w:cs="David" w:hint="cs"/>
          <w:rtl/>
          <w:lang w:eastAsia="he-IL"/>
        </w:rPr>
        <w:t xml:space="preserve"> בעת הצורך</w:t>
      </w:r>
      <w:r w:rsidRPr="004A49EA">
        <w:rPr>
          <w:rFonts w:cs="David" w:hint="cs"/>
          <w:rtl/>
          <w:lang w:eastAsia="he-IL"/>
        </w:rPr>
        <w:t>. בנוסף,</w:t>
      </w:r>
      <w:r w:rsidR="00E97EF6" w:rsidRPr="004A49EA">
        <w:rPr>
          <w:rFonts w:cs="David" w:hint="cs"/>
          <w:rtl/>
          <w:lang w:eastAsia="he-IL"/>
        </w:rPr>
        <w:t xml:space="preserve"> לכל גורם </w:t>
      </w:r>
      <w:commentRangeStart w:id="81"/>
      <w:ins w:id="82" w:author="Sagie, Guy" w:date="2014-10-18T22:01:00Z">
        <w:r w:rsidR="004D525D">
          <w:rPr>
            <w:rFonts w:cs="David" w:hint="cs"/>
            <w:rtl/>
            <w:lang w:eastAsia="he-IL"/>
          </w:rPr>
          <w:t>סיכון</w:t>
        </w:r>
      </w:ins>
      <w:del w:id="83" w:author="Sagie, Guy" w:date="2014-10-18T22:01:00Z">
        <w:r w:rsidR="00E97EF6" w:rsidRPr="004A49EA" w:rsidDel="004D525D">
          <w:rPr>
            <w:rFonts w:cs="David" w:hint="cs"/>
            <w:rtl/>
            <w:lang w:eastAsia="he-IL"/>
          </w:rPr>
          <w:delText>מזיק</w:delText>
        </w:r>
      </w:del>
      <w:commentRangeEnd w:id="81"/>
      <w:r w:rsidR="004D525D">
        <w:rPr>
          <w:rStyle w:val="CommentReference"/>
          <w:rtl/>
        </w:rPr>
        <w:commentReference w:id="81"/>
      </w:r>
      <w:r w:rsidR="00E97EF6" w:rsidRPr="004A49EA">
        <w:rPr>
          <w:rFonts w:cs="David" w:hint="cs"/>
          <w:rtl/>
          <w:lang w:eastAsia="he-IL"/>
        </w:rPr>
        <w:t xml:space="preserve"> </w:t>
      </w:r>
      <w:r w:rsidRPr="004A49EA">
        <w:rPr>
          <w:rFonts w:cs="David" w:hint="cs"/>
          <w:rtl/>
          <w:lang w:eastAsia="he-IL"/>
        </w:rPr>
        <w:t>יופיע</w:t>
      </w:r>
      <w:r w:rsidR="00E97EF6" w:rsidRPr="004A49EA">
        <w:rPr>
          <w:rFonts w:cs="David" w:hint="cs"/>
          <w:rtl/>
          <w:lang w:eastAsia="he-IL"/>
        </w:rPr>
        <w:t>:</w:t>
      </w:r>
      <w:r w:rsidRPr="004A49EA">
        <w:rPr>
          <w:rFonts w:cs="David" w:hint="cs"/>
          <w:rtl/>
          <w:lang w:eastAsia="he-IL"/>
        </w:rPr>
        <w:t xml:space="preserve"> סיווג החומר,</w:t>
      </w:r>
      <w:r w:rsidR="00C260A1">
        <w:rPr>
          <w:rFonts w:cs="David" w:hint="cs"/>
          <w:rtl/>
          <w:lang w:eastAsia="he-IL"/>
        </w:rPr>
        <w:t xml:space="preserve"> בדיקות נדרשות בעקבות חשיפה לחומר</w:t>
      </w:r>
      <w:r w:rsidRPr="004A49EA">
        <w:rPr>
          <w:rFonts w:cs="David" w:hint="cs"/>
          <w:rtl/>
          <w:lang w:eastAsia="he-IL"/>
        </w:rPr>
        <w:t>, אישור הכשירות</w:t>
      </w:r>
      <w:r w:rsidR="00C260A1">
        <w:rPr>
          <w:rFonts w:cs="David" w:hint="cs"/>
          <w:rtl/>
          <w:lang w:eastAsia="he-IL"/>
        </w:rPr>
        <w:t xml:space="preserve"> הניתן</w:t>
      </w:r>
      <w:r w:rsidRPr="004A49EA">
        <w:rPr>
          <w:rFonts w:cs="David" w:hint="cs"/>
          <w:rtl/>
          <w:lang w:eastAsia="he-IL"/>
        </w:rPr>
        <w:t xml:space="preserve"> על ידי הבודק, תוקף האישור (מתחילתו ועד סופו)</w:t>
      </w:r>
      <w:r w:rsidR="00C260A1">
        <w:rPr>
          <w:rFonts w:cs="David" w:hint="cs"/>
          <w:rtl/>
          <w:lang w:eastAsia="he-IL"/>
        </w:rPr>
        <w:t>,</w:t>
      </w:r>
      <w:r w:rsidR="000E2EE2">
        <w:rPr>
          <w:rFonts w:cs="David" w:hint="cs"/>
          <w:rtl/>
          <w:lang w:eastAsia="he-IL"/>
        </w:rPr>
        <w:t xml:space="preserve"> </w:t>
      </w:r>
      <w:r w:rsidRPr="004A49EA">
        <w:rPr>
          <w:rFonts w:cs="David" w:hint="cs"/>
          <w:rtl/>
          <w:lang w:eastAsia="he-IL"/>
        </w:rPr>
        <w:t>הערות הבודק ותאריך הבדיקה הבאה.</w:t>
      </w:r>
      <w:r w:rsidR="005E5A32">
        <w:rPr>
          <w:rFonts w:cs="David" w:hint="cs"/>
          <w:rtl/>
          <w:lang w:eastAsia="he-IL"/>
        </w:rPr>
        <w:t xml:space="preserve"> </w:t>
      </w:r>
      <w:r w:rsidR="000E2EE2">
        <w:rPr>
          <w:rFonts w:cs="David" w:hint="cs"/>
          <w:rtl/>
          <w:lang w:eastAsia="he-IL"/>
        </w:rPr>
        <w:t>כמו כן, מסך זה מאפשר למשתמש גישה ישירה לדוח ניטור וסקר סיכונים ברמת המטופל.</w:t>
      </w:r>
    </w:p>
    <w:p w14:paraId="2E59E5CC" w14:textId="77777777" w:rsidR="00E937AB" w:rsidRPr="004A49EA" w:rsidRDefault="00373444" w:rsidP="004D525D">
      <w:pPr>
        <w:spacing w:after="240" w:line="360" w:lineRule="auto"/>
        <w:jc w:val="both"/>
        <w:rPr>
          <w:rFonts w:cs="David"/>
          <w:rtl/>
          <w:lang w:eastAsia="he-IL"/>
        </w:rPr>
      </w:pPr>
      <w:r w:rsidRPr="004A49EA">
        <w:rPr>
          <w:rFonts w:cs="David" w:hint="cs"/>
          <w:rtl/>
          <w:lang w:eastAsia="he-IL"/>
        </w:rPr>
        <w:t xml:space="preserve">הנתונים לכל גורם יוצגו </w:t>
      </w:r>
      <w:r w:rsidR="00641AB7" w:rsidRPr="004A49EA">
        <w:rPr>
          <w:rFonts w:cs="David" w:hint="cs"/>
          <w:rtl/>
          <w:lang w:eastAsia="he-IL"/>
        </w:rPr>
        <w:t xml:space="preserve">כפי שתועדו בביקור האחרון של המטופל. המשתמש יוכל לעדכן את הנתונים הקיימים </w:t>
      </w:r>
      <w:r w:rsidR="00C33CC7">
        <w:rPr>
          <w:rFonts w:cs="David" w:hint="cs"/>
          <w:rtl/>
          <w:lang w:eastAsia="he-IL"/>
        </w:rPr>
        <w:t xml:space="preserve">או להזין נתונים לגורמים </w:t>
      </w:r>
      <w:r w:rsidR="000E2EE2">
        <w:rPr>
          <w:rFonts w:cs="David" w:hint="cs"/>
          <w:rtl/>
          <w:lang w:eastAsia="he-IL"/>
        </w:rPr>
        <w:t>מזיקים שטרם ניתנה להם התייחסות</w:t>
      </w:r>
      <w:r w:rsidR="005B392E">
        <w:rPr>
          <w:rFonts w:cs="David" w:hint="cs"/>
          <w:rtl/>
          <w:lang w:eastAsia="he-IL"/>
        </w:rPr>
        <w:t xml:space="preserve">. </w:t>
      </w:r>
      <w:r w:rsidR="000E2EE2">
        <w:rPr>
          <w:rFonts w:cs="David" w:hint="cs"/>
          <w:rtl/>
          <w:lang w:eastAsia="he-IL"/>
        </w:rPr>
        <w:t>בנוסף</w:t>
      </w:r>
      <w:r w:rsidR="00C33CC7">
        <w:rPr>
          <w:rFonts w:cs="David" w:hint="cs"/>
          <w:rtl/>
          <w:lang w:eastAsia="he-IL"/>
        </w:rPr>
        <w:t xml:space="preserve"> </w:t>
      </w:r>
      <w:r w:rsidR="000E2EE2">
        <w:rPr>
          <w:rFonts w:cs="David" w:hint="cs"/>
          <w:rtl/>
          <w:lang w:eastAsia="he-IL"/>
        </w:rPr>
        <w:t xml:space="preserve">יוכל המשתמש לבחור </w:t>
      </w:r>
      <w:r w:rsidR="00C33CC7">
        <w:rPr>
          <w:rFonts w:cs="David" w:hint="cs"/>
          <w:rtl/>
          <w:lang w:eastAsia="he-IL"/>
        </w:rPr>
        <w:t>אישורי העסקה שברצונ</w:t>
      </w:r>
      <w:r w:rsidR="000E2EE2">
        <w:rPr>
          <w:rFonts w:cs="David" w:hint="cs"/>
          <w:rtl/>
          <w:lang w:eastAsia="he-IL"/>
        </w:rPr>
        <w:t xml:space="preserve">ו להדפיס. </w:t>
      </w:r>
    </w:p>
    <w:p w14:paraId="2E59E5CD" w14:textId="77777777" w:rsidR="00150585" w:rsidRPr="004A49EA" w:rsidRDefault="0001204D" w:rsidP="00150585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 w:rsidRPr="004A49EA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מסכים/תפריטים מפעילים</w:t>
      </w:r>
    </w:p>
    <w:p w14:paraId="2E59E5CE" w14:textId="77777777" w:rsidR="00150585" w:rsidRPr="004A49EA" w:rsidRDefault="008E484B" w:rsidP="008E484B">
      <w:pPr>
        <w:ind w:left="95"/>
        <w:rPr>
          <w:rFonts w:cs="David"/>
          <w:lang w:eastAsia="he-IL"/>
        </w:rPr>
      </w:pPr>
      <w:r w:rsidRPr="004A49EA">
        <w:rPr>
          <w:rFonts w:cs="David" w:hint="cs"/>
          <w:rtl/>
          <w:lang w:eastAsia="he-IL"/>
        </w:rPr>
        <w:t>אין.</w:t>
      </w:r>
    </w:p>
    <w:p w14:paraId="2E59E5CF" w14:textId="77777777" w:rsidR="00150585" w:rsidRPr="004A49EA" w:rsidRDefault="0001204D" w:rsidP="00150585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 w:rsidRPr="004A49EA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מסכים מופעלים</w:t>
      </w:r>
    </w:p>
    <w:p w14:paraId="2E59E5D0" w14:textId="77777777" w:rsidR="00150585" w:rsidRPr="004A49EA" w:rsidRDefault="008E484B" w:rsidP="008E484B">
      <w:pPr>
        <w:ind w:left="95"/>
        <w:rPr>
          <w:rFonts w:cs="David"/>
          <w:rtl/>
          <w:lang w:eastAsia="he-IL"/>
        </w:rPr>
      </w:pPr>
      <w:r w:rsidRPr="004A49EA">
        <w:rPr>
          <w:rFonts w:cs="David" w:hint="cs"/>
          <w:rtl/>
          <w:lang w:eastAsia="he-IL"/>
        </w:rPr>
        <w:t>אין.</w:t>
      </w:r>
    </w:p>
    <w:p w14:paraId="2E59E5D1" w14:textId="77777777" w:rsidR="00150585" w:rsidRPr="004A49EA" w:rsidRDefault="0001204D" w:rsidP="00150585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 w:rsidRPr="004A49EA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מאפיינים</w:t>
      </w:r>
    </w:p>
    <w:p w14:paraId="2E59E5D2" w14:textId="77777777" w:rsidR="00B5736E" w:rsidRPr="004A49EA" w:rsidRDefault="008E484B" w:rsidP="005B1176">
      <w:pPr>
        <w:ind w:left="95"/>
        <w:rPr>
          <w:rFonts w:cs="David"/>
          <w:rtl/>
          <w:lang w:eastAsia="he-IL"/>
        </w:rPr>
      </w:pPr>
      <w:r w:rsidRPr="004A49EA">
        <w:rPr>
          <w:rFonts w:cs="David" w:hint="cs"/>
          <w:rtl/>
          <w:lang w:eastAsia="he-IL"/>
        </w:rPr>
        <w:t xml:space="preserve">מסך </w:t>
      </w:r>
      <w:r w:rsidR="005B1176">
        <w:rPr>
          <w:rFonts w:cs="David" w:hint="cs"/>
          <w:rtl/>
          <w:lang w:eastAsia="he-IL"/>
        </w:rPr>
        <w:t>מלא</w:t>
      </w:r>
      <w:r w:rsidR="00904B36">
        <w:rPr>
          <w:rFonts w:cs="David" w:hint="cs"/>
          <w:rtl/>
          <w:lang w:eastAsia="he-IL"/>
        </w:rPr>
        <w:t>.</w:t>
      </w:r>
    </w:p>
    <w:p w14:paraId="2E59E5D3" w14:textId="77777777" w:rsidR="00B13F07" w:rsidRPr="004A49EA" w:rsidRDefault="00B13F07" w:rsidP="008E484B">
      <w:pPr>
        <w:ind w:left="95"/>
        <w:rPr>
          <w:rFonts w:cs="David"/>
          <w:rtl/>
          <w:lang w:eastAsia="he-IL"/>
        </w:rPr>
      </w:pPr>
    </w:p>
    <w:p w14:paraId="2E59E5D4" w14:textId="77777777" w:rsidR="008F3568" w:rsidRPr="004A49EA" w:rsidRDefault="008F3568" w:rsidP="008E484B">
      <w:pPr>
        <w:ind w:left="95"/>
        <w:rPr>
          <w:rFonts w:cs="David"/>
          <w:rtl/>
          <w:lang w:eastAsia="he-IL"/>
        </w:rPr>
      </w:pPr>
    </w:p>
    <w:p w14:paraId="2E59E5D5" w14:textId="77777777" w:rsidR="008F3568" w:rsidRPr="004A49EA" w:rsidRDefault="008F3568" w:rsidP="008E484B">
      <w:pPr>
        <w:ind w:left="95"/>
        <w:rPr>
          <w:rFonts w:cs="David"/>
          <w:rtl/>
          <w:lang w:eastAsia="he-IL"/>
        </w:rPr>
      </w:pPr>
    </w:p>
    <w:p w14:paraId="2E59E5D6" w14:textId="77777777" w:rsidR="008F3568" w:rsidRPr="004A49EA" w:rsidRDefault="008F3568" w:rsidP="008E484B">
      <w:pPr>
        <w:ind w:left="95"/>
        <w:rPr>
          <w:rFonts w:cs="David"/>
          <w:rtl/>
          <w:lang w:eastAsia="he-IL"/>
        </w:rPr>
      </w:pPr>
    </w:p>
    <w:p w14:paraId="2E59E5D7" w14:textId="77777777" w:rsidR="008F3568" w:rsidRPr="004A49EA" w:rsidRDefault="008F3568" w:rsidP="008E484B">
      <w:pPr>
        <w:ind w:left="95"/>
        <w:rPr>
          <w:rFonts w:cs="David"/>
          <w:rtl/>
          <w:lang w:eastAsia="he-IL"/>
        </w:rPr>
      </w:pPr>
    </w:p>
    <w:p w14:paraId="2E59E5D8" w14:textId="77777777" w:rsidR="008F3568" w:rsidRPr="004A49EA" w:rsidRDefault="008F3568" w:rsidP="008E484B">
      <w:pPr>
        <w:ind w:left="95"/>
        <w:rPr>
          <w:rFonts w:cs="David"/>
          <w:rtl/>
          <w:lang w:eastAsia="he-IL"/>
        </w:rPr>
      </w:pPr>
    </w:p>
    <w:p w14:paraId="2E59E5D9" w14:textId="77777777" w:rsidR="008F3568" w:rsidRPr="004A49EA" w:rsidRDefault="008F3568" w:rsidP="008E484B">
      <w:pPr>
        <w:ind w:left="95"/>
        <w:rPr>
          <w:rFonts w:cs="David"/>
          <w:rtl/>
          <w:lang w:eastAsia="he-IL"/>
        </w:rPr>
      </w:pPr>
    </w:p>
    <w:p w14:paraId="2E59E5DA" w14:textId="77777777" w:rsidR="008F3568" w:rsidRPr="004A49EA" w:rsidRDefault="008F3568" w:rsidP="008E484B">
      <w:pPr>
        <w:ind w:left="95"/>
        <w:rPr>
          <w:rFonts w:cs="David"/>
          <w:rtl/>
          <w:lang w:eastAsia="he-IL"/>
        </w:rPr>
      </w:pPr>
    </w:p>
    <w:p w14:paraId="2E59E5DB" w14:textId="77777777" w:rsidR="008F3568" w:rsidRPr="004A49EA" w:rsidRDefault="008F3568" w:rsidP="008E484B">
      <w:pPr>
        <w:ind w:left="95"/>
        <w:rPr>
          <w:rFonts w:cs="David"/>
          <w:rtl/>
          <w:lang w:eastAsia="he-IL"/>
        </w:rPr>
      </w:pPr>
    </w:p>
    <w:p w14:paraId="2E59E5DC" w14:textId="77777777" w:rsidR="008F3568" w:rsidRPr="004A49EA" w:rsidRDefault="008F3568" w:rsidP="008E484B">
      <w:pPr>
        <w:ind w:left="95"/>
        <w:rPr>
          <w:rFonts w:cs="David"/>
          <w:rtl/>
          <w:lang w:eastAsia="he-IL"/>
        </w:rPr>
      </w:pPr>
    </w:p>
    <w:p w14:paraId="2E59E5DD" w14:textId="77777777" w:rsidR="008F3568" w:rsidRPr="004A49EA" w:rsidRDefault="008F3568" w:rsidP="008E484B">
      <w:pPr>
        <w:ind w:left="95"/>
        <w:rPr>
          <w:rFonts w:cs="David"/>
          <w:rtl/>
          <w:lang w:eastAsia="he-IL"/>
        </w:rPr>
      </w:pPr>
    </w:p>
    <w:p w14:paraId="2E59E5DE" w14:textId="77777777" w:rsidR="008F3568" w:rsidRPr="004A49EA" w:rsidRDefault="008F3568" w:rsidP="008E484B">
      <w:pPr>
        <w:ind w:left="95"/>
        <w:rPr>
          <w:rFonts w:cs="David"/>
          <w:rtl/>
          <w:lang w:eastAsia="he-IL"/>
        </w:rPr>
      </w:pPr>
    </w:p>
    <w:p w14:paraId="2E59E5DF" w14:textId="77777777" w:rsidR="008F3568" w:rsidRPr="004A49EA" w:rsidRDefault="008F3568" w:rsidP="008E484B">
      <w:pPr>
        <w:ind w:left="95"/>
        <w:rPr>
          <w:rFonts w:cs="David"/>
          <w:rtl/>
          <w:lang w:eastAsia="he-IL"/>
        </w:rPr>
      </w:pPr>
    </w:p>
    <w:p w14:paraId="2E59E5E0" w14:textId="77777777" w:rsidR="008F3568" w:rsidRPr="004A49EA" w:rsidRDefault="008F3568" w:rsidP="008E484B">
      <w:pPr>
        <w:ind w:left="95"/>
        <w:rPr>
          <w:rFonts w:cs="David"/>
          <w:rtl/>
          <w:lang w:eastAsia="he-IL"/>
        </w:rPr>
      </w:pPr>
    </w:p>
    <w:p w14:paraId="2E59E5E1" w14:textId="77777777" w:rsidR="008F3568" w:rsidRDefault="008F3568" w:rsidP="008E484B">
      <w:pPr>
        <w:ind w:left="95"/>
        <w:rPr>
          <w:rFonts w:cs="David"/>
          <w:rtl/>
          <w:lang w:eastAsia="he-IL"/>
        </w:rPr>
      </w:pPr>
    </w:p>
    <w:p w14:paraId="0B8EF1F5" w14:textId="77777777" w:rsidR="004D525D" w:rsidRDefault="004D525D" w:rsidP="008E484B">
      <w:pPr>
        <w:ind w:left="95"/>
        <w:rPr>
          <w:rFonts w:cs="David"/>
          <w:rtl/>
          <w:lang w:eastAsia="he-IL"/>
        </w:rPr>
      </w:pPr>
    </w:p>
    <w:p w14:paraId="08AC51CA" w14:textId="77777777" w:rsidR="004D525D" w:rsidRPr="004A49EA" w:rsidRDefault="004D525D" w:rsidP="008E484B">
      <w:pPr>
        <w:ind w:left="95"/>
        <w:rPr>
          <w:rFonts w:cs="David"/>
          <w:rtl/>
          <w:lang w:eastAsia="he-IL"/>
        </w:rPr>
      </w:pPr>
    </w:p>
    <w:p w14:paraId="2E59E5E2" w14:textId="4D1DCEAF" w:rsidR="008F3568" w:rsidRDefault="00B13F07" w:rsidP="008F3568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 w:rsidRPr="004A49EA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שרטוט המסך</w:t>
      </w:r>
    </w:p>
    <w:p w14:paraId="29F0B1DF" w14:textId="2A2B4BEC" w:rsidR="00494350" w:rsidRPr="00494350" w:rsidRDefault="00494350" w:rsidP="00494350">
      <w:pPr>
        <w:rPr>
          <w:rtl/>
          <w:lang w:eastAsia="he-IL"/>
        </w:rPr>
      </w:pPr>
      <w:r>
        <w:rPr>
          <w:noProof/>
        </w:rPr>
        <w:drawing>
          <wp:inline distT="0" distB="0" distL="0" distR="0" wp14:anchorId="5A0C614B" wp14:editId="31A754EA">
            <wp:extent cx="5731510" cy="4293870"/>
            <wp:effectExtent l="0" t="0" r="2540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42938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05CEC65" w14:textId="7C71A486" w:rsidR="000A3952" w:rsidRPr="000A3952" w:rsidRDefault="000A3952" w:rsidP="000A3952">
      <w:pPr>
        <w:rPr>
          <w:rtl/>
          <w:lang w:eastAsia="he-IL"/>
        </w:rPr>
      </w:pPr>
      <w:commentRangeStart w:id="84"/>
      <w:ins w:id="85" w:author="Sagie, Guy" w:date="2014-11-23T10:33:00Z">
        <w:r>
          <w:rPr>
            <w:noProof/>
          </w:rPr>
          <w:lastRenderedPageBreak/>
          <w:drawing>
            <wp:inline distT="0" distB="0" distL="0" distR="0" wp14:anchorId="2EC194F4" wp14:editId="14CEA542">
              <wp:extent cx="5731510" cy="4293870"/>
              <wp:effectExtent l="0" t="0" r="2540" b="0"/>
              <wp:docPr id="9" name="Picture 9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" name=""/>
                      <pic:cNvPicPr/>
                    </pic:nvPicPr>
                    <pic:blipFill>
                      <a:blip r:embed="rId14"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5731510" cy="429387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inline>
          </w:drawing>
        </w:r>
      </w:ins>
      <w:commentRangeEnd w:id="84"/>
      <w:ins w:id="86" w:author="Sagie, Guy" w:date="2014-11-23T10:34:00Z">
        <w:r>
          <w:rPr>
            <w:rStyle w:val="CommentReference"/>
            <w:rtl/>
          </w:rPr>
          <w:commentReference w:id="84"/>
        </w:r>
      </w:ins>
    </w:p>
    <w:p w14:paraId="2E59E5E3" w14:textId="6369A6EF" w:rsidR="008F3568" w:rsidRDefault="009F2100" w:rsidP="00461EE7">
      <w:pPr>
        <w:ind w:left="-330" w:hanging="755"/>
        <w:rPr>
          <w:rFonts w:cs="David"/>
          <w:rtl/>
          <w:lang w:eastAsia="he-IL"/>
        </w:rPr>
      </w:pPr>
      <w:commentRangeStart w:id="87"/>
      <w:ins w:id="88" w:author="Sagie, Guy" w:date="2014-11-13T10:49:00Z">
        <w:r>
          <w:rPr>
            <w:noProof/>
          </w:rPr>
          <w:drawing>
            <wp:inline distT="0" distB="0" distL="0" distR="0" wp14:anchorId="67360EC4" wp14:editId="1808E558">
              <wp:extent cx="5731510" cy="4293870"/>
              <wp:effectExtent l="0" t="0" r="2540" b="0"/>
              <wp:docPr id="12" name="Picture 12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" name=""/>
                      <pic:cNvPicPr/>
                    </pic:nvPicPr>
                    <pic:blipFill>
                      <a:blip r:embed="rId15"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5731510" cy="429387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inline>
          </w:drawing>
        </w:r>
        <w:commentRangeEnd w:id="87"/>
        <w:r>
          <w:rPr>
            <w:rStyle w:val="CommentReference"/>
            <w:rtl/>
          </w:rPr>
          <w:commentReference w:id="87"/>
        </w:r>
      </w:ins>
    </w:p>
    <w:p w14:paraId="21C901A9" w14:textId="77777777" w:rsidR="00D97AC5" w:rsidRDefault="00D97AC5" w:rsidP="00461EE7">
      <w:pPr>
        <w:ind w:left="-330" w:hanging="755"/>
        <w:rPr>
          <w:rFonts w:cs="David"/>
          <w:rtl/>
          <w:lang w:eastAsia="he-IL"/>
        </w:rPr>
      </w:pPr>
    </w:p>
    <w:p w14:paraId="375173C2" w14:textId="0870B9AB" w:rsidR="00D97AC5" w:rsidRDefault="00077D0A" w:rsidP="00461EE7">
      <w:pPr>
        <w:ind w:left="-330" w:hanging="755"/>
        <w:rPr>
          <w:rFonts w:cs="David"/>
          <w:rtl/>
          <w:lang w:eastAsia="he-IL"/>
        </w:rPr>
      </w:pPr>
      <w:r>
        <w:rPr>
          <w:rStyle w:val="CommentReference"/>
          <w:rtl/>
        </w:rPr>
        <w:lastRenderedPageBreak/>
        <w:commentReference w:id="89"/>
      </w:r>
      <w:ins w:id="90" w:author="Sagie, Guy" w:date="2014-10-21T15:37:00Z">
        <w:r w:rsidR="00B44EA0">
          <w:rPr>
            <w:noProof/>
          </w:rPr>
          <w:drawing>
            <wp:inline distT="0" distB="0" distL="0" distR="0" wp14:anchorId="4978FFE8" wp14:editId="678F999A">
              <wp:extent cx="5731510" cy="4298950"/>
              <wp:effectExtent l="0" t="0" r="2540" b="6350"/>
              <wp:docPr id="8" name="Picture 8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" name=""/>
                      <pic:cNvPicPr/>
                    </pic:nvPicPr>
                    <pic:blipFill>
                      <a:blip r:embed="rId16"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5731510" cy="429895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inline>
          </w:drawing>
        </w:r>
      </w:ins>
    </w:p>
    <w:p w14:paraId="4AD29844" w14:textId="77777777" w:rsidR="00D97AC5" w:rsidRDefault="00D97AC5" w:rsidP="00461EE7">
      <w:pPr>
        <w:ind w:left="-330" w:hanging="755"/>
        <w:rPr>
          <w:rFonts w:cs="David"/>
          <w:rtl/>
          <w:lang w:eastAsia="he-IL"/>
        </w:rPr>
      </w:pPr>
    </w:p>
    <w:p w14:paraId="0C284ACA" w14:textId="77777777" w:rsidR="00D97AC5" w:rsidRDefault="00D97AC5" w:rsidP="00461EE7">
      <w:pPr>
        <w:ind w:left="-330" w:hanging="755"/>
        <w:rPr>
          <w:rFonts w:cs="David"/>
          <w:rtl/>
          <w:lang w:eastAsia="he-IL"/>
        </w:rPr>
      </w:pPr>
    </w:p>
    <w:p w14:paraId="00C9D1F2" w14:textId="77777777" w:rsidR="00D97AC5" w:rsidRDefault="00D97AC5" w:rsidP="00461EE7">
      <w:pPr>
        <w:ind w:left="-330" w:hanging="755"/>
        <w:rPr>
          <w:rFonts w:cs="David"/>
          <w:rtl/>
          <w:lang w:eastAsia="he-IL"/>
        </w:rPr>
      </w:pPr>
    </w:p>
    <w:p w14:paraId="5987EAFB" w14:textId="77777777" w:rsidR="00D97AC5" w:rsidRDefault="00D97AC5" w:rsidP="00461EE7">
      <w:pPr>
        <w:ind w:left="-330" w:hanging="755"/>
        <w:rPr>
          <w:rFonts w:cs="David"/>
          <w:rtl/>
          <w:lang w:eastAsia="he-IL"/>
        </w:rPr>
      </w:pPr>
    </w:p>
    <w:p w14:paraId="3B03B3C8" w14:textId="77777777" w:rsidR="00D97AC5" w:rsidRDefault="00D97AC5" w:rsidP="00AF3F4D">
      <w:pPr>
        <w:rPr>
          <w:rFonts w:cs="David"/>
          <w:rtl/>
          <w:lang w:eastAsia="he-IL"/>
        </w:rPr>
      </w:pPr>
    </w:p>
    <w:p w14:paraId="7092C9B5" w14:textId="77777777" w:rsidR="00D97AC5" w:rsidRDefault="00D97AC5" w:rsidP="00461EE7">
      <w:pPr>
        <w:ind w:left="-330" w:hanging="755"/>
        <w:rPr>
          <w:rFonts w:cs="David"/>
          <w:rtl/>
          <w:lang w:eastAsia="he-IL"/>
        </w:rPr>
      </w:pPr>
    </w:p>
    <w:p w14:paraId="6543EF62" w14:textId="77777777" w:rsidR="00912B3E" w:rsidRDefault="00912B3E" w:rsidP="00461EE7">
      <w:pPr>
        <w:ind w:left="-330" w:hanging="755"/>
        <w:rPr>
          <w:rFonts w:cs="David"/>
          <w:rtl/>
          <w:lang w:eastAsia="he-IL"/>
        </w:rPr>
      </w:pPr>
    </w:p>
    <w:p w14:paraId="7A437DC8" w14:textId="77777777" w:rsidR="00912B3E" w:rsidRDefault="00912B3E" w:rsidP="00461EE7">
      <w:pPr>
        <w:ind w:left="-330" w:hanging="755"/>
        <w:rPr>
          <w:rFonts w:cs="David"/>
          <w:rtl/>
          <w:lang w:eastAsia="he-IL"/>
        </w:rPr>
      </w:pPr>
    </w:p>
    <w:p w14:paraId="0A3D532D" w14:textId="77777777" w:rsidR="00912B3E" w:rsidRDefault="00912B3E" w:rsidP="00461EE7">
      <w:pPr>
        <w:ind w:left="-330" w:hanging="755"/>
        <w:rPr>
          <w:rFonts w:cs="David"/>
          <w:rtl/>
          <w:lang w:eastAsia="he-IL"/>
        </w:rPr>
      </w:pPr>
    </w:p>
    <w:p w14:paraId="6DACA004" w14:textId="77777777" w:rsidR="00912B3E" w:rsidRDefault="00912B3E" w:rsidP="00461EE7">
      <w:pPr>
        <w:ind w:left="-330" w:hanging="755"/>
        <w:rPr>
          <w:rFonts w:cs="David"/>
          <w:rtl/>
          <w:lang w:eastAsia="he-IL"/>
        </w:rPr>
      </w:pPr>
    </w:p>
    <w:p w14:paraId="12839BE9" w14:textId="77777777" w:rsidR="00912B3E" w:rsidRDefault="00912B3E" w:rsidP="00461EE7">
      <w:pPr>
        <w:ind w:left="-330" w:hanging="755"/>
        <w:rPr>
          <w:rFonts w:cs="David"/>
          <w:rtl/>
          <w:lang w:eastAsia="he-IL"/>
        </w:rPr>
      </w:pPr>
    </w:p>
    <w:p w14:paraId="5E010732" w14:textId="77777777" w:rsidR="00912B3E" w:rsidRDefault="00912B3E" w:rsidP="00461EE7">
      <w:pPr>
        <w:ind w:left="-330" w:hanging="755"/>
        <w:rPr>
          <w:rFonts w:cs="David"/>
          <w:rtl/>
          <w:lang w:eastAsia="he-IL"/>
        </w:rPr>
      </w:pPr>
    </w:p>
    <w:p w14:paraId="687DE2ED" w14:textId="77777777" w:rsidR="00912B3E" w:rsidRDefault="00912B3E" w:rsidP="00461EE7">
      <w:pPr>
        <w:ind w:left="-330" w:hanging="755"/>
        <w:rPr>
          <w:rFonts w:cs="David"/>
          <w:rtl/>
          <w:lang w:eastAsia="he-IL"/>
        </w:rPr>
      </w:pPr>
    </w:p>
    <w:p w14:paraId="40778F2A" w14:textId="77777777" w:rsidR="00912B3E" w:rsidRDefault="00912B3E" w:rsidP="00461EE7">
      <w:pPr>
        <w:ind w:left="-330" w:hanging="755"/>
        <w:rPr>
          <w:rFonts w:cs="David"/>
          <w:rtl/>
          <w:lang w:eastAsia="he-IL"/>
        </w:rPr>
      </w:pPr>
    </w:p>
    <w:p w14:paraId="45BC1BC5" w14:textId="77777777" w:rsidR="00912B3E" w:rsidRDefault="00912B3E" w:rsidP="00461EE7">
      <w:pPr>
        <w:ind w:left="-330" w:hanging="755"/>
        <w:rPr>
          <w:rFonts w:cs="David"/>
          <w:rtl/>
          <w:lang w:eastAsia="he-IL"/>
        </w:rPr>
      </w:pPr>
    </w:p>
    <w:p w14:paraId="5C82226A" w14:textId="77777777" w:rsidR="00912B3E" w:rsidRDefault="00912B3E" w:rsidP="00461EE7">
      <w:pPr>
        <w:ind w:left="-330" w:hanging="755"/>
        <w:rPr>
          <w:rFonts w:cs="David"/>
          <w:rtl/>
          <w:lang w:eastAsia="he-IL"/>
        </w:rPr>
      </w:pPr>
    </w:p>
    <w:p w14:paraId="076F3226" w14:textId="77777777" w:rsidR="00912B3E" w:rsidRDefault="00912B3E" w:rsidP="00461EE7">
      <w:pPr>
        <w:ind w:left="-330" w:hanging="755"/>
        <w:rPr>
          <w:rFonts w:cs="David"/>
          <w:rtl/>
          <w:lang w:eastAsia="he-IL"/>
        </w:rPr>
      </w:pPr>
    </w:p>
    <w:p w14:paraId="4FE39606" w14:textId="77777777" w:rsidR="00912B3E" w:rsidRDefault="00912B3E" w:rsidP="00461EE7">
      <w:pPr>
        <w:ind w:left="-330" w:hanging="755"/>
        <w:rPr>
          <w:rFonts w:cs="David"/>
          <w:rtl/>
          <w:lang w:eastAsia="he-IL"/>
        </w:rPr>
      </w:pPr>
    </w:p>
    <w:p w14:paraId="68FF4330" w14:textId="77777777" w:rsidR="00912B3E" w:rsidRDefault="00912B3E" w:rsidP="00461EE7">
      <w:pPr>
        <w:ind w:left="-330" w:hanging="755"/>
        <w:rPr>
          <w:rFonts w:cs="David"/>
          <w:rtl/>
          <w:lang w:eastAsia="he-IL"/>
        </w:rPr>
      </w:pPr>
    </w:p>
    <w:p w14:paraId="23C16E91" w14:textId="77777777" w:rsidR="00912B3E" w:rsidRDefault="00912B3E" w:rsidP="00461EE7">
      <w:pPr>
        <w:ind w:left="-330" w:hanging="755"/>
        <w:rPr>
          <w:rFonts w:cs="David"/>
          <w:rtl/>
          <w:lang w:eastAsia="he-IL"/>
        </w:rPr>
      </w:pPr>
    </w:p>
    <w:p w14:paraId="4EBB7A41" w14:textId="77777777" w:rsidR="00912B3E" w:rsidRDefault="00912B3E" w:rsidP="00461EE7">
      <w:pPr>
        <w:ind w:left="-330" w:hanging="755"/>
        <w:rPr>
          <w:rFonts w:cs="David"/>
          <w:rtl/>
          <w:lang w:eastAsia="he-IL"/>
        </w:rPr>
      </w:pPr>
    </w:p>
    <w:p w14:paraId="094DF7B1" w14:textId="77777777" w:rsidR="00912B3E" w:rsidRDefault="00912B3E" w:rsidP="00461EE7">
      <w:pPr>
        <w:ind w:left="-330" w:hanging="755"/>
        <w:rPr>
          <w:rFonts w:cs="David"/>
          <w:rtl/>
          <w:lang w:eastAsia="he-IL"/>
        </w:rPr>
      </w:pPr>
    </w:p>
    <w:p w14:paraId="0F24003E" w14:textId="77777777" w:rsidR="00912B3E" w:rsidRPr="004A49EA" w:rsidRDefault="00912B3E" w:rsidP="00461EE7">
      <w:pPr>
        <w:ind w:left="-330" w:hanging="755"/>
        <w:rPr>
          <w:rFonts w:cs="David"/>
          <w:rtl/>
          <w:lang w:eastAsia="he-IL"/>
        </w:rPr>
      </w:pPr>
    </w:p>
    <w:p w14:paraId="2E59E5E5" w14:textId="7365C1CE" w:rsidR="004E288D" w:rsidRPr="00D97AC5" w:rsidRDefault="00D97AC5" w:rsidP="004E288D">
      <w:pPr>
        <w:pStyle w:val="ListParagraph"/>
        <w:keepNext/>
        <w:keepLines/>
        <w:numPr>
          <w:ilvl w:val="0"/>
          <w:numId w:val="3"/>
        </w:numPr>
        <w:spacing w:before="240" w:after="120" w:line="320" w:lineRule="exact"/>
        <w:contextualSpacing w:val="0"/>
        <w:outlineLvl w:val="2"/>
        <w:rPr>
          <w:rFonts w:asciiTheme="majorHAnsi" w:eastAsiaTheme="majorEastAsia" w:hAnsiTheme="majorHAnsi" w:cs="David"/>
          <w:b/>
          <w:bCs/>
          <w:vanish/>
          <w:sz w:val="32"/>
          <w:szCs w:val="32"/>
          <w:rtl/>
          <w:lang w:eastAsia="he-IL"/>
        </w:rPr>
      </w:pPr>
      <w:r w:rsidRPr="00D97AC5">
        <w:rPr>
          <w:rFonts w:asciiTheme="majorHAnsi" w:eastAsiaTheme="majorEastAsia" w:hAnsiTheme="majorHAnsi" w:cs="David" w:hint="cs"/>
          <w:b/>
          <w:bCs/>
          <w:vanish/>
          <w:sz w:val="32"/>
          <w:szCs w:val="32"/>
          <w:rtl/>
          <w:lang w:eastAsia="he-IL"/>
        </w:rPr>
        <w:t>מרכיבי המסך</w:t>
      </w:r>
    </w:p>
    <w:p w14:paraId="2E59E5E6" w14:textId="77777777" w:rsidR="004E288D" w:rsidRPr="004A49EA" w:rsidRDefault="00B054CA" w:rsidP="004E288D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 w:rsidRPr="004A49EA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כפתורים במסך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1778"/>
        <w:gridCol w:w="1652"/>
        <w:gridCol w:w="3260"/>
        <w:gridCol w:w="2552"/>
      </w:tblGrid>
      <w:tr w:rsidR="00B054CA" w:rsidRPr="004A49EA" w14:paraId="2E59E5EB" w14:textId="77777777" w:rsidTr="002B4020">
        <w:tc>
          <w:tcPr>
            <w:tcW w:w="0" w:type="auto"/>
          </w:tcPr>
          <w:p w14:paraId="2E59E5E7" w14:textId="77777777" w:rsidR="00B054CA" w:rsidRPr="004A49EA" w:rsidRDefault="00B054CA" w:rsidP="002B4020">
            <w:pPr>
              <w:rPr>
                <w:rFonts w:cs="David"/>
                <w:b/>
                <w:bCs/>
                <w:rtl/>
                <w:lang w:eastAsia="he-IL"/>
              </w:rPr>
            </w:pPr>
            <w:r w:rsidRPr="004A49EA">
              <w:rPr>
                <w:rFonts w:cs="David" w:hint="cs"/>
                <w:b/>
                <w:bCs/>
                <w:rtl/>
                <w:lang w:eastAsia="he-IL"/>
              </w:rPr>
              <w:t>שם הכפתור</w:t>
            </w:r>
          </w:p>
        </w:tc>
        <w:tc>
          <w:tcPr>
            <w:tcW w:w="1652" w:type="dxa"/>
          </w:tcPr>
          <w:p w14:paraId="2E59E5E8" w14:textId="77777777" w:rsidR="00B054CA" w:rsidRPr="004A49EA" w:rsidRDefault="00B054CA" w:rsidP="002B4020">
            <w:pPr>
              <w:rPr>
                <w:rFonts w:cs="David"/>
                <w:b/>
                <w:bCs/>
                <w:rtl/>
                <w:lang w:eastAsia="he-IL"/>
              </w:rPr>
            </w:pPr>
            <w:r w:rsidRPr="004A49EA">
              <w:rPr>
                <w:rFonts w:cs="David" w:hint="cs"/>
                <w:b/>
                <w:bCs/>
                <w:rtl/>
                <w:lang w:eastAsia="he-IL"/>
              </w:rPr>
              <w:t>צלמית</w:t>
            </w:r>
          </w:p>
        </w:tc>
        <w:tc>
          <w:tcPr>
            <w:tcW w:w="3260" w:type="dxa"/>
          </w:tcPr>
          <w:p w14:paraId="2E59E5E9" w14:textId="77777777" w:rsidR="00B054CA" w:rsidRPr="004A49EA" w:rsidRDefault="00B054CA" w:rsidP="002B4020">
            <w:pPr>
              <w:rPr>
                <w:rFonts w:cs="David"/>
                <w:b/>
                <w:bCs/>
                <w:rtl/>
                <w:lang w:eastAsia="he-IL"/>
              </w:rPr>
            </w:pPr>
            <w:r w:rsidRPr="004A49EA">
              <w:rPr>
                <w:rFonts w:cs="David" w:hint="cs"/>
                <w:b/>
                <w:bCs/>
                <w:rtl/>
                <w:lang w:eastAsia="he-IL"/>
              </w:rPr>
              <w:t>פעולה בעת לחיצה</w:t>
            </w:r>
          </w:p>
        </w:tc>
        <w:tc>
          <w:tcPr>
            <w:tcW w:w="2552" w:type="dxa"/>
          </w:tcPr>
          <w:p w14:paraId="2E59E5EA" w14:textId="77777777" w:rsidR="00B054CA" w:rsidRPr="004A49EA" w:rsidRDefault="00B054CA" w:rsidP="002B4020">
            <w:pPr>
              <w:rPr>
                <w:rFonts w:cs="David"/>
                <w:b/>
                <w:bCs/>
                <w:rtl/>
                <w:lang w:eastAsia="he-IL"/>
              </w:rPr>
            </w:pPr>
            <w:r w:rsidRPr="004A49EA">
              <w:rPr>
                <w:rFonts w:cs="David"/>
                <w:b/>
                <w:bCs/>
                <w:lang w:eastAsia="he-IL"/>
              </w:rPr>
              <w:t>Tooltip</w:t>
            </w:r>
          </w:p>
        </w:tc>
      </w:tr>
      <w:tr w:rsidR="007A16CA" w:rsidRPr="004A49EA" w14:paraId="2E59E5F0" w14:textId="77777777" w:rsidTr="002B4020">
        <w:tc>
          <w:tcPr>
            <w:tcW w:w="0" w:type="auto"/>
          </w:tcPr>
          <w:p w14:paraId="2E59E5EC" w14:textId="77777777" w:rsidR="007A16CA" w:rsidRPr="004A49EA" w:rsidRDefault="007A16CA" w:rsidP="007A16CA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4A49EA">
              <w:rPr>
                <w:rFonts w:cs="David" w:hint="cs"/>
                <w:sz w:val="22"/>
                <w:szCs w:val="22"/>
                <w:rtl/>
                <w:lang w:eastAsia="he-IL"/>
              </w:rPr>
              <w:lastRenderedPageBreak/>
              <w:t>הדפסה</w:t>
            </w:r>
          </w:p>
        </w:tc>
        <w:tc>
          <w:tcPr>
            <w:tcW w:w="1652" w:type="dxa"/>
          </w:tcPr>
          <w:p w14:paraId="2E59E5ED" w14:textId="77777777" w:rsidR="007A16CA" w:rsidRPr="004A49EA" w:rsidRDefault="007A16CA" w:rsidP="007A16CA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4A49EA">
              <w:rPr>
                <w:rFonts w:cs="David"/>
                <w:noProof/>
              </w:rPr>
              <w:drawing>
                <wp:inline distT="0" distB="0" distL="0" distR="0" wp14:anchorId="2E59E73D" wp14:editId="2E59E73E">
                  <wp:extent cx="190500" cy="190500"/>
                  <wp:effectExtent l="0" t="0" r="0" b="0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60" w:type="dxa"/>
          </w:tcPr>
          <w:p w14:paraId="2E59E5EE" w14:textId="77777777" w:rsidR="007A16CA" w:rsidRPr="004A49EA" w:rsidRDefault="007A16CA" w:rsidP="00426BFF">
            <w:pPr>
              <w:rPr>
                <w:rFonts w:cs="David"/>
                <w:sz w:val="22"/>
                <w:szCs w:val="22"/>
                <w:lang w:eastAsia="he-IL"/>
              </w:rPr>
            </w:pPr>
            <w:r w:rsidRPr="004A49EA">
              <w:rPr>
                <w:rFonts w:cs="David" w:hint="cs"/>
                <w:sz w:val="22"/>
                <w:szCs w:val="22"/>
                <w:rtl/>
                <w:lang w:eastAsia="he-IL"/>
              </w:rPr>
              <w:t xml:space="preserve">הדפסת </w:t>
            </w:r>
            <w:r w:rsidR="00426BFF" w:rsidRPr="004A49EA">
              <w:rPr>
                <w:rFonts w:cs="David" w:hint="cs"/>
                <w:sz w:val="22"/>
                <w:szCs w:val="22"/>
                <w:rtl/>
                <w:lang w:eastAsia="he-IL"/>
              </w:rPr>
              <w:t>טופס מתן אישור העסקה הנבחר/ים</w:t>
            </w:r>
            <w:r w:rsidRPr="004A49EA">
              <w:rPr>
                <w:rFonts w:cs="David" w:hint="cs"/>
                <w:sz w:val="22"/>
                <w:szCs w:val="22"/>
                <w:rtl/>
                <w:lang w:eastAsia="he-IL"/>
              </w:rPr>
              <w:t xml:space="preserve"> בשדות ה </w:t>
            </w:r>
            <w:r w:rsidRPr="004A49EA">
              <w:rPr>
                <w:rFonts w:cs="David" w:hint="cs"/>
                <w:sz w:val="22"/>
                <w:szCs w:val="22"/>
                <w:lang w:eastAsia="he-IL"/>
              </w:rPr>
              <w:t>C</w:t>
            </w:r>
            <w:r w:rsidRPr="004A49EA">
              <w:rPr>
                <w:rFonts w:cs="David"/>
                <w:sz w:val="22"/>
                <w:szCs w:val="22"/>
                <w:lang w:eastAsia="he-IL"/>
              </w:rPr>
              <w:t>heck box</w:t>
            </w:r>
            <w:r w:rsidR="00426BFF" w:rsidRPr="004A49EA">
              <w:rPr>
                <w:rFonts w:cs="David" w:hint="cs"/>
                <w:sz w:val="22"/>
                <w:szCs w:val="22"/>
                <w:rtl/>
                <w:lang w:eastAsia="he-IL"/>
              </w:rPr>
              <w:t xml:space="preserve"> בעמודת הדפס</w:t>
            </w:r>
            <w:r w:rsidR="00C260A1">
              <w:rPr>
                <w:rFonts w:cs="David" w:hint="cs"/>
                <w:sz w:val="22"/>
                <w:szCs w:val="22"/>
                <w:rtl/>
                <w:lang w:eastAsia="he-IL"/>
              </w:rPr>
              <w:t>.</w:t>
            </w:r>
          </w:p>
        </w:tc>
        <w:tc>
          <w:tcPr>
            <w:tcW w:w="2552" w:type="dxa"/>
          </w:tcPr>
          <w:p w14:paraId="2E59E5EF" w14:textId="77777777" w:rsidR="007A16CA" w:rsidRPr="004A49EA" w:rsidRDefault="007A16CA" w:rsidP="007A16CA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4A49EA">
              <w:rPr>
                <w:rFonts w:cs="David" w:hint="cs"/>
                <w:sz w:val="22"/>
                <w:szCs w:val="22"/>
                <w:rtl/>
                <w:lang w:eastAsia="he-IL"/>
              </w:rPr>
              <w:t>הדפסה</w:t>
            </w:r>
          </w:p>
        </w:tc>
      </w:tr>
      <w:tr w:rsidR="009F2100" w:rsidRPr="004A49EA" w14:paraId="51A840E5" w14:textId="77777777" w:rsidTr="002B4020">
        <w:trPr>
          <w:ins w:id="91" w:author="Sagie, Guy" w:date="2014-11-13T10:46:00Z"/>
        </w:trPr>
        <w:tc>
          <w:tcPr>
            <w:tcW w:w="0" w:type="auto"/>
          </w:tcPr>
          <w:p w14:paraId="7447CA1B" w14:textId="384E4F2C" w:rsidR="009F2100" w:rsidRPr="004A49EA" w:rsidRDefault="009F2100" w:rsidP="007A16CA">
            <w:pPr>
              <w:rPr>
                <w:ins w:id="92" w:author="Sagie, Guy" w:date="2014-11-13T10:46:00Z"/>
                <w:rFonts w:cs="David"/>
                <w:sz w:val="22"/>
                <w:szCs w:val="22"/>
                <w:rtl/>
                <w:lang w:eastAsia="he-IL"/>
              </w:rPr>
            </w:pPr>
            <w:ins w:id="93" w:author="Sagie, Guy" w:date="2014-11-13T10:46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 xml:space="preserve">תצוגה מקדימה לפני </w:t>
              </w:r>
              <w:commentRangeStart w:id="94"/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>הדפסה</w:t>
              </w:r>
            </w:ins>
            <w:commentRangeEnd w:id="94"/>
            <w:ins w:id="95" w:author="Sagie, Guy" w:date="2014-11-13T10:47:00Z">
              <w:r>
                <w:rPr>
                  <w:rStyle w:val="CommentReference"/>
                </w:rPr>
                <w:commentReference w:id="94"/>
              </w:r>
            </w:ins>
          </w:p>
        </w:tc>
        <w:tc>
          <w:tcPr>
            <w:tcW w:w="1652" w:type="dxa"/>
          </w:tcPr>
          <w:p w14:paraId="012168C5" w14:textId="282F9C73" w:rsidR="009F2100" w:rsidRPr="004A49EA" w:rsidRDefault="009F2100" w:rsidP="007A16CA">
            <w:pPr>
              <w:rPr>
                <w:ins w:id="96" w:author="Sagie, Guy" w:date="2014-11-13T10:46:00Z"/>
                <w:rFonts w:cs="David"/>
                <w:noProof/>
              </w:rPr>
            </w:pPr>
            <w:ins w:id="97" w:author="Sagie, Guy" w:date="2014-11-13T10:46:00Z">
              <w:r>
                <w:rPr>
                  <w:noProof/>
                </w:rPr>
                <w:drawing>
                  <wp:inline distT="0" distB="0" distL="0" distR="0" wp14:anchorId="4591AE36" wp14:editId="00D51D92">
                    <wp:extent cx="247650" cy="209550"/>
                    <wp:effectExtent l="0" t="0" r="0" b="0"/>
                    <wp:docPr id="1" name="Picture 1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1" name=""/>
                            <pic:cNvPicPr/>
                          </pic:nvPicPr>
                          <pic:blipFill>
                            <a:blip r:embed="rId18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247650" cy="209550"/>
                            </a:xfrm>
                            <a:prstGeom prst="rect">
                              <a:avLst/>
                            </a:prstGeom>
                          </pic:spPr>
                        </pic:pic>
                      </a:graphicData>
                    </a:graphic>
                  </wp:inline>
                </w:drawing>
              </w:r>
            </w:ins>
          </w:p>
        </w:tc>
        <w:tc>
          <w:tcPr>
            <w:tcW w:w="3260" w:type="dxa"/>
          </w:tcPr>
          <w:p w14:paraId="79BD03E3" w14:textId="7CADF6F3" w:rsidR="009F2100" w:rsidRPr="004A49EA" w:rsidRDefault="009F2100" w:rsidP="00426BFF">
            <w:pPr>
              <w:rPr>
                <w:ins w:id="98" w:author="Sagie, Guy" w:date="2014-11-13T10:46:00Z"/>
                <w:rFonts w:cs="David"/>
                <w:sz w:val="22"/>
                <w:szCs w:val="22"/>
                <w:rtl/>
                <w:lang w:eastAsia="he-IL"/>
              </w:rPr>
            </w:pPr>
            <w:ins w:id="99" w:author="Sagie, Guy" w:date="2014-11-13T10:46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>תצוגה מקדימה לפני הדפסה</w:t>
              </w:r>
            </w:ins>
          </w:p>
        </w:tc>
        <w:tc>
          <w:tcPr>
            <w:tcW w:w="2552" w:type="dxa"/>
          </w:tcPr>
          <w:p w14:paraId="634B0FC1" w14:textId="5E9DA292" w:rsidR="009F2100" w:rsidRPr="004A49EA" w:rsidRDefault="009F2100" w:rsidP="007A16CA">
            <w:pPr>
              <w:rPr>
                <w:ins w:id="100" w:author="Sagie, Guy" w:date="2014-11-13T10:46:00Z"/>
                <w:rFonts w:cs="David"/>
                <w:sz w:val="22"/>
                <w:szCs w:val="22"/>
                <w:lang w:eastAsia="he-IL"/>
              </w:rPr>
            </w:pPr>
          </w:p>
        </w:tc>
      </w:tr>
      <w:tr w:rsidR="00461EE7" w:rsidRPr="004A49EA" w14:paraId="2E59E5F5" w14:textId="77777777" w:rsidTr="002B4020">
        <w:tc>
          <w:tcPr>
            <w:tcW w:w="0" w:type="auto"/>
          </w:tcPr>
          <w:p w14:paraId="2E59E5F1" w14:textId="77777777" w:rsidR="00461EE7" w:rsidRPr="004A49EA" w:rsidRDefault="000B11FD" w:rsidP="000B11FD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 xml:space="preserve">דוח ניטור </w:t>
            </w:r>
          </w:p>
        </w:tc>
        <w:tc>
          <w:tcPr>
            <w:tcW w:w="1652" w:type="dxa"/>
          </w:tcPr>
          <w:p w14:paraId="2E59E5F2" w14:textId="77777777" w:rsidR="00461EE7" w:rsidRPr="004A49EA" w:rsidRDefault="000B11FD" w:rsidP="00461EE7">
            <w:pPr>
              <w:rPr>
                <w:rFonts w:cs="David"/>
                <w:noProof/>
              </w:rPr>
            </w:pPr>
            <w:r>
              <w:rPr>
                <w:noProof/>
              </w:rPr>
              <w:drawing>
                <wp:inline distT="0" distB="0" distL="0" distR="0" wp14:anchorId="2E59E73F" wp14:editId="2E59E740">
                  <wp:extent cx="285750" cy="257175"/>
                  <wp:effectExtent l="0" t="0" r="0" b="9525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5750" cy="2571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60" w:type="dxa"/>
          </w:tcPr>
          <w:p w14:paraId="2E59E5F3" w14:textId="77777777" w:rsidR="00461EE7" w:rsidRPr="004A49EA" w:rsidRDefault="00461EE7" w:rsidP="000B11FD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 xml:space="preserve">גישה לדוח ניטור </w:t>
            </w:r>
            <w:r w:rsidR="000B11FD">
              <w:rPr>
                <w:rFonts w:cs="David" w:hint="cs"/>
                <w:sz w:val="22"/>
                <w:szCs w:val="22"/>
                <w:rtl/>
                <w:lang w:eastAsia="he-IL"/>
              </w:rPr>
              <w:t>(ברמת המטופל)</w:t>
            </w:r>
            <w:r w:rsidR="005B392E">
              <w:rPr>
                <w:rFonts w:cs="David" w:hint="cs"/>
                <w:sz w:val="22"/>
                <w:szCs w:val="22"/>
                <w:rtl/>
                <w:lang w:eastAsia="he-IL"/>
              </w:rPr>
              <w:t xml:space="preserve"> ממערכת הרפואה התעסוקתית</w:t>
            </w:r>
          </w:p>
        </w:tc>
        <w:tc>
          <w:tcPr>
            <w:tcW w:w="2552" w:type="dxa"/>
          </w:tcPr>
          <w:p w14:paraId="2E59E5F4" w14:textId="77777777" w:rsidR="00461EE7" w:rsidRPr="004A49EA" w:rsidRDefault="00461EE7" w:rsidP="000B11FD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</w:tr>
      <w:tr w:rsidR="000B11FD" w:rsidRPr="004A49EA" w14:paraId="2E59E5FB" w14:textId="77777777" w:rsidTr="002B4020">
        <w:tc>
          <w:tcPr>
            <w:tcW w:w="0" w:type="auto"/>
          </w:tcPr>
          <w:p w14:paraId="2E59E5F6" w14:textId="77777777" w:rsidR="000B11FD" w:rsidRDefault="000B11FD" w:rsidP="00461EE7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סקר סיכונים</w:t>
            </w:r>
          </w:p>
        </w:tc>
        <w:tc>
          <w:tcPr>
            <w:tcW w:w="1652" w:type="dxa"/>
          </w:tcPr>
          <w:p w14:paraId="2E59E5F7" w14:textId="77777777" w:rsidR="000B11FD" w:rsidRDefault="000B11FD" w:rsidP="00461EE7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2E59E741" wp14:editId="2E59E742">
                  <wp:extent cx="285750" cy="257175"/>
                  <wp:effectExtent l="0" t="0" r="0" b="9525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5750" cy="2571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60" w:type="dxa"/>
          </w:tcPr>
          <w:p w14:paraId="2E59E5F8" w14:textId="77777777" w:rsidR="000B11FD" w:rsidRDefault="000B11FD" w:rsidP="00461EE7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גישה לסקר סיכונים (ברמת המטופל)</w:t>
            </w:r>
          </w:p>
          <w:p w14:paraId="2E59E5F9" w14:textId="77777777" w:rsidR="005B392E" w:rsidRDefault="005B392E" w:rsidP="00461EE7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ממערכת הרפואה התעסוקתית</w:t>
            </w:r>
          </w:p>
        </w:tc>
        <w:tc>
          <w:tcPr>
            <w:tcW w:w="2552" w:type="dxa"/>
          </w:tcPr>
          <w:p w14:paraId="2E59E5FA" w14:textId="77777777" w:rsidR="000B11FD" w:rsidRPr="006D20A1" w:rsidRDefault="000B11FD" w:rsidP="00461EE7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</w:tr>
      <w:tr w:rsidR="00461EE7" w:rsidRPr="004A49EA" w14:paraId="2E59E600" w14:textId="77777777" w:rsidTr="002B4020">
        <w:tc>
          <w:tcPr>
            <w:tcW w:w="0" w:type="auto"/>
          </w:tcPr>
          <w:p w14:paraId="2E59E5FC" w14:textId="77777777" w:rsidR="00461EE7" w:rsidRPr="00B56659" w:rsidRDefault="00461EE7" w:rsidP="00461EE7">
            <w:pPr>
              <w:rPr>
                <w:rFonts w:cs="David"/>
                <w:sz w:val="22"/>
                <w:szCs w:val="22"/>
                <w:rtl/>
                <w:lang w:eastAsia="he-IL"/>
                <w:rPrChange w:id="101" w:author="Sagie, Guy" w:date="2015-03-26T08:39:00Z">
                  <w:rPr>
                    <w:rFonts w:cs="David"/>
                    <w:rtl/>
                    <w:lang w:eastAsia="he-IL"/>
                  </w:rPr>
                </w:rPrChange>
              </w:rPr>
            </w:pPr>
            <w:r w:rsidRPr="00B56659">
              <w:rPr>
                <w:rFonts w:cs="David" w:hint="cs"/>
                <w:sz w:val="22"/>
                <w:szCs w:val="22"/>
                <w:rtl/>
                <w:lang w:eastAsia="he-IL"/>
                <w:rPrChange w:id="102" w:author="Sagie, Guy" w:date="2015-03-26T08:39:00Z">
                  <w:rPr>
                    <w:rFonts w:cs="David" w:hint="cs"/>
                    <w:rtl/>
                    <w:lang w:eastAsia="he-IL"/>
                  </w:rPr>
                </w:rPrChange>
              </w:rPr>
              <w:t>בדיקות נדרשות</w:t>
            </w:r>
          </w:p>
        </w:tc>
        <w:tc>
          <w:tcPr>
            <w:tcW w:w="1652" w:type="dxa"/>
          </w:tcPr>
          <w:p w14:paraId="2E59E5FD" w14:textId="77777777" w:rsidR="00461EE7" w:rsidRPr="00B56659" w:rsidRDefault="00461EE7" w:rsidP="00461EE7">
            <w:pPr>
              <w:rPr>
                <w:rFonts w:cs="David"/>
                <w:sz w:val="22"/>
                <w:szCs w:val="22"/>
                <w:rtl/>
                <w:lang w:eastAsia="he-IL"/>
                <w:rPrChange w:id="103" w:author="Sagie, Guy" w:date="2015-03-26T08:39:00Z">
                  <w:rPr>
                    <w:rFonts w:cs="David"/>
                    <w:rtl/>
                    <w:lang w:eastAsia="he-IL"/>
                  </w:rPr>
                </w:rPrChange>
              </w:rPr>
            </w:pPr>
            <w:r w:rsidRPr="00B56659">
              <w:rPr>
                <w:rFonts w:cs="David"/>
                <w:sz w:val="22"/>
                <w:szCs w:val="22"/>
                <w:lang w:eastAsia="he-IL"/>
                <w:rPrChange w:id="104" w:author="Sagie, Guy" w:date="2015-03-26T08:39:00Z">
                  <w:rPr>
                    <w:rFonts w:cs="David"/>
                    <w:noProof/>
                  </w:rPr>
                </w:rPrChange>
              </w:rPr>
              <w:drawing>
                <wp:inline distT="0" distB="0" distL="0" distR="0" wp14:anchorId="2E59E743" wp14:editId="2E59E744">
                  <wp:extent cx="838200" cy="190500"/>
                  <wp:effectExtent l="0" t="0" r="0" b="0"/>
                  <wp:docPr id="16" name="Pictur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38200" cy="190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60" w:type="dxa"/>
          </w:tcPr>
          <w:p w14:paraId="2E59E5FE" w14:textId="77777777" w:rsidR="00461EE7" w:rsidRPr="00B56659" w:rsidRDefault="00461EE7" w:rsidP="00461EE7">
            <w:pPr>
              <w:rPr>
                <w:rFonts w:cs="David"/>
                <w:sz w:val="22"/>
                <w:szCs w:val="22"/>
                <w:rtl/>
                <w:lang w:eastAsia="he-IL"/>
                <w:rPrChange w:id="105" w:author="Sagie, Guy" w:date="2015-03-26T08:39:00Z">
                  <w:rPr>
                    <w:rFonts w:cs="David"/>
                    <w:rtl/>
                    <w:lang w:eastAsia="he-IL"/>
                  </w:rPr>
                </w:rPrChange>
              </w:rPr>
            </w:pPr>
            <w:r w:rsidRPr="00B56659">
              <w:rPr>
                <w:rFonts w:cs="David" w:hint="cs"/>
                <w:sz w:val="22"/>
                <w:szCs w:val="22"/>
                <w:rtl/>
                <w:lang w:eastAsia="he-IL"/>
                <w:rPrChange w:id="106" w:author="Sagie, Guy" w:date="2015-03-26T08:39:00Z">
                  <w:rPr>
                    <w:rFonts w:cs="David" w:hint="cs"/>
                    <w:rtl/>
                    <w:lang w:eastAsia="he-IL"/>
                  </w:rPr>
                </w:rPrChange>
              </w:rPr>
              <w:t>הצגת רשימת בדיקות נדרשות על פי הגורם המזיק.</w:t>
            </w:r>
          </w:p>
        </w:tc>
        <w:tc>
          <w:tcPr>
            <w:tcW w:w="2552" w:type="dxa"/>
          </w:tcPr>
          <w:p w14:paraId="2E59E5FF" w14:textId="77777777" w:rsidR="00461EE7" w:rsidRPr="00B56659" w:rsidRDefault="00461EE7" w:rsidP="00461EE7">
            <w:pPr>
              <w:rPr>
                <w:rFonts w:cs="David"/>
                <w:sz w:val="22"/>
                <w:szCs w:val="22"/>
                <w:rtl/>
                <w:lang w:eastAsia="he-IL"/>
                <w:rPrChange w:id="107" w:author="Sagie, Guy" w:date="2015-03-26T08:39:00Z">
                  <w:rPr>
                    <w:rFonts w:cs="David"/>
                    <w:rtl/>
                    <w:lang w:eastAsia="he-IL"/>
                  </w:rPr>
                </w:rPrChange>
              </w:rPr>
            </w:pPr>
            <w:r w:rsidRPr="00B56659">
              <w:rPr>
                <w:rFonts w:cs="David" w:hint="cs"/>
                <w:sz w:val="22"/>
                <w:szCs w:val="22"/>
                <w:rtl/>
                <w:lang w:eastAsia="he-IL"/>
                <w:rPrChange w:id="108" w:author="Sagie, Guy" w:date="2015-03-26T08:39:00Z">
                  <w:rPr>
                    <w:rFonts w:cs="David" w:hint="cs"/>
                    <w:rtl/>
                    <w:lang w:eastAsia="he-IL"/>
                  </w:rPr>
                </w:rPrChange>
              </w:rPr>
              <w:t>בדיקות נדרשות</w:t>
            </w:r>
          </w:p>
        </w:tc>
      </w:tr>
      <w:tr w:rsidR="00461EE7" w:rsidRPr="004A49EA" w14:paraId="2E59E606" w14:textId="77777777" w:rsidTr="002B4020">
        <w:tc>
          <w:tcPr>
            <w:tcW w:w="0" w:type="auto"/>
          </w:tcPr>
          <w:p w14:paraId="2E59E601" w14:textId="77777777" w:rsidR="00461EE7" w:rsidRPr="004A49EA" w:rsidRDefault="00461EE7" w:rsidP="00461EE7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4A49EA">
              <w:rPr>
                <w:rFonts w:cs="David" w:hint="cs"/>
                <w:sz w:val="22"/>
                <w:szCs w:val="22"/>
                <w:rtl/>
                <w:lang w:eastAsia="he-IL"/>
              </w:rPr>
              <w:t>פתיחת טבלה</w:t>
            </w:r>
          </w:p>
        </w:tc>
        <w:tc>
          <w:tcPr>
            <w:tcW w:w="1652" w:type="dxa"/>
          </w:tcPr>
          <w:p w14:paraId="2E59E602" w14:textId="77777777" w:rsidR="00461EE7" w:rsidRPr="004A49EA" w:rsidRDefault="00461EE7" w:rsidP="00461EE7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4A49EA">
              <w:rPr>
                <w:rFonts w:cs="David"/>
                <w:noProof/>
              </w:rPr>
              <w:drawing>
                <wp:inline distT="0" distB="0" distL="0" distR="0" wp14:anchorId="2E59E745" wp14:editId="2E59E746">
                  <wp:extent cx="182245" cy="219075"/>
                  <wp:effectExtent l="0" t="0" r="8255" b="9525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2245" cy="2190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60" w:type="dxa"/>
          </w:tcPr>
          <w:p w14:paraId="2E59E603" w14:textId="77777777" w:rsidR="00461EE7" w:rsidRPr="004A49EA" w:rsidRDefault="00461EE7" w:rsidP="00461EE7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4A49EA">
              <w:rPr>
                <w:rFonts w:cs="David" w:hint="cs"/>
                <w:sz w:val="22"/>
                <w:szCs w:val="22"/>
                <w:rtl/>
                <w:lang w:eastAsia="he-IL"/>
              </w:rPr>
              <w:t xml:space="preserve">פתיחת טבלה. </w:t>
            </w:r>
          </w:p>
          <w:p w14:paraId="2E59E604" w14:textId="77777777" w:rsidR="00461EE7" w:rsidRPr="004A49EA" w:rsidRDefault="00461EE7" w:rsidP="00461EE7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4A49EA">
              <w:rPr>
                <w:rFonts w:cs="David" w:hint="cs"/>
                <w:sz w:val="22"/>
                <w:szCs w:val="22"/>
                <w:rtl/>
                <w:lang w:eastAsia="he-IL"/>
              </w:rPr>
              <w:t>תוכן הטבלה יוצג  בהתאם לשדה עליו נפתחה.</w:t>
            </w:r>
          </w:p>
        </w:tc>
        <w:tc>
          <w:tcPr>
            <w:tcW w:w="2552" w:type="dxa"/>
          </w:tcPr>
          <w:p w14:paraId="2E59E605" w14:textId="77777777" w:rsidR="00461EE7" w:rsidRPr="004A49EA" w:rsidRDefault="00461EE7" w:rsidP="00461EE7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</w:tr>
      <w:tr w:rsidR="00461EE7" w:rsidRPr="004A49EA" w14:paraId="2E59E60C" w14:textId="77777777" w:rsidTr="002B4020">
        <w:tc>
          <w:tcPr>
            <w:tcW w:w="0" w:type="auto"/>
          </w:tcPr>
          <w:p w14:paraId="2E59E607" w14:textId="77777777" w:rsidR="00461EE7" w:rsidRPr="004A49EA" w:rsidRDefault="00461EE7" w:rsidP="00461EE7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4A49EA">
              <w:rPr>
                <w:rFonts w:cs="David" w:hint="cs"/>
                <w:sz w:val="22"/>
                <w:szCs w:val="22"/>
                <w:rtl/>
                <w:lang w:eastAsia="he-IL"/>
              </w:rPr>
              <w:t>גלילה אנכית</w:t>
            </w:r>
            <w:r w:rsidRPr="004A49EA">
              <w:rPr>
                <w:rFonts w:cs="David"/>
                <w:noProof/>
              </w:rPr>
              <w:t xml:space="preserve"> </w:t>
            </w:r>
            <w:r w:rsidRPr="004A49EA">
              <w:rPr>
                <w:rFonts w:cs="David" w:hint="cs"/>
                <w:noProof/>
                <w:rtl/>
              </w:rPr>
              <w:t xml:space="preserve"> -</w:t>
            </w:r>
            <w:r w:rsidRPr="004A49EA">
              <w:rPr>
                <w:rFonts w:cs="David" w:hint="cs"/>
                <w:sz w:val="22"/>
                <w:szCs w:val="22"/>
                <w:rtl/>
                <w:lang w:eastAsia="he-IL"/>
              </w:rPr>
              <w:t>מטה</w:t>
            </w:r>
          </w:p>
        </w:tc>
        <w:tc>
          <w:tcPr>
            <w:tcW w:w="1652" w:type="dxa"/>
          </w:tcPr>
          <w:p w14:paraId="2E59E608" w14:textId="77777777" w:rsidR="00461EE7" w:rsidRPr="004A49EA" w:rsidRDefault="00461EE7" w:rsidP="00461EE7">
            <w:pPr>
              <w:rPr>
                <w:rFonts w:cs="David"/>
                <w:noProof/>
              </w:rPr>
            </w:pPr>
            <w:r w:rsidRPr="004A49EA">
              <w:rPr>
                <w:rFonts w:cs="David"/>
                <w:noProof/>
              </w:rPr>
              <w:drawing>
                <wp:anchor distT="0" distB="0" distL="114300" distR="114300" simplePos="0" relativeHeight="251654656" behindDoc="1" locked="0" layoutInCell="1" allowOverlap="1" wp14:anchorId="2E59E747" wp14:editId="2E59E748">
                  <wp:simplePos x="0" y="0"/>
                  <wp:positionH relativeFrom="column">
                    <wp:posOffset>717789</wp:posOffset>
                  </wp:positionH>
                  <wp:positionV relativeFrom="paragraph">
                    <wp:posOffset>53495</wp:posOffset>
                  </wp:positionV>
                  <wp:extent cx="190500" cy="190500"/>
                  <wp:effectExtent l="0" t="0" r="0" b="0"/>
                  <wp:wrapTight wrapText="bothSides">
                    <wp:wrapPolygon edited="0">
                      <wp:start x="0" y="0"/>
                      <wp:lineTo x="0" y="19440"/>
                      <wp:lineTo x="19440" y="19440"/>
                      <wp:lineTo x="19440" y="0"/>
                      <wp:lineTo x="0" y="0"/>
                    </wp:wrapPolygon>
                  </wp:wrapTight>
                  <wp:docPr id="19" name="Pictur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260" w:type="dxa"/>
          </w:tcPr>
          <w:p w14:paraId="2E59E609" w14:textId="77777777" w:rsidR="00461EE7" w:rsidRPr="004A49EA" w:rsidRDefault="00461EE7" w:rsidP="00461EE7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4A49EA">
              <w:rPr>
                <w:rFonts w:cs="David" w:hint="cs"/>
                <w:sz w:val="22"/>
                <w:szCs w:val="22"/>
                <w:rtl/>
                <w:lang w:eastAsia="he-IL"/>
              </w:rPr>
              <w:t>גלילה למטה.</w:t>
            </w:r>
          </w:p>
          <w:p w14:paraId="2E59E60A" w14:textId="77777777" w:rsidR="00461EE7" w:rsidRPr="004A49EA" w:rsidRDefault="005B392E" w:rsidP="00461EE7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4A49EA">
              <w:rPr>
                <w:rFonts w:cs="David" w:hint="cs"/>
                <w:sz w:val="22"/>
                <w:szCs w:val="22"/>
                <w:rtl/>
                <w:lang w:eastAsia="he-IL"/>
              </w:rPr>
              <w:t xml:space="preserve">* יופיע </w:t>
            </w:r>
            <w:r>
              <w:rPr>
                <w:rFonts w:cs="David" w:hint="cs"/>
                <w:sz w:val="22"/>
                <w:szCs w:val="22"/>
                <w:rtl/>
                <w:lang w:eastAsia="he-IL"/>
              </w:rPr>
              <w:t xml:space="preserve">בצד השמאלי של הטבלה </w:t>
            </w:r>
            <w:r w:rsidRPr="004A49EA">
              <w:rPr>
                <w:rFonts w:cs="David" w:hint="cs"/>
                <w:sz w:val="22"/>
                <w:szCs w:val="22"/>
                <w:rtl/>
                <w:lang w:eastAsia="he-IL"/>
              </w:rPr>
              <w:t xml:space="preserve">בעת </w:t>
            </w:r>
            <w:r>
              <w:rPr>
                <w:rFonts w:cs="David" w:hint="cs"/>
                <w:sz w:val="22"/>
                <w:szCs w:val="22"/>
                <w:rtl/>
                <w:lang w:eastAsia="he-IL"/>
              </w:rPr>
              <w:t xml:space="preserve">הופעת </w:t>
            </w:r>
            <w:r w:rsidRPr="004A49EA">
              <w:rPr>
                <w:rFonts w:cs="David" w:hint="cs"/>
                <w:sz w:val="22"/>
                <w:szCs w:val="22"/>
                <w:rtl/>
                <w:lang w:eastAsia="he-IL"/>
              </w:rPr>
              <w:t>מס' שורות מרובה.</w:t>
            </w:r>
          </w:p>
        </w:tc>
        <w:tc>
          <w:tcPr>
            <w:tcW w:w="2552" w:type="dxa"/>
          </w:tcPr>
          <w:p w14:paraId="2E59E60B" w14:textId="77777777" w:rsidR="00461EE7" w:rsidRPr="004A49EA" w:rsidRDefault="00461EE7" w:rsidP="00461EE7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</w:tr>
      <w:tr w:rsidR="00461EE7" w:rsidRPr="004A49EA" w14:paraId="2E59E612" w14:textId="77777777" w:rsidTr="002B4020">
        <w:tc>
          <w:tcPr>
            <w:tcW w:w="0" w:type="auto"/>
          </w:tcPr>
          <w:p w14:paraId="2E59E60D" w14:textId="77777777" w:rsidR="00461EE7" w:rsidRPr="004A49EA" w:rsidRDefault="00461EE7" w:rsidP="00461EE7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4A49EA">
              <w:rPr>
                <w:rFonts w:cs="David" w:hint="cs"/>
                <w:sz w:val="22"/>
                <w:szCs w:val="22"/>
                <w:rtl/>
                <w:lang w:eastAsia="he-IL"/>
              </w:rPr>
              <w:t>גלילה אנכית</w:t>
            </w:r>
            <w:r w:rsidRPr="004A49EA">
              <w:rPr>
                <w:rFonts w:cs="David"/>
                <w:sz w:val="22"/>
                <w:szCs w:val="22"/>
                <w:lang w:eastAsia="he-IL"/>
              </w:rPr>
              <w:t xml:space="preserve"> </w:t>
            </w:r>
            <w:r w:rsidRPr="004A49EA">
              <w:rPr>
                <w:rFonts w:cs="David" w:hint="cs"/>
                <w:sz w:val="22"/>
                <w:szCs w:val="22"/>
                <w:rtl/>
                <w:lang w:eastAsia="he-IL"/>
              </w:rPr>
              <w:t xml:space="preserve"> -מעלה</w:t>
            </w:r>
          </w:p>
        </w:tc>
        <w:tc>
          <w:tcPr>
            <w:tcW w:w="1652" w:type="dxa"/>
          </w:tcPr>
          <w:p w14:paraId="2E59E60E" w14:textId="77777777" w:rsidR="00461EE7" w:rsidRPr="004A49EA" w:rsidRDefault="00461EE7" w:rsidP="00461EE7">
            <w:pPr>
              <w:rPr>
                <w:rFonts w:cs="David"/>
                <w:noProof/>
              </w:rPr>
            </w:pPr>
            <w:r w:rsidRPr="004A49EA">
              <w:rPr>
                <w:rFonts w:cs="David"/>
                <w:noProof/>
              </w:rPr>
              <w:drawing>
                <wp:anchor distT="0" distB="0" distL="114300" distR="114300" simplePos="0" relativeHeight="251660800" behindDoc="1" locked="0" layoutInCell="1" allowOverlap="1" wp14:anchorId="2E59E749" wp14:editId="2E59E74A">
                  <wp:simplePos x="0" y="0"/>
                  <wp:positionH relativeFrom="column">
                    <wp:posOffset>727075</wp:posOffset>
                  </wp:positionH>
                  <wp:positionV relativeFrom="paragraph">
                    <wp:posOffset>45085</wp:posOffset>
                  </wp:positionV>
                  <wp:extent cx="172085" cy="172085"/>
                  <wp:effectExtent l="0" t="0" r="0" b="0"/>
                  <wp:wrapTight wrapText="bothSides">
                    <wp:wrapPolygon edited="0">
                      <wp:start x="0" y="0"/>
                      <wp:lineTo x="0" y="19129"/>
                      <wp:lineTo x="19129" y="19129"/>
                      <wp:lineTo x="19129" y="0"/>
                      <wp:lineTo x="0" y="0"/>
                    </wp:wrapPolygon>
                  </wp:wrapTight>
                  <wp:docPr id="20" name="Pictur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2085" cy="1720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3260" w:type="dxa"/>
          </w:tcPr>
          <w:p w14:paraId="2E59E60F" w14:textId="77777777" w:rsidR="00461EE7" w:rsidRPr="004A49EA" w:rsidRDefault="00461EE7" w:rsidP="00461EE7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4A49EA">
              <w:rPr>
                <w:rFonts w:cs="David" w:hint="cs"/>
                <w:sz w:val="22"/>
                <w:szCs w:val="22"/>
                <w:rtl/>
                <w:lang w:eastAsia="he-IL"/>
              </w:rPr>
              <w:t>גלילה מעלה.</w:t>
            </w:r>
          </w:p>
          <w:p w14:paraId="2E59E610" w14:textId="77777777" w:rsidR="00461EE7" w:rsidRPr="004A49EA" w:rsidRDefault="005B392E" w:rsidP="00461EE7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4A49EA">
              <w:rPr>
                <w:rFonts w:cs="David" w:hint="cs"/>
                <w:sz w:val="22"/>
                <w:szCs w:val="22"/>
                <w:rtl/>
                <w:lang w:eastAsia="he-IL"/>
              </w:rPr>
              <w:t xml:space="preserve">* יופיע </w:t>
            </w:r>
            <w:r>
              <w:rPr>
                <w:rFonts w:cs="David" w:hint="cs"/>
                <w:sz w:val="22"/>
                <w:szCs w:val="22"/>
                <w:rtl/>
                <w:lang w:eastAsia="he-IL"/>
              </w:rPr>
              <w:t xml:space="preserve">בצד השמאלי של הטבלה </w:t>
            </w:r>
            <w:r w:rsidRPr="004A49EA">
              <w:rPr>
                <w:rFonts w:cs="David" w:hint="cs"/>
                <w:sz w:val="22"/>
                <w:szCs w:val="22"/>
                <w:rtl/>
                <w:lang w:eastAsia="he-IL"/>
              </w:rPr>
              <w:t xml:space="preserve">בעת </w:t>
            </w:r>
            <w:r>
              <w:rPr>
                <w:rFonts w:cs="David" w:hint="cs"/>
                <w:sz w:val="22"/>
                <w:szCs w:val="22"/>
                <w:rtl/>
                <w:lang w:eastAsia="he-IL"/>
              </w:rPr>
              <w:t xml:space="preserve">הופעת </w:t>
            </w:r>
            <w:r w:rsidRPr="004A49EA">
              <w:rPr>
                <w:rFonts w:cs="David" w:hint="cs"/>
                <w:sz w:val="22"/>
                <w:szCs w:val="22"/>
                <w:rtl/>
                <w:lang w:eastAsia="he-IL"/>
              </w:rPr>
              <w:t>מס' שורות מרובה.</w:t>
            </w:r>
          </w:p>
        </w:tc>
        <w:tc>
          <w:tcPr>
            <w:tcW w:w="2552" w:type="dxa"/>
          </w:tcPr>
          <w:p w14:paraId="2E59E611" w14:textId="77777777" w:rsidR="00461EE7" w:rsidRPr="004A49EA" w:rsidRDefault="00461EE7" w:rsidP="00461EE7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</w:tr>
      <w:tr w:rsidR="00494350" w:rsidRPr="004A49EA" w14:paraId="781A889E" w14:textId="77777777" w:rsidTr="002B4020">
        <w:trPr>
          <w:ins w:id="109" w:author="Sagie, Guy" w:date="2015-03-02T10:59:00Z"/>
        </w:trPr>
        <w:tc>
          <w:tcPr>
            <w:tcW w:w="0" w:type="auto"/>
          </w:tcPr>
          <w:p w14:paraId="77151F48" w14:textId="4E9E8861" w:rsidR="00494350" w:rsidRPr="004A49EA" w:rsidRDefault="00494350" w:rsidP="00461EE7">
            <w:pPr>
              <w:rPr>
                <w:ins w:id="110" w:author="Sagie, Guy" w:date="2015-03-02T10:59:00Z"/>
                <w:rFonts w:cs="David"/>
                <w:sz w:val="22"/>
                <w:szCs w:val="22"/>
                <w:rtl/>
                <w:lang w:eastAsia="he-IL"/>
              </w:rPr>
            </w:pPr>
            <w:commentRangeStart w:id="111"/>
            <w:commentRangeStart w:id="112"/>
            <w:ins w:id="113" w:author="Sagie, Guy" w:date="2015-03-02T10:59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>מפגש</w:t>
              </w:r>
            </w:ins>
            <w:commentRangeEnd w:id="111"/>
            <w:ins w:id="114" w:author="Sagie, Guy" w:date="2015-03-02T11:22:00Z">
              <w:r w:rsidR="002E2AE4">
                <w:rPr>
                  <w:rStyle w:val="CommentReference"/>
                  <w:rtl/>
                </w:rPr>
                <w:commentReference w:id="111"/>
              </w:r>
            </w:ins>
          </w:p>
        </w:tc>
        <w:tc>
          <w:tcPr>
            <w:tcW w:w="1652" w:type="dxa"/>
          </w:tcPr>
          <w:p w14:paraId="005DFE9A" w14:textId="1C492594" w:rsidR="00494350" w:rsidRPr="004A49EA" w:rsidRDefault="00494350" w:rsidP="00461EE7">
            <w:pPr>
              <w:rPr>
                <w:ins w:id="115" w:author="Sagie, Guy" w:date="2015-03-02T10:59:00Z"/>
                <w:rFonts w:cs="David"/>
                <w:noProof/>
              </w:rPr>
            </w:pPr>
            <w:ins w:id="116" w:author="Sagie, Guy" w:date="2015-03-02T10:59:00Z">
              <w:r>
                <w:rPr>
                  <w:noProof/>
                </w:rPr>
                <w:drawing>
                  <wp:inline distT="0" distB="0" distL="0" distR="0" wp14:anchorId="3D336BB8" wp14:editId="78B83A39">
                    <wp:extent cx="571500" cy="133350"/>
                    <wp:effectExtent l="0" t="0" r="0" b="0"/>
                    <wp:docPr id="14" name="Picture 14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1" name=""/>
                            <pic:cNvPicPr/>
                          </pic:nvPicPr>
                          <pic:blipFill>
                            <a:blip r:embed="rId24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571500" cy="133350"/>
                            </a:xfrm>
                            <a:prstGeom prst="rect">
                              <a:avLst/>
                            </a:prstGeom>
                          </pic:spPr>
                        </pic:pic>
                      </a:graphicData>
                    </a:graphic>
                  </wp:inline>
                </w:drawing>
              </w:r>
            </w:ins>
          </w:p>
        </w:tc>
        <w:tc>
          <w:tcPr>
            <w:tcW w:w="3260" w:type="dxa"/>
          </w:tcPr>
          <w:p w14:paraId="085EB723" w14:textId="77777777" w:rsidR="00494350" w:rsidRDefault="00494350" w:rsidP="00461EE7">
            <w:pPr>
              <w:rPr>
                <w:ins w:id="117" w:author="Sagie, Guy" w:date="2015-03-02T11:00:00Z"/>
                <w:rFonts w:cs="David"/>
                <w:sz w:val="22"/>
                <w:szCs w:val="22"/>
                <w:rtl/>
                <w:lang w:eastAsia="he-IL"/>
              </w:rPr>
            </w:pPr>
            <w:ins w:id="118" w:author="Sagie, Guy" w:date="2015-03-02T10:59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>בעת סימון רשומה ולחיצה על הכפתור</w:t>
              </w:r>
            </w:ins>
          </w:p>
          <w:p w14:paraId="30FD0DB9" w14:textId="2BE3A483" w:rsidR="00494350" w:rsidRPr="004A49EA" w:rsidRDefault="00494350" w:rsidP="00461EE7">
            <w:pPr>
              <w:rPr>
                <w:ins w:id="119" w:author="Sagie, Guy" w:date="2015-03-02T10:59:00Z"/>
                <w:rFonts w:cs="David"/>
                <w:sz w:val="22"/>
                <w:szCs w:val="22"/>
                <w:rtl/>
                <w:lang w:eastAsia="he-IL"/>
              </w:rPr>
            </w:pPr>
            <w:ins w:id="120" w:author="Sagie, Guy" w:date="2015-03-02T11:00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>יוצג תדפיס סיכום המפגש בו ניתן אישור העסקה</w:t>
              </w:r>
            </w:ins>
            <w:commentRangeEnd w:id="112"/>
            <w:ins w:id="121" w:author="Sagie, Guy" w:date="2015-03-02T11:01:00Z">
              <w:r>
                <w:rPr>
                  <w:rStyle w:val="CommentReference"/>
                  <w:rtl/>
                </w:rPr>
                <w:commentReference w:id="112"/>
              </w:r>
            </w:ins>
          </w:p>
        </w:tc>
        <w:tc>
          <w:tcPr>
            <w:tcW w:w="2552" w:type="dxa"/>
          </w:tcPr>
          <w:p w14:paraId="77043963" w14:textId="77777777" w:rsidR="00494350" w:rsidRPr="004A49EA" w:rsidRDefault="00494350" w:rsidP="00461EE7">
            <w:pPr>
              <w:rPr>
                <w:ins w:id="122" w:author="Sagie, Guy" w:date="2015-03-02T10:59:00Z"/>
                <w:rFonts w:cs="David"/>
                <w:sz w:val="22"/>
                <w:szCs w:val="22"/>
                <w:rtl/>
                <w:lang w:eastAsia="he-IL"/>
              </w:rPr>
            </w:pPr>
          </w:p>
        </w:tc>
      </w:tr>
    </w:tbl>
    <w:p w14:paraId="2E59E61B" w14:textId="77777777" w:rsidR="009D4A0C" w:rsidRPr="004A49EA" w:rsidRDefault="009D4A0C" w:rsidP="00243249">
      <w:pPr>
        <w:rPr>
          <w:rFonts w:cs="David"/>
          <w:rtl/>
          <w:lang w:eastAsia="he-IL"/>
        </w:rPr>
      </w:pPr>
    </w:p>
    <w:p w14:paraId="2E59E61C" w14:textId="77777777" w:rsidR="00243249" w:rsidRPr="004A49EA" w:rsidRDefault="00B054CA" w:rsidP="00243249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 w:rsidRPr="004A49EA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שדות במסך</w:t>
      </w:r>
    </w:p>
    <w:tbl>
      <w:tblPr>
        <w:tblStyle w:val="TableGrid"/>
        <w:tblpPr w:leftFromText="180" w:rightFromText="180" w:vertAnchor="text" w:tblpXSpec="right" w:tblpY="1"/>
        <w:tblOverlap w:val="never"/>
        <w:bidiVisual/>
        <w:tblW w:w="9923" w:type="dxa"/>
        <w:tblLayout w:type="fixed"/>
        <w:tblLook w:val="04A0" w:firstRow="1" w:lastRow="0" w:firstColumn="1" w:lastColumn="0" w:noHBand="0" w:noVBand="1"/>
      </w:tblPr>
      <w:tblGrid>
        <w:gridCol w:w="1134"/>
        <w:gridCol w:w="992"/>
        <w:gridCol w:w="709"/>
        <w:gridCol w:w="1558"/>
        <w:gridCol w:w="1135"/>
        <w:gridCol w:w="851"/>
        <w:gridCol w:w="992"/>
        <w:gridCol w:w="1843"/>
        <w:gridCol w:w="709"/>
      </w:tblGrid>
      <w:tr w:rsidR="009440A7" w:rsidRPr="004A49EA" w14:paraId="2E59E62A" w14:textId="77777777" w:rsidTr="00220918">
        <w:tc>
          <w:tcPr>
            <w:tcW w:w="1134" w:type="dxa"/>
          </w:tcPr>
          <w:p w14:paraId="2E59E61D" w14:textId="77777777" w:rsidR="00154548" w:rsidRPr="004A49EA" w:rsidRDefault="00154548" w:rsidP="00B054CA">
            <w:pPr>
              <w:rPr>
                <w:rFonts w:cs="David"/>
                <w:b/>
                <w:bCs/>
                <w:rtl/>
                <w:lang w:eastAsia="he-IL"/>
              </w:rPr>
            </w:pPr>
            <w:r w:rsidRPr="004A49EA">
              <w:rPr>
                <w:rFonts w:cs="David" w:hint="cs"/>
                <w:b/>
                <w:bCs/>
                <w:rtl/>
                <w:lang w:eastAsia="he-IL"/>
              </w:rPr>
              <w:t>שם השדה</w:t>
            </w:r>
          </w:p>
        </w:tc>
        <w:tc>
          <w:tcPr>
            <w:tcW w:w="992" w:type="dxa"/>
          </w:tcPr>
          <w:p w14:paraId="2E59E61E" w14:textId="77777777" w:rsidR="00154548" w:rsidRPr="004A49EA" w:rsidRDefault="00163160" w:rsidP="00B054CA">
            <w:pPr>
              <w:rPr>
                <w:rFonts w:cs="David"/>
                <w:b/>
                <w:bCs/>
                <w:rtl/>
                <w:lang w:eastAsia="he-IL"/>
              </w:rPr>
            </w:pPr>
            <w:r>
              <w:rPr>
                <w:rFonts w:cs="David" w:hint="cs"/>
                <w:b/>
                <w:bCs/>
                <w:rtl/>
                <w:lang w:eastAsia="he-IL"/>
              </w:rPr>
              <w:t>סוג</w:t>
            </w:r>
          </w:p>
        </w:tc>
        <w:tc>
          <w:tcPr>
            <w:tcW w:w="709" w:type="dxa"/>
          </w:tcPr>
          <w:p w14:paraId="2E59E61F" w14:textId="77777777" w:rsidR="00154548" w:rsidRPr="004A49EA" w:rsidRDefault="00154548" w:rsidP="00B054CA">
            <w:pPr>
              <w:rPr>
                <w:rFonts w:cs="David"/>
                <w:b/>
                <w:bCs/>
                <w:rtl/>
                <w:lang w:eastAsia="he-IL"/>
              </w:rPr>
            </w:pPr>
            <w:r w:rsidRPr="004A49EA">
              <w:rPr>
                <w:rFonts w:cs="David" w:hint="cs"/>
                <w:b/>
                <w:bCs/>
                <w:rtl/>
                <w:lang w:eastAsia="he-IL"/>
              </w:rPr>
              <w:t>אופי</w:t>
            </w:r>
          </w:p>
          <w:p w14:paraId="2E59E620" w14:textId="77777777" w:rsidR="00154548" w:rsidRPr="004A49EA" w:rsidRDefault="00154548" w:rsidP="00B054CA">
            <w:pPr>
              <w:rPr>
                <w:rFonts w:cs="David"/>
                <w:sz w:val="20"/>
                <w:szCs w:val="20"/>
                <w:rtl/>
                <w:lang w:eastAsia="he-IL"/>
              </w:rPr>
            </w:pPr>
            <w:r w:rsidRPr="004A49EA">
              <w:rPr>
                <w:rFonts w:cs="David" w:hint="cs"/>
                <w:sz w:val="20"/>
                <w:szCs w:val="20"/>
                <w:rtl/>
                <w:lang w:eastAsia="he-IL"/>
              </w:rPr>
              <w:t>צ-צפייה</w:t>
            </w:r>
          </w:p>
          <w:p w14:paraId="2E59E621" w14:textId="77777777" w:rsidR="00154548" w:rsidRPr="004A49EA" w:rsidRDefault="00154548" w:rsidP="00B054CA">
            <w:pPr>
              <w:rPr>
                <w:rFonts w:cs="David"/>
                <w:sz w:val="20"/>
                <w:szCs w:val="20"/>
                <w:rtl/>
                <w:lang w:eastAsia="he-IL"/>
              </w:rPr>
            </w:pPr>
            <w:r w:rsidRPr="004A49EA">
              <w:rPr>
                <w:rFonts w:cs="David" w:hint="cs"/>
                <w:sz w:val="20"/>
                <w:szCs w:val="20"/>
                <w:rtl/>
                <w:lang w:eastAsia="he-IL"/>
              </w:rPr>
              <w:t>ר- רשות</w:t>
            </w:r>
          </w:p>
          <w:p w14:paraId="2E59E622" w14:textId="77777777" w:rsidR="00154548" w:rsidRPr="004A49EA" w:rsidRDefault="00154548" w:rsidP="009978B5">
            <w:pPr>
              <w:rPr>
                <w:rFonts w:cs="David"/>
                <w:sz w:val="20"/>
                <w:szCs w:val="20"/>
                <w:rtl/>
                <w:lang w:eastAsia="he-IL"/>
              </w:rPr>
            </w:pPr>
            <w:r w:rsidRPr="004A49EA">
              <w:rPr>
                <w:rFonts w:cs="David" w:hint="cs"/>
                <w:sz w:val="20"/>
                <w:szCs w:val="20"/>
                <w:rtl/>
                <w:lang w:eastAsia="he-IL"/>
              </w:rPr>
              <w:t>ח-</w:t>
            </w:r>
            <w:r w:rsidR="009978B5">
              <w:rPr>
                <w:rFonts w:cs="David" w:hint="cs"/>
                <w:sz w:val="20"/>
                <w:szCs w:val="20"/>
                <w:rtl/>
                <w:lang w:eastAsia="he-IL"/>
              </w:rPr>
              <w:t xml:space="preserve"> </w:t>
            </w:r>
            <w:r w:rsidRPr="004A49EA">
              <w:rPr>
                <w:rFonts w:cs="David" w:hint="cs"/>
                <w:sz w:val="20"/>
                <w:szCs w:val="20"/>
                <w:rtl/>
                <w:lang w:eastAsia="he-IL"/>
              </w:rPr>
              <w:t>חובה</w:t>
            </w:r>
          </w:p>
          <w:p w14:paraId="2E59E623" w14:textId="77777777" w:rsidR="00154548" w:rsidRPr="004A49EA" w:rsidRDefault="00154548" w:rsidP="00B054CA">
            <w:pPr>
              <w:rPr>
                <w:rFonts w:cs="David"/>
                <w:b/>
                <w:bCs/>
                <w:rtl/>
                <w:lang w:eastAsia="he-IL"/>
              </w:rPr>
            </w:pPr>
            <w:r w:rsidRPr="004A49EA">
              <w:rPr>
                <w:rFonts w:cs="David" w:hint="cs"/>
                <w:sz w:val="20"/>
                <w:szCs w:val="20"/>
                <w:rtl/>
                <w:lang w:eastAsia="he-IL"/>
              </w:rPr>
              <w:t>מ- מחושב</w:t>
            </w:r>
          </w:p>
        </w:tc>
        <w:tc>
          <w:tcPr>
            <w:tcW w:w="1558" w:type="dxa"/>
          </w:tcPr>
          <w:p w14:paraId="2E59E624" w14:textId="77777777" w:rsidR="00154548" w:rsidRPr="004A49EA" w:rsidRDefault="00154548" w:rsidP="00B054CA">
            <w:pPr>
              <w:rPr>
                <w:rFonts w:cs="David"/>
                <w:b/>
                <w:bCs/>
                <w:rtl/>
                <w:lang w:eastAsia="he-IL"/>
              </w:rPr>
            </w:pPr>
            <w:r w:rsidRPr="004A49EA">
              <w:rPr>
                <w:rFonts w:cs="David" w:hint="cs"/>
                <w:b/>
                <w:bCs/>
                <w:rtl/>
                <w:lang w:eastAsia="he-IL"/>
              </w:rPr>
              <w:t>מטרת השדה</w:t>
            </w:r>
          </w:p>
        </w:tc>
        <w:tc>
          <w:tcPr>
            <w:tcW w:w="1135" w:type="dxa"/>
          </w:tcPr>
          <w:p w14:paraId="2E59E625" w14:textId="77777777" w:rsidR="00154548" w:rsidRPr="004A49EA" w:rsidRDefault="00154548" w:rsidP="00B054CA">
            <w:pPr>
              <w:rPr>
                <w:rFonts w:cs="David"/>
                <w:b/>
                <w:bCs/>
                <w:rtl/>
                <w:lang w:eastAsia="he-IL"/>
              </w:rPr>
            </w:pPr>
            <w:r w:rsidRPr="004A49EA">
              <w:rPr>
                <w:rFonts w:cs="David" w:hint="cs"/>
                <w:b/>
                <w:bCs/>
                <w:rtl/>
                <w:lang w:eastAsia="he-IL"/>
              </w:rPr>
              <w:t>מקור מידע</w:t>
            </w:r>
          </w:p>
        </w:tc>
        <w:tc>
          <w:tcPr>
            <w:tcW w:w="851" w:type="dxa"/>
          </w:tcPr>
          <w:p w14:paraId="2E59E626" w14:textId="77777777" w:rsidR="00154548" w:rsidRPr="004A49EA" w:rsidRDefault="00154548" w:rsidP="00B054CA">
            <w:pPr>
              <w:rPr>
                <w:rFonts w:cs="David"/>
                <w:b/>
                <w:bCs/>
                <w:rtl/>
                <w:lang w:eastAsia="he-IL"/>
              </w:rPr>
            </w:pPr>
            <w:r w:rsidRPr="004A49EA">
              <w:rPr>
                <w:rFonts w:cs="David" w:hint="cs"/>
                <w:b/>
                <w:bCs/>
                <w:rtl/>
                <w:lang w:eastAsia="he-IL"/>
              </w:rPr>
              <w:t>ברירת מחדל</w:t>
            </w:r>
          </w:p>
        </w:tc>
        <w:tc>
          <w:tcPr>
            <w:tcW w:w="992" w:type="dxa"/>
          </w:tcPr>
          <w:p w14:paraId="2E59E627" w14:textId="77777777" w:rsidR="00154548" w:rsidRPr="004A49EA" w:rsidRDefault="00154548" w:rsidP="00B054CA">
            <w:pPr>
              <w:rPr>
                <w:rFonts w:cs="David"/>
                <w:b/>
                <w:bCs/>
                <w:rtl/>
                <w:lang w:eastAsia="he-IL"/>
              </w:rPr>
            </w:pPr>
            <w:r w:rsidRPr="004A49EA">
              <w:rPr>
                <w:rFonts w:cs="David" w:hint="cs"/>
                <w:b/>
                <w:bCs/>
                <w:rtl/>
                <w:lang w:eastAsia="he-IL"/>
              </w:rPr>
              <w:t>ערכים מותרים</w:t>
            </w:r>
          </w:p>
        </w:tc>
        <w:tc>
          <w:tcPr>
            <w:tcW w:w="1843" w:type="dxa"/>
          </w:tcPr>
          <w:p w14:paraId="2E59E628" w14:textId="77777777" w:rsidR="00154548" w:rsidRPr="004A49EA" w:rsidRDefault="00154548" w:rsidP="00B054CA">
            <w:pPr>
              <w:rPr>
                <w:rFonts w:cs="David"/>
                <w:b/>
                <w:bCs/>
                <w:rtl/>
                <w:lang w:eastAsia="he-IL"/>
              </w:rPr>
            </w:pPr>
            <w:r w:rsidRPr="004A49EA">
              <w:rPr>
                <w:rFonts w:cs="David" w:hint="cs"/>
                <w:b/>
                <w:bCs/>
                <w:rtl/>
                <w:lang w:eastAsia="he-IL"/>
              </w:rPr>
              <w:t>אירועים לאחר פעולה בשדה</w:t>
            </w:r>
          </w:p>
        </w:tc>
        <w:tc>
          <w:tcPr>
            <w:tcW w:w="709" w:type="dxa"/>
          </w:tcPr>
          <w:p w14:paraId="2E59E629" w14:textId="77777777" w:rsidR="00154548" w:rsidRPr="004A49EA" w:rsidRDefault="00154548" w:rsidP="00B054CA">
            <w:pPr>
              <w:rPr>
                <w:rFonts w:cs="David"/>
                <w:b/>
                <w:bCs/>
                <w:rtl/>
                <w:lang w:eastAsia="he-IL"/>
              </w:rPr>
            </w:pPr>
            <w:r w:rsidRPr="004A49EA">
              <w:rPr>
                <w:rFonts w:cs="David" w:hint="cs"/>
                <w:b/>
                <w:bCs/>
                <w:rtl/>
                <w:lang w:eastAsia="he-IL"/>
              </w:rPr>
              <w:t xml:space="preserve">סדר מעבר </w:t>
            </w:r>
            <w:r w:rsidRPr="009978B5">
              <w:rPr>
                <w:rFonts w:cs="David" w:hint="cs"/>
                <w:b/>
                <w:bCs/>
                <w:sz w:val="22"/>
                <w:szCs w:val="22"/>
                <w:lang w:eastAsia="he-IL"/>
              </w:rPr>
              <w:t>TAB</w:t>
            </w:r>
          </w:p>
        </w:tc>
      </w:tr>
      <w:tr w:rsidR="009440A7" w:rsidRPr="004A49EA" w14:paraId="2E59E634" w14:textId="77777777" w:rsidTr="00220918">
        <w:tc>
          <w:tcPr>
            <w:tcW w:w="1134" w:type="dxa"/>
          </w:tcPr>
          <w:p w14:paraId="2E59E62B" w14:textId="77777777" w:rsidR="00D30CC7" w:rsidRPr="004A49EA" w:rsidRDefault="009D283A" w:rsidP="00D30CC7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4A49EA">
              <w:rPr>
                <w:rFonts w:cs="David" w:hint="cs"/>
                <w:sz w:val="22"/>
                <w:szCs w:val="22"/>
                <w:rtl/>
                <w:lang w:eastAsia="he-IL"/>
              </w:rPr>
              <w:t>מקצוע ראשי</w:t>
            </w:r>
          </w:p>
        </w:tc>
        <w:tc>
          <w:tcPr>
            <w:tcW w:w="992" w:type="dxa"/>
          </w:tcPr>
          <w:p w14:paraId="2E59E62C" w14:textId="77777777" w:rsidR="00D30CC7" w:rsidRPr="004A49EA" w:rsidRDefault="00565434" w:rsidP="00D30CC7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4A49EA">
              <w:rPr>
                <w:rFonts w:cs="David" w:hint="cs"/>
                <w:sz w:val="22"/>
                <w:szCs w:val="22"/>
                <w:rtl/>
                <w:lang w:eastAsia="he-IL"/>
              </w:rPr>
              <w:t>טקסט</w:t>
            </w:r>
          </w:p>
        </w:tc>
        <w:tc>
          <w:tcPr>
            <w:tcW w:w="709" w:type="dxa"/>
          </w:tcPr>
          <w:p w14:paraId="2E59E62D" w14:textId="77777777" w:rsidR="00D30CC7" w:rsidRPr="004A49EA" w:rsidRDefault="00565434" w:rsidP="00D30CC7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4A49EA">
              <w:rPr>
                <w:rFonts w:cs="David" w:hint="cs"/>
                <w:sz w:val="22"/>
                <w:szCs w:val="22"/>
                <w:rtl/>
                <w:lang w:eastAsia="he-IL"/>
              </w:rPr>
              <w:t>צ</w:t>
            </w:r>
          </w:p>
        </w:tc>
        <w:tc>
          <w:tcPr>
            <w:tcW w:w="1558" w:type="dxa"/>
          </w:tcPr>
          <w:p w14:paraId="2E59E62E" w14:textId="77777777" w:rsidR="00D30CC7" w:rsidRPr="004A49EA" w:rsidRDefault="00426BFF" w:rsidP="00D30CC7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4A49EA">
              <w:rPr>
                <w:rFonts w:cs="David" w:hint="cs"/>
                <w:sz w:val="22"/>
                <w:szCs w:val="22"/>
                <w:rtl/>
                <w:lang w:eastAsia="he-IL"/>
              </w:rPr>
              <w:t xml:space="preserve">הצגת המקצוע הראשי של המטופל </w:t>
            </w:r>
          </w:p>
        </w:tc>
        <w:tc>
          <w:tcPr>
            <w:tcW w:w="1135" w:type="dxa"/>
          </w:tcPr>
          <w:p w14:paraId="2E59E62F" w14:textId="77777777" w:rsidR="00D30CC7" w:rsidRPr="004A49EA" w:rsidRDefault="005B1176" w:rsidP="00D30CC7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משא"ן</w:t>
            </w:r>
          </w:p>
        </w:tc>
        <w:tc>
          <w:tcPr>
            <w:tcW w:w="851" w:type="dxa"/>
          </w:tcPr>
          <w:p w14:paraId="2E59E630" w14:textId="77777777" w:rsidR="00D30CC7" w:rsidRPr="004A49EA" w:rsidRDefault="00D30CC7" w:rsidP="00D30CC7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992" w:type="dxa"/>
          </w:tcPr>
          <w:p w14:paraId="2E59E631" w14:textId="77777777" w:rsidR="00D30CC7" w:rsidRPr="004A49EA" w:rsidRDefault="004A49EA" w:rsidP="00D30CC7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4A49EA">
              <w:rPr>
                <w:rFonts w:cs="David" w:hint="cs"/>
                <w:sz w:val="22"/>
                <w:szCs w:val="22"/>
                <w:rtl/>
                <w:lang w:eastAsia="he-IL"/>
              </w:rPr>
              <w:t>עד 30 תווים</w:t>
            </w:r>
          </w:p>
        </w:tc>
        <w:tc>
          <w:tcPr>
            <w:tcW w:w="1843" w:type="dxa"/>
          </w:tcPr>
          <w:p w14:paraId="2E59E632" w14:textId="77777777" w:rsidR="00D30CC7" w:rsidRPr="004A49EA" w:rsidRDefault="00D30CC7" w:rsidP="00D30CC7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709" w:type="dxa"/>
          </w:tcPr>
          <w:p w14:paraId="2E59E633" w14:textId="77777777" w:rsidR="00D30CC7" w:rsidRPr="004A49EA" w:rsidRDefault="00ED50D0" w:rsidP="00D30CC7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del w:id="123" w:author="Sagie, Guy" w:date="2014-10-21T15:41:00Z">
              <w:r w:rsidRPr="004A49EA" w:rsidDel="00912B3E">
                <w:rPr>
                  <w:rFonts w:cs="David" w:hint="cs"/>
                  <w:sz w:val="22"/>
                  <w:szCs w:val="22"/>
                  <w:rtl/>
                  <w:lang w:eastAsia="he-IL"/>
                </w:rPr>
                <w:delText>1</w:delText>
              </w:r>
            </w:del>
          </w:p>
        </w:tc>
      </w:tr>
      <w:tr w:rsidR="00912B3E" w:rsidRPr="004A49EA" w14:paraId="661CA1AF" w14:textId="77777777" w:rsidTr="00220918">
        <w:trPr>
          <w:ins w:id="124" w:author="Sagie, Guy" w:date="2014-10-21T15:39:00Z"/>
        </w:trPr>
        <w:tc>
          <w:tcPr>
            <w:tcW w:w="1134" w:type="dxa"/>
          </w:tcPr>
          <w:p w14:paraId="1CD6CEA8" w14:textId="2DA0A7B8" w:rsidR="00912B3E" w:rsidRPr="004A49EA" w:rsidRDefault="00912B3E" w:rsidP="00D30CC7">
            <w:pPr>
              <w:rPr>
                <w:ins w:id="125" w:author="Sagie, Guy" w:date="2014-10-21T15:39:00Z"/>
                <w:rFonts w:cs="David"/>
                <w:sz w:val="22"/>
                <w:szCs w:val="22"/>
                <w:rtl/>
                <w:lang w:eastAsia="he-IL"/>
              </w:rPr>
            </w:pPr>
            <w:commentRangeStart w:id="126"/>
            <w:ins w:id="127" w:author="Sagie, Guy" w:date="2014-10-21T15:39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>מקצוע ראשי</w:t>
              </w:r>
            </w:ins>
          </w:p>
        </w:tc>
        <w:tc>
          <w:tcPr>
            <w:tcW w:w="992" w:type="dxa"/>
          </w:tcPr>
          <w:p w14:paraId="77C2B83A" w14:textId="074F0EEC" w:rsidR="00912B3E" w:rsidRPr="004A49EA" w:rsidRDefault="00912B3E" w:rsidP="00D30CC7">
            <w:pPr>
              <w:rPr>
                <w:ins w:id="128" w:author="Sagie, Guy" w:date="2014-10-21T15:39:00Z"/>
                <w:rFonts w:cs="David"/>
                <w:sz w:val="22"/>
                <w:szCs w:val="22"/>
                <w:rtl/>
                <w:lang w:eastAsia="he-IL"/>
              </w:rPr>
            </w:pPr>
            <w:ins w:id="129" w:author="Sagie, Guy" w:date="2014-10-21T15:39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>טקסט</w:t>
              </w:r>
            </w:ins>
          </w:p>
        </w:tc>
        <w:tc>
          <w:tcPr>
            <w:tcW w:w="709" w:type="dxa"/>
          </w:tcPr>
          <w:p w14:paraId="042287EE" w14:textId="7C95C24B" w:rsidR="00912B3E" w:rsidRPr="004A49EA" w:rsidRDefault="00912B3E" w:rsidP="00D30CC7">
            <w:pPr>
              <w:rPr>
                <w:ins w:id="130" w:author="Sagie, Guy" w:date="2014-10-21T15:39:00Z"/>
                <w:rFonts w:cs="David"/>
                <w:sz w:val="22"/>
                <w:szCs w:val="22"/>
                <w:rtl/>
                <w:lang w:eastAsia="he-IL"/>
              </w:rPr>
            </w:pPr>
            <w:ins w:id="131" w:author="Sagie, Guy" w:date="2014-10-21T15:39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>ר</w:t>
              </w:r>
            </w:ins>
          </w:p>
        </w:tc>
        <w:tc>
          <w:tcPr>
            <w:tcW w:w="1558" w:type="dxa"/>
          </w:tcPr>
          <w:p w14:paraId="3BC55681" w14:textId="489EEB8A" w:rsidR="00912B3E" w:rsidRPr="004A49EA" w:rsidRDefault="00912B3E" w:rsidP="00D30CC7">
            <w:pPr>
              <w:rPr>
                <w:ins w:id="132" w:author="Sagie, Guy" w:date="2014-10-21T15:39:00Z"/>
                <w:rFonts w:cs="David"/>
                <w:sz w:val="22"/>
                <w:szCs w:val="22"/>
                <w:rtl/>
                <w:lang w:eastAsia="he-IL"/>
              </w:rPr>
            </w:pPr>
            <w:ins w:id="133" w:author="Sagie, Guy" w:date="2014-10-21T15:40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 xml:space="preserve">הזנת מקצוע ראשי בטקסט חופשי  </w:t>
              </w:r>
            </w:ins>
          </w:p>
        </w:tc>
        <w:tc>
          <w:tcPr>
            <w:tcW w:w="1135" w:type="dxa"/>
          </w:tcPr>
          <w:p w14:paraId="1C9470AD" w14:textId="77777777" w:rsidR="00912B3E" w:rsidRDefault="00912B3E" w:rsidP="00D30CC7">
            <w:pPr>
              <w:rPr>
                <w:ins w:id="134" w:author="Sagie, Guy" w:date="2014-10-21T15:39:00Z"/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851" w:type="dxa"/>
          </w:tcPr>
          <w:p w14:paraId="05B36036" w14:textId="77777777" w:rsidR="00912B3E" w:rsidRPr="004A49EA" w:rsidRDefault="00912B3E" w:rsidP="00D30CC7">
            <w:pPr>
              <w:rPr>
                <w:ins w:id="135" w:author="Sagie, Guy" w:date="2014-10-21T15:39:00Z"/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992" w:type="dxa"/>
          </w:tcPr>
          <w:p w14:paraId="4D7EB668" w14:textId="2DAFE0C4" w:rsidR="00912B3E" w:rsidRPr="004A49EA" w:rsidRDefault="00912B3E" w:rsidP="00D30CC7">
            <w:pPr>
              <w:rPr>
                <w:ins w:id="136" w:author="Sagie, Guy" w:date="2014-10-21T15:39:00Z"/>
                <w:rFonts w:cs="David"/>
                <w:sz w:val="22"/>
                <w:szCs w:val="22"/>
                <w:rtl/>
                <w:lang w:eastAsia="he-IL"/>
              </w:rPr>
            </w:pPr>
            <w:ins w:id="137" w:author="Sagie, Guy" w:date="2014-10-21T15:40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>עד 30 תווים</w:t>
              </w:r>
            </w:ins>
            <w:commentRangeEnd w:id="126"/>
            <w:ins w:id="138" w:author="Sagie, Guy" w:date="2014-10-21T15:42:00Z">
              <w:r>
                <w:rPr>
                  <w:rStyle w:val="CommentReference"/>
                  <w:rtl/>
                </w:rPr>
                <w:commentReference w:id="126"/>
              </w:r>
            </w:ins>
          </w:p>
        </w:tc>
        <w:tc>
          <w:tcPr>
            <w:tcW w:w="1843" w:type="dxa"/>
          </w:tcPr>
          <w:p w14:paraId="112895DE" w14:textId="77777777" w:rsidR="00912B3E" w:rsidRPr="004A49EA" w:rsidRDefault="00912B3E" w:rsidP="00D30CC7">
            <w:pPr>
              <w:rPr>
                <w:ins w:id="139" w:author="Sagie, Guy" w:date="2014-10-21T15:39:00Z"/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709" w:type="dxa"/>
          </w:tcPr>
          <w:p w14:paraId="5D0A1035" w14:textId="4F4E8D21" w:rsidR="00912B3E" w:rsidRPr="004A49EA" w:rsidRDefault="00912B3E" w:rsidP="00D30CC7">
            <w:pPr>
              <w:rPr>
                <w:ins w:id="140" w:author="Sagie, Guy" w:date="2014-10-21T15:39:00Z"/>
                <w:rFonts w:cs="David"/>
                <w:sz w:val="22"/>
                <w:szCs w:val="22"/>
                <w:rtl/>
                <w:lang w:eastAsia="he-IL"/>
              </w:rPr>
            </w:pPr>
            <w:ins w:id="141" w:author="Sagie, Guy" w:date="2014-10-21T15:40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>1</w:t>
              </w:r>
            </w:ins>
          </w:p>
        </w:tc>
      </w:tr>
      <w:tr w:rsidR="009440A7" w:rsidRPr="004A49EA" w14:paraId="2E59E63E" w14:textId="77777777" w:rsidTr="00220918">
        <w:tc>
          <w:tcPr>
            <w:tcW w:w="1134" w:type="dxa"/>
          </w:tcPr>
          <w:p w14:paraId="2E59E635" w14:textId="77777777" w:rsidR="00D30CC7" w:rsidRPr="004A49EA" w:rsidRDefault="009D283A" w:rsidP="00D30CC7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commentRangeStart w:id="142"/>
            <w:r w:rsidRPr="004A49EA">
              <w:rPr>
                <w:rFonts w:cs="David" w:hint="cs"/>
                <w:sz w:val="22"/>
                <w:szCs w:val="22"/>
                <w:rtl/>
                <w:lang w:eastAsia="he-IL"/>
              </w:rPr>
              <w:t>תפקיד</w:t>
            </w:r>
          </w:p>
        </w:tc>
        <w:tc>
          <w:tcPr>
            <w:tcW w:w="992" w:type="dxa"/>
          </w:tcPr>
          <w:p w14:paraId="2E59E636" w14:textId="77777777" w:rsidR="00D30CC7" w:rsidRPr="004A49EA" w:rsidRDefault="00565434" w:rsidP="00D30CC7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4A49EA">
              <w:rPr>
                <w:rFonts w:cs="David" w:hint="cs"/>
                <w:sz w:val="22"/>
                <w:szCs w:val="22"/>
                <w:rtl/>
                <w:lang w:eastAsia="he-IL"/>
              </w:rPr>
              <w:t>טקסט</w:t>
            </w:r>
          </w:p>
        </w:tc>
        <w:tc>
          <w:tcPr>
            <w:tcW w:w="709" w:type="dxa"/>
          </w:tcPr>
          <w:p w14:paraId="2E59E637" w14:textId="0EDDAAD1" w:rsidR="00D30CC7" w:rsidRPr="004A49EA" w:rsidRDefault="00912B3E" w:rsidP="00D30CC7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ins w:id="143" w:author="Sagie, Guy" w:date="2014-10-21T15:39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>צ</w:t>
              </w:r>
            </w:ins>
            <w:del w:id="144" w:author="Sagie, Guy" w:date="2014-10-21T15:39:00Z">
              <w:r w:rsidR="00AA613D" w:rsidDel="00912B3E">
                <w:rPr>
                  <w:rFonts w:cs="David" w:hint="cs"/>
                  <w:sz w:val="22"/>
                  <w:szCs w:val="22"/>
                  <w:rtl/>
                  <w:lang w:eastAsia="he-IL"/>
                </w:rPr>
                <w:delText>ח</w:delText>
              </w:r>
            </w:del>
          </w:p>
        </w:tc>
        <w:tc>
          <w:tcPr>
            <w:tcW w:w="1558" w:type="dxa"/>
          </w:tcPr>
          <w:p w14:paraId="2E59E638" w14:textId="68EECFA4" w:rsidR="00D30CC7" w:rsidRPr="004A49EA" w:rsidRDefault="00426BFF" w:rsidP="00912B3E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4A49EA">
              <w:rPr>
                <w:rFonts w:cs="David" w:hint="cs"/>
                <w:sz w:val="22"/>
                <w:szCs w:val="22"/>
                <w:rtl/>
                <w:lang w:eastAsia="he-IL"/>
              </w:rPr>
              <w:t>הצגת התפקיד של המטופל</w:t>
            </w:r>
            <w:del w:id="145" w:author="Sagie, Guy" w:date="2014-10-21T15:39:00Z">
              <w:r w:rsidR="0052748E" w:rsidDel="00912B3E">
                <w:rPr>
                  <w:rFonts w:cs="David" w:hint="cs"/>
                  <w:sz w:val="22"/>
                  <w:szCs w:val="22"/>
                  <w:rtl/>
                  <w:lang w:eastAsia="he-IL"/>
                </w:rPr>
                <w:delText>, השדה ניתן לשינוי בעת הצורך.</w:delText>
              </w:r>
            </w:del>
          </w:p>
        </w:tc>
        <w:tc>
          <w:tcPr>
            <w:tcW w:w="1135" w:type="dxa"/>
          </w:tcPr>
          <w:p w14:paraId="2E59E639" w14:textId="77777777" w:rsidR="00D30CC7" w:rsidRPr="004A49EA" w:rsidRDefault="005B1176" w:rsidP="00D30CC7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משא"ן</w:t>
            </w:r>
          </w:p>
        </w:tc>
        <w:tc>
          <w:tcPr>
            <w:tcW w:w="851" w:type="dxa"/>
          </w:tcPr>
          <w:p w14:paraId="2E59E63A" w14:textId="77777777" w:rsidR="00D30CC7" w:rsidRPr="004A49EA" w:rsidRDefault="00D30CC7" w:rsidP="00D30CC7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992" w:type="dxa"/>
          </w:tcPr>
          <w:p w14:paraId="2E59E63B" w14:textId="77777777" w:rsidR="00D30CC7" w:rsidRPr="004A49EA" w:rsidRDefault="004A49EA" w:rsidP="00D30CC7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4A49EA">
              <w:rPr>
                <w:rFonts w:cs="David" w:hint="cs"/>
                <w:sz w:val="22"/>
                <w:szCs w:val="22"/>
                <w:rtl/>
                <w:lang w:eastAsia="he-IL"/>
              </w:rPr>
              <w:t>עד 30 תווים</w:t>
            </w:r>
            <w:commentRangeEnd w:id="142"/>
            <w:r w:rsidR="00912B3E">
              <w:rPr>
                <w:rStyle w:val="CommentReference"/>
                <w:rtl/>
              </w:rPr>
              <w:commentReference w:id="142"/>
            </w:r>
          </w:p>
        </w:tc>
        <w:tc>
          <w:tcPr>
            <w:tcW w:w="1843" w:type="dxa"/>
          </w:tcPr>
          <w:p w14:paraId="2E59E63C" w14:textId="77777777" w:rsidR="00D30CC7" w:rsidRPr="004A49EA" w:rsidRDefault="00D30CC7" w:rsidP="00D30CC7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709" w:type="dxa"/>
          </w:tcPr>
          <w:p w14:paraId="2E59E63D" w14:textId="77777777" w:rsidR="00D30CC7" w:rsidRPr="004A49EA" w:rsidRDefault="00ED50D0" w:rsidP="00D30CC7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del w:id="146" w:author="Sagie, Guy" w:date="2014-10-21T15:41:00Z">
              <w:r w:rsidRPr="004A49EA" w:rsidDel="00912B3E">
                <w:rPr>
                  <w:rFonts w:cs="David" w:hint="cs"/>
                  <w:sz w:val="22"/>
                  <w:szCs w:val="22"/>
                  <w:rtl/>
                  <w:lang w:eastAsia="he-IL"/>
                </w:rPr>
                <w:delText>2</w:delText>
              </w:r>
            </w:del>
          </w:p>
        </w:tc>
      </w:tr>
      <w:tr w:rsidR="00912B3E" w:rsidRPr="004A49EA" w14:paraId="72CF1ECE" w14:textId="77777777" w:rsidTr="00220918">
        <w:trPr>
          <w:ins w:id="147" w:author="Sagie, Guy" w:date="2014-10-21T15:39:00Z"/>
        </w:trPr>
        <w:tc>
          <w:tcPr>
            <w:tcW w:w="1134" w:type="dxa"/>
          </w:tcPr>
          <w:p w14:paraId="6F2DCC83" w14:textId="3ECBF6B5" w:rsidR="00912B3E" w:rsidRPr="004A49EA" w:rsidRDefault="00912B3E" w:rsidP="00D30CC7">
            <w:pPr>
              <w:rPr>
                <w:ins w:id="148" w:author="Sagie, Guy" w:date="2014-10-21T15:39:00Z"/>
                <w:rFonts w:cs="David"/>
                <w:sz w:val="22"/>
                <w:szCs w:val="22"/>
                <w:rtl/>
                <w:lang w:eastAsia="he-IL"/>
              </w:rPr>
            </w:pPr>
            <w:commentRangeStart w:id="149"/>
            <w:ins w:id="150" w:author="Sagie, Guy" w:date="2014-10-21T15:40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>תפקיד</w:t>
              </w:r>
            </w:ins>
          </w:p>
        </w:tc>
        <w:tc>
          <w:tcPr>
            <w:tcW w:w="992" w:type="dxa"/>
          </w:tcPr>
          <w:p w14:paraId="4B0BA271" w14:textId="31C462D5" w:rsidR="00912B3E" w:rsidRPr="004A49EA" w:rsidRDefault="00912B3E" w:rsidP="00D30CC7">
            <w:pPr>
              <w:rPr>
                <w:ins w:id="151" w:author="Sagie, Guy" w:date="2014-10-21T15:39:00Z"/>
                <w:rFonts w:cs="David"/>
                <w:sz w:val="22"/>
                <w:szCs w:val="22"/>
                <w:rtl/>
                <w:lang w:eastAsia="he-IL"/>
              </w:rPr>
            </w:pPr>
            <w:ins w:id="152" w:author="Sagie, Guy" w:date="2014-10-21T15:40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>טקסט</w:t>
              </w:r>
            </w:ins>
          </w:p>
        </w:tc>
        <w:tc>
          <w:tcPr>
            <w:tcW w:w="709" w:type="dxa"/>
          </w:tcPr>
          <w:p w14:paraId="1863B5C6" w14:textId="5610607E" w:rsidR="00912B3E" w:rsidRDefault="00912B3E" w:rsidP="00D30CC7">
            <w:pPr>
              <w:rPr>
                <w:ins w:id="153" w:author="Sagie, Guy" w:date="2014-10-21T15:39:00Z"/>
                <w:rFonts w:cs="David"/>
                <w:sz w:val="22"/>
                <w:szCs w:val="22"/>
                <w:rtl/>
                <w:lang w:eastAsia="he-IL"/>
              </w:rPr>
            </w:pPr>
            <w:ins w:id="154" w:author="Sagie, Guy" w:date="2014-10-21T15:40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>ר</w:t>
              </w:r>
            </w:ins>
          </w:p>
        </w:tc>
        <w:tc>
          <w:tcPr>
            <w:tcW w:w="1558" w:type="dxa"/>
          </w:tcPr>
          <w:p w14:paraId="444135E9" w14:textId="1E5F083E" w:rsidR="00912B3E" w:rsidRPr="004A49EA" w:rsidRDefault="00912B3E" w:rsidP="00426BFF">
            <w:pPr>
              <w:rPr>
                <w:ins w:id="155" w:author="Sagie, Guy" w:date="2014-10-21T15:39:00Z"/>
                <w:rFonts w:cs="David"/>
                <w:sz w:val="22"/>
                <w:szCs w:val="22"/>
                <w:rtl/>
                <w:lang w:eastAsia="he-IL"/>
              </w:rPr>
            </w:pPr>
            <w:ins w:id="156" w:author="Sagie, Guy" w:date="2014-10-21T15:40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>הזנת תפקיד באופן ידני</w:t>
              </w:r>
            </w:ins>
          </w:p>
        </w:tc>
        <w:tc>
          <w:tcPr>
            <w:tcW w:w="1135" w:type="dxa"/>
          </w:tcPr>
          <w:p w14:paraId="14BE0257" w14:textId="77777777" w:rsidR="00912B3E" w:rsidRDefault="00912B3E" w:rsidP="00D30CC7">
            <w:pPr>
              <w:rPr>
                <w:ins w:id="157" w:author="Sagie, Guy" w:date="2014-10-21T15:39:00Z"/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851" w:type="dxa"/>
          </w:tcPr>
          <w:p w14:paraId="586C7D26" w14:textId="77777777" w:rsidR="00912B3E" w:rsidRPr="004A49EA" w:rsidRDefault="00912B3E" w:rsidP="00D30CC7">
            <w:pPr>
              <w:rPr>
                <w:ins w:id="158" w:author="Sagie, Guy" w:date="2014-10-21T15:39:00Z"/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992" w:type="dxa"/>
          </w:tcPr>
          <w:p w14:paraId="550A07D3" w14:textId="7470AFFB" w:rsidR="00912B3E" w:rsidRPr="004A49EA" w:rsidRDefault="00912B3E" w:rsidP="00D30CC7">
            <w:pPr>
              <w:rPr>
                <w:ins w:id="159" w:author="Sagie, Guy" w:date="2014-10-21T15:39:00Z"/>
                <w:rFonts w:cs="David"/>
                <w:sz w:val="22"/>
                <w:szCs w:val="22"/>
                <w:rtl/>
                <w:lang w:eastAsia="he-IL"/>
              </w:rPr>
            </w:pPr>
            <w:ins w:id="160" w:author="Sagie, Guy" w:date="2014-10-21T15:40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>עד 30 תווים</w:t>
              </w:r>
            </w:ins>
          </w:p>
        </w:tc>
        <w:tc>
          <w:tcPr>
            <w:tcW w:w="1843" w:type="dxa"/>
          </w:tcPr>
          <w:p w14:paraId="7CDB0E81" w14:textId="77777777" w:rsidR="00912B3E" w:rsidRPr="004A49EA" w:rsidRDefault="00912B3E" w:rsidP="00D30CC7">
            <w:pPr>
              <w:rPr>
                <w:ins w:id="161" w:author="Sagie, Guy" w:date="2014-10-21T15:39:00Z"/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709" w:type="dxa"/>
          </w:tcPr>
          <w:p w14:paraId="7AC8576E" w14:textId="1389013C" w:rsidR="00912B3E" w:rsidRPr="004A49EA" w:rsidRDefault="00912B3E" w:rsidP="00D30CC7">
            <w:pPr>
              <w:rPr>
                <w:ins w:id="162" w:author="Sagie, Guy" w:date="2014-10-21T15:39:00Z"/>
                <w:rFonts w:cs="David"/>
                <w:sz w:val="22"/>
                <w:szCs w:val="22"/>
                <w:rtl/>
                <w:lang w:eastAsia="he-IL"/>
              </w:rPr>
            </w:pPr>
            <w:ins w:id="163" w:author="Sagie, Guy" w:date="2014-10-21T15:41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>2</w:t>
              </w:r>
              <w:commentRangeEnd w:id="149"/>
              <w:r>
                <w:rPr>
                  <w:rStyle w:val="CommentReference"/>
                  <w:rtl/>
                </w:rPr>
                <w:commentReference w:id="149"/>
              </w:r>
            </w:ins>
          </w:p>
        </w:tc>
      </w:tr>
      <w:tr w:rsidR="009440A7" w:rsidRPr="004A49EA" w14:paraId="2E59E648" w14:textId="77777777" w:rsidTr="00220918">
        <w:tc>
          <w:tcPr>
            <w:tcW w:w="1134" w:type="dxa"/>
          </w:tcPr>
          <w:p w14:paraId="2E59E63F" w14:textId="77777777" w:rsidR="00D30CC7" w:rsidRPr="004A49EA" w:rsidRDefault="009D283A" w:rsidP="00D30CC7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4A49EA">
              <w:rPr>
                <w:rFonts w:cs="David" w:hint="cs"/>
                <w:sz w:val="22"/>
                <w:szCs w:val="22"/>
                <w:rtl/>
                <w:lang w:eastAsia="he-IL"/>
              </w:rPr>
              <w:t>מקום עבודה</w:t>
            </w:r>
          </w:p>
        </w:tc>
        <w:tc>
          <w:tcPr>
            <w:tcW w:w="992" w:type="dxa"/>
          </w:tcPr>
          <w:p w14:paraId="2E59E640" w14:textId="77777777" w:rsidR="00D30CC7" w:rsidRPr="004A49EA" w:rsidRDefault="00565434" w:rsidP="00D30CC7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4A49EA">
              <w:rPr>
                <w:rFonts w:cs="David" w:hint="cs"/>
                <w:sz w:val="22"/>
                <w:szCs w:val="22"/>
                <w:rtl/>
                <w:lang w:eastAsia="he-IL"/>
              </w:rPr>
              <w:t>טקסט</w:t>
            </w:r>
          </w:p>
        </w:tc>
        <w:tc>
          <w:tcPr>
            <w:tcW w:w="709" w:type="dxa"/>
          </w:tcPr>
          <w:p w14:paraId="2E59E641" w14:textId="77777777" w:rsidR="00D30CC7" w:rsidRPr="004A49EA" w:rsidRDefault="00370204" w:rsidP="00D30CC7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צ</w:t>
            </w:r>
          </w:p>
        </w:tc>
        <w:tc>
          <w:tcPr>
            <w:tcW w:w="1558" w:type="dxa"/>
          </w:tcPr>
          <w:p w14:paraId="2E59E642" w14:textId="77777777" w:rsidR="00426BFF" w:rsidRPr="004A49EA" w:rsidRDefault="00426BFF" w:rsidP="00ED50D0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4A49EA">
              <w:rPr>
                <w:rFonts w:cs="David" w:hint="cs"/>
                <w:sz w:val="22"/>
                <w:szCs w:val="22"/>
                <w:rtl/>
                <w:lang w:eastAsia="he-IL"/>
              </w:rPr>
              <w:t>הצגת מקום העבודה של המטופל</w:t>
            </w:r>
          </w:p>
        </w:tc>
        <w:tc>
          <w:tcPr>
            <w:tcW w:w="1135" w:type="dxa"/>
          </w:tcPr>
          <w:p w14:paraId="2E59E643" w14:textId="77777777" w:rsidR="00D30CC7" w:rsidRPr="004A49EA" w:rsidRDefault="005B1176" w:rsidP="00D30CC7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220918">
              <w:rPr>
                <w:rFonts w:cs="David" w:hint="cs"/>
                <w:sz w:val="22"/>
                <w:szCs w:val="22"/>
                <w:rtl/>
                <w:lang w:eastAsia="he-IL"/>
              </w:rPr>
              <w:t>מערכת רפואה תעסוקתית</w:t>
            </w:r>
          </w:p>
        </w:tc>
        <w:tc>
          <w:tcPr>
            <w:tcW w:w="851" w:type="dxa"/>
          </w:tcPr>
          <w:p w14:paraId="2E59E644" w14:textId="77777777" w:rsidR="00D30CC7" w:rsidRPr="004A49EA" w:rsidRDefault="00D30CC7" w:rsidP="00D30CC7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992" w:type="dxa"/>
          </w:tcPr>
          <w:p w14:paraId="2E59E645" w14:textId="77777777" w:rsidR="00D30CC7" w:rsidRPr="004A49EA" w:rsidRDefault="004A49EA" w:rsidP="00D30CC7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4A49EA">
              <w:rPr>
                <w:rFonts w:cs="David" w:hint="cs"/>
                <w:sz w:val="22"/>
                <w:szCs w:val="22"/>
                <w:rtl/>
                <w:lang w:eastAsia="he-IL"/>
              </w:rPr>
              <w:t>עד 30 תווים</w:t>
            </w:r>
          </w:p>
        </w:tc>
        <w:tc>
          <w:tcPr>
            <w:tcW w:w="1843" w:type="dxa"/>
          </w:tcPr>
          <w:p w14:paraId="2E59E646" w14:textId="77777777" w:rsidR="00D30CC7" w:rsidRPr="004A49EA" w:rsidRDefault="00D30CC7" w:rsidP="00D30CC7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709" w:type="dxa"/>
          </w:tcPr>
          <w:p w14:paraId="2E59E647" w14:textId="77777777" w:rsidR="00D30CC7" w:rsidRPr="004A49EA" w:rsidRDefault="00ED50D0" w:rsidP="00D30CC7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4A49EA">
              <w:rPr>
                <w:rFonts w:cs="David" w:hint="cs"/>
                <w:sz w:val="22"/>
                <w:szCs w:val="22"/>
                <w:rtl/>
                <w:lang w:eastAsia="he-IL"/>
              </w:rPr>
              <w:t>3</w:t>
            </w:r>
          </w:p>
        </w:tc>
      </w:tr>
      <w:tr w:rsidR="00AA613D" w:rsidRPr="004A49EA" w14:paraId="2E59E652" w14:textId="77777777" w:rsidTr="00220918">
        <w:tc>
          <w:tcPr>
            <w:tcW w:w="1134" w:type="dxa"/>
          </w:tcPr>
          <w:p w14:paraId="2E59E649" w14:textId="77777777" w:rsidR="00AA613D" w:rsidRPr="004A49EA" w:rsidRDefault="00AA613D" w:rsidP="00AA613D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 xml:space="preserve">יחידה </w:t>
            </w:r>
          </w:p>
        </w:tc>
        <w:tc>
          <w:tcPr>
            <w:tcW w:w="992" w:type="dxa"/>
          </w:tcPr>
          <w:p w14:paraId="2E59E64A" w14:textId="77777777" w:rsidR="00AA613D" w:rsidRPr="004A49EA" w:rsidRDefault="00AA613D" w:rsidP="00AA613D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4A49EA">
              <w:rPr>
                <w:rFonts w:cs="David" w:hint="cs"/>
                <w:sz w:val="22"/>
                <w:szCs w:val="22"/>
                <w:rtl/>
                <w:lang w:eastAsia="he-IL"/>
              </w:rPr>
              <w:t>טקסט</w:t>
            </w:r>
          </w:p>
        </w:tc>
        <w:tc>
          <w:tcPr>
            <w:tcW w:w="709" w:type="dxa"/>
          </w:tcPr>
          <w:p w14:paraId="2E59E64B" w14:textId="77777777" w:rsidR="00AA613D" w:rsidRDefault="00AA613D" w:rsidP="00AA613D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צ</w:t>
            </w:r>
          </w:p>
        </w:tc>
        <w:tc>
          <w:tcPr>
            <w:tcW w:w="1558" w:type="dxa"/>
          </w:tcPr>
          <w:p w14:paraId="2E59E64C" w14:textId="77777777" w:rsidR="00AA613D" w:rsidRPr="004A49EA" w:rsidRDefault="00AA613D" w:rsidP="00AA613D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יחדית המטופל</w:t>
            </w:r>
          </w:p>
        </w:tc>
        <w:tc>
          <w:tcPr>
            <w:tcW w:w="1135" w:type="dxa"/>
          </w:tcPr>
          <w:p w14:paraId="2E59E64D" w14:textId="77777777" w:rsidR="00AA613D" w:rsidRPr="00220918" w:rsidRDefault="006521FD" w:rsidP="00AA613D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משא"ן</w:t>
            </w:r>
          </w:p>
        </w:tc>
        <w:tc>
          <w:tcPr>
            <w:tcW w:w="851" w:type="dxa"/>
          </w:tcPr>
          <w:p w14:paraId="2E59E64E" w14:textId="77777777" w:rsidR="00AA613D" w:rsidRPr="004A49EA" w:rsidRDefault="00AA613D" w:rsidP="00AA613D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992" w:type="dxa"/>
          </w:tcPr>
          <w:p w14:paraId="2E59E64F" w14:textId="77777777" w:rsidR="00AA613D" w:rsidRPr="004A49EA" w:rsidRDefault="00AA613D" w:rsidP="00AA613D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1843" w:type="dxa"/>
          </w:tcPr>
          <w:p w14:paraId="2E59E650" w14:textId="77777777" w:rsidR="00AA613D" w:rsidRPr="004A49EA" w:rsidRDefault="00AA613D" w:rsidP="00AA613D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709" w:type="dxa"/>
          </w:tcPr>
          <w:p w14:paraId="2E59E651" w14:textId="77777777" w:rsidR="00AA613D" w:rsidRPr="004A49EA" w:rsidRDefault="00AA613D" w:rsidP="00AA613D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</w:tr>
      <w:tr w:rsidR="00AA613D" w:rsidRPr="004A49EA" w14:paraId="2E59E65C" w14:textId="77777777" w:rsidTr="00220918">
        <w:tc>
          <w:tcPr>
            <w:tcW w:w="1134" w:type="dxa"/>
          </w:tcPr>
          <w:p w14:paraId="2E59E653" w14:textId="77777777" w:rsidR="00AA613D" w:rsidRPr="004A49EA" w:rsidRDefault="00AA613D" w:rsidP="00AA613D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פיקוד/זרוע</w:t>
            </w:r>
          </w:p>
        </w:tc>
        <w:tc>
          <w:tcPr>
            <w:tcW w:w="992" w:type="dxa"/>
          </w:tcPr>
          <w:p w14:paraId="2E59E654" w14:textId="77777777" w:rsidR="00AA613D" w:rsidRPr="004A49EA" w:rsidRDefault="00AA613D" w:rsidP="00AA613D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4A49EA">
              <w:rPr>
                <w:rFonts w:cs="David" w:hint="cs"/>
                <w:sz w:val="22"/>
                <w:szCs w:val="22"/>
                <w:rtl/>
                <w:lang w:eastAsia="he-IL"/>
              </w:rPr>
              <w:t>טקסט</w:t>
            </w:r>
          </w:p>
        </w:tc>
        <w:tc>
          <w:tcPr>
            <w:tcW w:w="709" w:type="dxa"/>
          </w:tcPr>
          <w:p w14:paraId="2E59E655" w14:textId="77777777" w:rsidR="00AA613D" w:rsidRDefault="00AA613D" w:rsidP="00AA613D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צ</w:t>
            </w:r>
          </w:p>
        </w:tc>
        <w:tc>
          <w:tcPr>
            <w:tcW w:w="1558" w:type="dxa"/>
          </w:tcPr>
          <w:p w14:paraId="2E59E656" w14:textId="77777777" w:rsidR="00AA613D" w:rsidRPr="004A49EA" w:rsidRDefault="00AA613D" w:rsidP="00AA613D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פיקוד/זרוע אליו שייך המטופל</w:t>
            </w:r>
          </w:p>
        </w:tc>
        <w:tc>
          <w:tcPr>
            <w:tcW w:w="1135" w:type="dxa"/>
          </w:tcPr>
          <w:p w14:paraId="2E59E657" w14:textId="77777777" w:rsidR="00AA613D" w:rsidRPr="00220918" w:rsidRDefault="006521FD" w:rsidP="00AA613D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משא"ן</w:t>
            </w:r>
          </w:p>
        </w:tc>
        <w:tc>
          <w:tcPr>
            <w:tcW w:w="851" w:type="dxa"/>
          </w:tcPr>
          <w:p w14:paraId="2E59E658" w14:textId="77777777" w:rsidR="00AA613D" w:rsidRPr="004A49EA" w:rsidRDefault="00AA613D" w:rsidP="00AA613D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992" w:type="dxa"/>
          </w:tcPr>
          <w:p w14:paraId="2E59E659" w14:textId="77777777" w:rsidR="00AA613D" w:rsidRPr="004A49EA" w:rsidRDefault="00AA613D" w:rsidP="00AA613D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1843" w:type="dxa"/>
          </w:tcPr>
          <w:p w14:paraId="2E59E65A" w14:textId="77777777" w:rsidR="00AA613D" w:rsidRPr="004A49EA" w:rsidRDefault="00AA613D" w:rsidP="00AA613D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709" w:type="dxa"/>
          </w:tcPr>
          <w:p w14:paraId="2E59E65B" w14:textId="77777777" w:rsidR="00AA613D" w:rsidRPr="004A49EA" w:rsidRDefault="00AA613D" w:rsidP="00AA613D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</w:tr>
      <w:tr w:rsidR="00AA613D" w:rsidRPr="004A49EA" w14:paraId="2E59E666" w14:textId="77777777" w:rsidTr="00220918">
        <w:tc>
          <w:tcPr>
            <w:tcW w:w="1134" w:type="dxa"/>
          </w:tcPr>
          <w:p w14:paraId="2E59E65D" w14:textId="77777777" w:rsidR="00AA613D" w:rsidRPr="004A49EA" w:rsidRDefault="00AA613D" w:rsidP="00AA613D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תאריך תחילת עבודה</w:t>
            </w:r>
          </w:p>
        </w:tc>
        <w:tc>
          <w:tcPr>
            <w:tcW w:w="992" w:type="dxa"/>
          </w:tcPr>
          <w:p w14:paraId="2E59E65E" w14:textId="77777777" w:rsidR="00AA613D" w:rsidRPr="004A49EA" w:rsidRDefault="00AA613D" w:rsidP="00AA613D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תאריך</w:t>
            </w:r>
          </w:p>
        </w:tc>
        <w:tc>
          <w:tcPr>
            <w:tcW w:w="709" w:type="dxa"/>
          </w:tcPr>
          <w:p w14:paraId="2E59E65F" w14:textId="77777777" w:rsidR="00AA613D" w:rsidRDefault="00AA613D" w:rsidP="00AA613D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צ</w:t>
            </w:r>
          </w:p>
        </w:tc>
        <w:tc>
          <w:tcPr>
            <w:tcW w:w="1558" w:type="dxa"/>
          </w:tcPr>
          <w:p w14:paraId="2E59E660" w14:textId="77777777" w:rsidR="00AA613D" w:rsidRPr="004A49EA" w:rsidRDefault="00AA613D" w:rsidP="00AA613D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תאריך תחילת העבודה במקום העבודה של המטופל</w:t>
            </w:r>
          </w:p>
        </w:tc>
        <w:tc>
          <w:tcPr>
            <w:tcW w:w="1135" w:type="dxa"/>
          </w:tcPr>
          <w:p w14:paraId="2E59E661" w14:textId="77777777" w:rsidR="00AA613D" w:rsidRPr="00220918" w:rsidRDefault="00AA613D" w:rsidP="00AA613D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851" w:type="dxa"/>
          </w:tcPr>
          <w:p w14:paraId="2E59E662" w14:textId="77777777" w:rsidR="00AA613D" w:rsidRPr="004A49EA" w:rsidRDefault="00AA613D" w:rsidP="00AA613D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992" w:type="dxa"/>
          </w:tcPr>
          <w:p w14:paraId="2E59E663" w14:textId="77777777" w:rsidR="00AA613D" w:rsidRPr="004A49EA" w:rsidRDefault="00AA613D" w:rsidP="00AA613D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1843" w:type="dxa"/>
          </w:tcPr>
          <w:p w14:paraId="2E59E664" w14:textId="77777777" w:rsidR="00AA613D" w:rsidRPr="004A49EA" w:rsidRDefault="00AA613D" w:rsidP="00AA613D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709" w:type="dxa"/>
          </w:tcPr>
          <w:p w14:paraId="2E59E665" w14:textId="77777777" w:rsidR="00AA613D" w:rsidRPr="004A49EA" w:rsidRDefault="00AA613D" w:rsidP="00AA613D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</w:tr>
      <w:tr w:rsidR="00AA613D" w:rsidRPr="004A49EA" w14:paraId="2E59E670" w14:textId="77777777" w:rsidTr="00220918">
        <w:tc>
          <w:tcPr>
            <w:tcW w:w="1134" w:type="dxa"/>
          </w:tcPr>
          <w:p w14:paraId="2E59E667" w14:textId="77777777" w:rsidR="00AA613D" w:rsidRPr="004A49EA" w:rsidRDefault="00AA613D" w:rsidP="00AA613D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4A49EA">
              <w:rPr>
                <w:rFonts w:cs="David" w:hint="cs"/>
                <w:sz w:val="22"/>
                <w:szCs w:val="22"/>
                <w:rtl/>
                <w:lang w:eastAsia="he-IL"/>
              </w:rPr>
              <w:t>הדפס</w:t>
            </w:r>
          </w:p>
        </w:tc>
        <w:tc>
          <w:tcPr>
            <w:tcW w:w="992" w:type="dxa"/>
          </w:tcPr>
          <w:p w14:paraId="2E59E668" w14:textId="77777777" w:rsidR="00AA613D" w:rsidRPr="004A49EA" w:rsidRDefault="00AA613D" w:rsidP="00AA613D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4A49EA">
              <w:rPr>
                <w:rFonts w:cs="David"/>
                <w:sz w:val="22"/>
                <w:szCs w:val="22"/>
                <w:lang w:eastAsia="he-IL"/>
              </w:rPr>
              <w:t>Check box</w:t>
            </w:r>
          </w:p>
        </w:tc>
        <w:tc>
          <w:tcPr>
            <w:tcW w:w="709" w:type="dxa"/>
          </w:tcPr>
          <w:p w14:paraId="2E59E669" w14:textId="77777777" w:rsidR="00AA613D" w:rsidRPr="004A49EA" w:rsidRDefault="00AA613D" w:rsidP="00AA613D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4A49EA">
              <w:rPr>
                <w:rFonts w:cs="David" w:hint="cs"/>
                <w:sz w:val="22"/>
                <w:szCs w:val="22"/>
                <w:rtl/>
                <w:lang w:eastAsia="he-IL"/>
              </w:rPr>
              <w:t>ר</w:t>
            </w:r>
          </w:p>
        </w:tc>
        <w:tc>
          <w:tcPr>
            <w:tcW w:w="1558" w:type="dxa"/>
          </w:tcPr>
          <w:p w14:paraId="2E59E66A" w14:textId="77777777" w:rsidR="00AA613D" w:rsidRPr="004A49EA" w:rsidRDefault="00AA613D" w:rsidP="00AA613D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4A49EA">
              <w:rPr>
                <w:rFonts w:cs="David" w:hint="cs"/>
                <w:sz w:val="22"/>
                <w:szCs w:val="22"/>
                <w:rtl/>
                <w:lang w:eastAsia="he-IL"/>
              </w:rPr>
              <w:t xml:space="preserve">בחירת אישורי העסקה על ידי </w:t>
            </w:r>
            <w:r w:rsidRPr="004A49EA">
              <w:rPr>
                <w:rFonts w:cs="David" w:hint="cs"/>
                <w:sz w:val="22"/>
                <w:szCs w:val="22"/>
                <w:rtl/>
                <w:lang w:eastAsia="he-IL"/>
              </w:rPr>
              <w:lastRenderedPageBreak/>
              <w:t>סימון השדה</w:t>
            </w:r>
          </w:p>
        </w:tc>
        <w:tc>
          <w:tcPr>
            <w:tcW w:w="1135" w:type="dxa"/>
          </w:tcPr>
          <w:p w14:paraId="2E59E66B" w14:textId="77777777" w:rsidR="00AA613D" w:rsidRPr="004A49EA" w:rsidRDefault="00AA613D" w:rsidP="00AA613D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851" w:type="dxa"/>
          </w:tcPr>
          <w:p w14:paraId="2E59E66C" w14:textId="77777777" w:rsidR="00AA613D" w:rsidRPr="004A49EA" w:rsidRDefault="00AA613D" w:rsidP="00AA613D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לא מסומן</w:t>
            </w:r>
          </w:p>
        </w:tc>
        <w:tc>
          <w:tcPr>
            <w:tcW w:w="992" w:type="dxa"/>
          </w:tcPr>
          <w:p w14:paraId="2E59E66D" w14:textId="77777777" w:rsidR="00AA613D" w:rsidRPr="004A49EA" w:rsidRDefault="00AA613D" w:rsidP="00AA613D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מסומן או ריק</w:t>
            </w:r>
          </w:p>
        </w:tc>
        <w:tc>
          <w:tcPr>
            <w:tcW w:w="1843" w:type="dxa"/>
          </w:tcPr>
          <w:p w14:paraId="2E59E66E" w14:textId="77777777" w:rsidR="00AA613D" w:rsidRPr="004A49EA" w:rsidRDefault="00AA613D" w:rsidP="00AA613D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 xml:space="preserve">באם תינתן פקודת הדפסה </w:t>
            </w:r>
            <w:r>
              <w:rPr>
                <w:rFonts w:cs="David"/>
                <w:sz w:val="22"/>
                <w:szCs w:val="22"/>
                <w:rtl/>
                <w:lang w:eastAsia="he-IL"/>
              </w:rPr>
              <w:t>–</w:t>
            </w:r>
            <w:r>
              <w:rPr>
                <w:rFonts w:cs="David" w:hint="cs"/>
                <w:sz w:val="22"/>
                <w:szCs w:val="22"/>
                <w:rtl/>
                <w:lang w:eastAsia="he-IL"/>
              </w:rPr>
              <w:t xml:space="preserve"> יודפס </w:t>
            </w:r>
            <w:r>
              <w:rPr>
                <w:rFonts w:cs="David" w:hint="cs"/>
                <w:sz w:val="22"/>
                <w:szCs w:val="22"/>
                <w:rtl/>
                <w:lang w:eastAsia="he-IL"/>
              </w:rPr>
              <w:lastRenderedPageBreak/>
              <w:t>האישור המסומן</w:t>
            </w:r>
          </w:p>
        </w:tc>
        <w:tc>
          <w:tcPr>
            <w:tcW w:w="709" w:type="dxa"/>
          </w:tcPr>
          <w:p w14:paraId="2E59E66F" w14:textId="77777777" w:rsidR="00AA613D" w:rsidRPr="004A49EA" w:rsidRDefault="00AA613D" w:rsidP="00AA613D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4A49EA">
              <w:rPr>
                <w:rFonts w:cs="David" w:hint="cs"/>
                <w:sz w:val="22"/>
                <w:szCs w:val="22"/>
                <w:rtl/>
                <w:lang w:eastAsia="he-IL"/>
              </w:rPr>
              <w:lastRenderedPageBreak/>
              <w:t>4</w:t>
            </w:r>
          </w:p>
        </w:tc>
      </w:tr>
      <w:tr w:rsidR="00AA613D" w:rsidRPr="004A49EA" w14:paraId="2E59E67A" w14:textId="77777777" w:rsidTr="00220918">
        <w:tc>
          <w:tcPr>
            <w:tcW w:w="1134" w:type="dxa"/>
          </w:tcPr>
          <w:p w14:paraId="2E59E671" w14:textId="77777777" w:rsidR="00AA613D" w:rsidRPr="004A49EA" w:rsidRDefault="00AA613D" w:rsidP="00AA613D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4A49EA">
              <w:rPr>
                <w:rFonts w:cs="David" w:hint="cs"/>
                <w:sz w:val="22"/>
                <w:szCs w:val="22"/>
                <w:rtl/>
                <w:lang w:eastAsia="he-IL"/>
              </w:rPr>
              <w:lastRenderedPageBreak/>
              <w:t>תהליך העסקה</w:t>
            </w:r>
          </w:p>
        </w:tc>
        <w:tc>
          <w:tcPr>
            <w:tcW w:w="992" w:type="dxa"/>
          </w:tcPr>
          <w:p w14:paraId="2E59E672" w14:textId="77777777" w:rsidR="00AA613D" w:rsidRPr="004A49EA" w:rsidRDefault="00AA613D" w:rsidP="00AA613D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4A49EA">
              <w:rPr>
                <w:rFonts w:cs="David" w:hint="cs"/>
                <w:sz w:val="22"/>
                <w:szCs w:val="22"/>
                <w:rtl/>
                <w:lang w:eastAsia="he-IL"/>
              </w:rPr>
              <w:t>טקסט</w:t>
            </w:r>
          </w:p>
        </w:tc>
        <w:tc>
          <w:tcPr>
            <w:tcW w:w="709" w:type="dxa"/>
          </w:tcPr>
          <w:p w14:paraId="2E59E673" w14:textId="77777777" w:rsidR="00AA613D" w:rsidRPr="004A49EA" w:rsidRDefault="00AA613D" w:rsidP="00AA613D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ר</w:t>
            </w:r>
          </w:p>
        </w:tc>
        <w:tc>
          <w:tcPr>
            <w:tcW w:w="1558" w:type="dxa"/>
          </w:tcPr>
          <w:p w14:paraId="2E59E674" w14:textId="77777777" w:rsidR="00AA613D" w:rsidRPr="004A49EA" w:rsidRDefault="00AA613D" w:rsidP="00AA613D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4A49EA">
              <w:rPr>
                <w:rFonts w:cs="David" w:hint="cs"/>
                <w:sz w:val="22"/>
                <w:szCs w:val="22"/>
                <w:rtl/>
                <w:lang w:eastAsia="he-IL"/>
              </w:rPr>
              <w:t>הצגת תהליך העסקה של המטופל. השדה ניתן לשינוי.</w:t>
            </w:r>
          </w:p>
        </w:tc>
        <w:tc>
          <w:tcPr>
            <w:tcW w:w="1135" w:type="dxa"/>
          </w:tcPr>
          <w:p w14:paraId="2E59E675" w14:textId="77777777" w:rsidR="00AA613D" w:rsidRPr="004A49EA" w:rsidRDefault="00AA613D" w:rsidP="00AA613D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4A49EA">
              <w:rPr>
                <w:rFonts w:cs="David" w:hint="cs"/>
                <w:sz w:val="22"/>
                <w:szCs w:val="22"/>
                <w:rtl/>
                <w:lang w:eastAsia="he-IL"/>
              </w:rPr>
              <w:t>תומ"ר</w:t>
            </w:r>
          </w:p>
        </w:tc>
        <w:tc>
          <w:tcPr>
            <w:tcW w:w="851" w:type="dxa"/>
          </w:tcPr>
          <w:p w14:paraId="2E59E676" w14:textId="77777777" w:rsidR="00AA613D" w:rsidRPr="004A49EA" w:rsidRDefault="00AA613D" w:rsidP="00AA613D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992" w:type="dxa"/>
          </w:tcPr>
          <w:p w14:paraId="2E59E677" w14:textId="77777777" w:rsidR="00AA613D" w:rsidRPr="004A49EA" w:rsidRDefault="00AA613D" w:rsidP="00AA613D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4A49EA">
              <w:rPr>
                <w:rFonts w:cs="David" w:hint="cs"/>
                <w:sz w:val="22"/>
                <w:szCs w:val="22"/>
                <w:rtl/>
                <w:lang w:eastAsia="he-IL"/>
              </w:rPr>
              <w:t>עד 30 תווים</w:t>
            </w:r>
          </w:p>
        </w:tc>
        <w:tc>
          <w:tcPr>
            <w:tcW w:w="1843" w:type="dxa"/>
          </w:tcPr>
          <w:p w14:paraId="2E59E678" w14:textId="77777777" w:rsidR="00AA613D" w:rsidRPr="004A49EA" w:rsidRDefault="00AA613D" w:rsidP="00AA613D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 xml:space="preserve">באם שונה </w:t>
            </w:r>
            <w:r>
              <w:rPr>
                <w:rFonts w:cs="David"/>
                <w:sz w:val="22"/>
                <w:szCs w:val="22"/>
                <w:rtl/>
                <w:lang w:eastAsia="he-IL"/>
              </w:rPr>
              <w:t>–</w:t>
            </w:r>
            <w:r>
              <w:rPr>
                <w:rFonts w:cs="David" w:hint="cs"/>
                <w:sz w:val="22"/>
                <w:szCs w:val="22"/>
                <w:rtl/>
                <w:lang w:eastAsia="he-IL"/>
              </w:rPr>
              <w:t xml:space="preserve"> עדכון יופיע בתדפיס</w:t>
            </w:r>
          </w:p>
        </w:tc>
        <w:tc>
          <w:tcPr>
            <w:tcW w:w="709" w:type="dxa"/>
          </w:tcPr>
          <w:p w14:paraId="2E59E679" w14:textId="77777777" w:rsidR="00AA613D" w:rsidRPr="004A49EA" w:rsidRDefault="00AA613D" w:rsidP="00AA613D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4A49EA">
              <w:rPr>
                <w:rFonts w:cs="David" w:hint="cs"/>
                <w:sz w:val="22"/>
                <w:szCs w:val="22"/>
                <w:rtl/>
                <w:lang w:eastAsia="he-IL"/>
              </w:rPr>
              <w:t>5</w:t>
            </w:r>
          </w:p>
        </w:tc>
      </w:tr>
      <w:tr w:rsidR="00AA613D" w:rsidRPr="004A49EA" w14:paraId="2E59E684" w14:textId="77777777" w:rsidTr="00220918">
        <w:tc>
          <w:tcPr>
            <w:tcW w:w="1134" w:type="dxa"/>
          </w:tcPr>
          <w:p w14:paraId="2E59E67B" w14:textId="6CD6E799" w:rsidR="00AA613D" w:rsidRPr="004A49EA" w:rsidRDefault="00AA613D" w:rsidP="00AA613D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 xml:space="preserve">גורם </w:t>
            </w:r>
            <w:ins w:id="164" w:author="Sagie, Guy" w:date="2014-10-18T22:03:00Z">
              <w:r w:rsidR="004D525D">
                <w:rPr>
                  <w:rFonts w:cs="David" w:hint="cs"/>
                  <w:sz w:val="22"/>
                  <w:szCs w:val="22"/>
                  <w:rtl/>
                  <w:lang w:eastAsia="he-IL"/>
                </w:rPr>
                <w:t>סי</w:t>
              </w:r>
              <w:commentRangeStart w:id="165"/>
              <w:r w:rsidR="004D525D">
                <w:rPr>
                  <w:rFonts w:cs="David" w:hint="cs"/>
                  <w:sz w:val="22"/>
                  <w:szCs w:val="22"/>
                  <w:rtl/>
                  <w:lang w:eastAsia="he-IL"/>
                </w:rPr>
                <w:t>כון</w:t>
              </w:r>
            </w:ins>
            <w:del w:id="166" w:author="Sagie, Guy" w:date="2014-10-18T22:03:00Z">
              <w:r w:rsidDel="004D525D">
                <w:rPr>
                  <w:rFonts w:cs="David" w:hint="cs"/>
                  <w:sz w:val="22"/>
                  <w:szCs w:val="22"/>
                  <w:rtl/>
                  <w:lang w:eastAsia="he-IL"/>
                </w:rPr>
                <w:delText>מזי</w:delText>
              </w:r>
            </w:del>
            <w:commentRangeEnd w:id="165"/>
            <w:r w:rsidR="004D525D">
              <w:rPr>
                <w:rStyle w:val="CommentReference"/>
                <w:rtl/>
              </w:rPr>
              <w:commentReference w:id="165"/>
            </w:r>
            <w:del w:id="167" w:author="Sagie, Guy" w:date="2014-10-18T22:03:00Z">
              <w:r w:rsidDel="004D525D">
                <w:rPr>
                  <w:rFonts w:cs="David" w:hint="cs"/>
                  <w:sz w:val="22"/>
                  <w:szCs w:val="22"/>
                  <w:rtl/>
                  <w:lang w:eastAsia="he-IL"/>
                </w:rPr>
                <w:delText>ק</w:delText>
              </w:r>
            </w:del>
          </w:p>
        </w:tc>
        <w:tc>
          <w:tcPr>
            <w:tcW w:w="992" w:type="dxa"/>
          </w:tcPr>
          <w:p w14:paraId="2E59E67C" w14:textId="77777777" w:rsidR="00AA613D" w:rsidRPr="004A49EA" w:rsidRDefault="00AA613D" w:rsidP="00AA613D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4A49EA">
              <w:rPr>
                <w:rFonts w:cs="David" w:hint="cs"/>
                <w:sz w:val="22"/>
                <w:szCs w:val="22"/>
                <w:rtl/>
                <w:lang w:eastAsia="he-IL"/>
              </w:rPr>
              <w:t>טקסט</w:t>
            </w:r>
          </w:p>
        </w:tc>
        <w:tc>
          <w:tcPr>
            <w:tcW w:w="709" w:type="dxa"/>
          </w:tcPr>
          <w:p w14:paraId="2E59E67D" w14:textId="77777777" w:rsidR="00AA613D" w:rsidRDefault="00AA613D" w:rsidP="00AA613D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צ</w:t>
            </w:r>
          </w:p>
        </w:tc>
        <w:tc>
          <w:tcPr>
            <w:tcW w:w="1558" w:type="dxa"/>
          </w:tcPr>
          <w:p w14:paraId="2E59E67E" w14:textId="3F28BF8F" w:rsidR="00AA613D" w:rsidRPr="004A49EA" w:rsidRDefault="00AA613D" w:rsidP="00AA613D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הצגת</w:t>
            </w:r>
            <w:ins w:id="168" w:author="Sagie, Guy" w:date="2014-10-18T22:03:00Z">
              <w:r w:rsidR="004D525D">
                <w:rPr>
                  <w:rFonts w:cs="David" w:hint="cs"/>
                  <w:sz w:val="22"/>
                  <w:szCs w:val="22"/>
                  <w:rtl/>
                  <w:lang w:eastAsia="he-IL"/>
                </w:rPr>
                <w:t xml:space="preserve"> גורם הסיכון </w:t>
              </w:r>
            </w:ins>
            <w:del w:id="169" w:author="Sagie, Guy" w:date="2014-10-18T22:03:00Z">
              <w:r w:rsidDel="004D525D">
                <w:rPr>
                  <w:rFonts w:cs="David" w:hint="cs"/>
                  <w:sz w:val="22"/>
                  <w:szCs w:val="22"/>
                  <w:rtl/>
                  <w:lang w:eastAsia="he-IL"/>
                </w:rPr>
                <w:delText xml:space="preserve"> הגורם המזיק</w:delText>
              </w:r>
            </w:del>
          </w:p>
        </w:tc>
        <w:tc>
          <w:tcPr>
            <w:tcW w:w="1135" w:type="dxa"/>
          </w:tcPr>
          <w:p w14:paraId="2E59E67F" w14:textId="77777777" w:rsidR="00AA613D" w:rsidRPr="004A49EA" w:rsidRDefault="00AA613D" w:rsidP="00AA613D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4A49EA">
              <w:rPr>
                <w:rFonts w:cs="David" w:hint="cs"/>
                <w:sz w:val="22"/>
                <w:szCs w:val="22"/>
                <w:rtl/>
                <w:lang w:eastAsia="he-IL"/>
              </w:rPr>
              <w:t>תומ"ר</w:t>
            </w:r>
          </w:p>
        </w:tc>
        <w:tc>
          <w:tcPr>
            <w:tcW w:w="851" w:type="dxa"/>
          </w:tcPr>
          <w:p w14:paraId="2E59E680" w14:textId="77777777" w:rsidR="00AA613D" w:rsidRPr="004A49EA" w:rsidRDefault="00AA613D" w:rsidP="00AA613D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992" w:type="dxa"/>
          </w:tcPr>
          <w:p w14:paraId="2E59E681" w14:textId="77777777" w:rsidR="00AA613D" w:rsidRPr="004A49EA" w:rsidRDefault="00AA613D" w:rsidP="00AA613D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4A49EA">
              <w:rPr>
                <w:rFonts w:cs="David" w:hint="cs"/>
                <w:sz w:val="22"/>
                <w:szCs w:val="22"/>
                <w:rtl/>
                <w:lang w:eastAsia="he-IL"/>
              </w:rPr>
              <w:t>עד 30 תווים</w:t>
            </w:r>
          </w:p>
        </w:tc>
        <w:tc>
          <w:tcPr>
            <w:tcW w:w="1843" w:type="dxa"/>
          </w:tcPr>
          <w:p w14:paraId="2E59E682" w14:textId="77777777" w:rsidR="00AA613D" w:rsidRPr="004A49EA" w:rsidRDefault="00AA613D" w:rsidP="00AA613D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709" w:type="dxa"/>
          </w:tcPr>
          <w:p w14:paraId="2E59E683" w14:textId="77777777" w:rsidR="00AA613D" w:rsidRPr="004A49EA" w:rsidRDefault="00AA613D" w:rsidP="00AA613D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6</w:t>
            </w:r>
          </w:p>
        </w:tc>
      </w:tr>
      <w:tr w:rsidR="00AA613D" w:rsidRPr="004A49EA" w14:paraId="2E59E68E" w14:textId="77777777" w:rsidTr="00220918">
        <w:tc>
          <w:tcPr>
            <w:tcW w:w="1134" w:type="dxa"/>
          </w:tcPr>
          <w:p w14:paraId="2E59E685" w14:textId="77777777" w:rsidR="00AA613D" w:rsidRPr="004A49EA" w:rsidRDefault="00AA613D" w:rsidP="00AA613D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4A49EA">
              <w:rPr>
                <w:rFonts w:cs="David" w:hint="cs"/>
                <w:sz w:val="22"/>
                <w:szCs w:val="22"/>
                <w:rtl/>
                <w:lang w:eastAsia="he-IL"/>
              </w:rPr>
              <w:t>סיווג החומר</w:t>
            </w:r>
          </w:p>
        </w:tc>
        <w:tc>
          <w:tcPr>
            <w:tcW w:w="992" w:type="dxa"/>
          </w:tcPr>
          <w:p w14:paraId="2E59E686" w14:textId="77777777" w:rsidR="00AA613D" w:rsidRPr="004A49EA" w:rsidRDefault="00AA613D" w:rsidP="00AA613D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4A49EA">
              <w:rPr>
                <w:rFonts w:cs="David" w:hint="cs"/>
                <w:sz w:val="22"/>
                <w:szCs w:val="22"/>
                <w:rtl/>
                <w:lang w:eastAsia="he-IL"/>
              </w:rPr>
              <w:t>טקסט</w:t>
            </w:r>
          </w:p>
        </w:tc>
        <w:tc>
          <w:tcPr>
            <w:tcW w:w="709" w:type="dxa"/>
          </w:tcPr>
          <w:p w14:paraId="2E59E687" w14:textId="77777777" w:rsidR="00AA613D" w:rsidRPr="004A49EA" w:rsidRDefault="00AA613D" w:rsidP="00AA613D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4A49EA">
              <w:rPr>
                <w:rFonts w:cs="David" w:hint="cs"/>
                <w:sz w:val="22"/>
                <w:szCs w:val="22"/>
                <w:rtl/>
                <w:lang w:eastAsia="he-IL"/>
              </w:rPr>
              <w:t>צ</w:t>
            </w:r>
          </w:p>
        </w:tc>
        <w:tc>
          <w:tcPr>
            <w:tcW w:w="1558" w:type="dxa"/>
          </w:tcPr>
          <w:p w14:paraId="2E59E688" w14:textId="4D6F84B0" w:rsidR="00AA613D" w:rsidRPr="004A49EA" w:rsidRDefault="00AA613D" w:rsidP="00AA613D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4A49EA">
              <w:rPr>
                <w:rFonts w:cs="David" w:hint="cs"/>
                <w:sz w:val="22"/>
                <w:szCs w:val="22"/>
                <w:rtl/>
                <w:lang w:eastAsia="he-IL"/>
              </w:rPr>
              <w:t xml:space="preserve">הצגת סיווג </w:t>
            </w:r>
            <w:del w:id="170" w:author="Sagie, Guy" w:date="2014-10-18T22:04:00Z">
              <w:r w:rsidRPr="004A49EA" w:rsidDel="004D525D">
                <w:rPr>
                  <w:rFonts w:cs="David" w:hint="cs"/>
                  <w:sz w:val="22"/>
                  <w:szCs w:val="22"/>
                  <w:rtl/>
                  <w:lang w:eastAsia="he-IL"/>
                </w:rPr>
                <w:delText>ה</w:delText>
              </w:r>
            </w:del>
            <w:r w:rsidRPr="004A49EA">
              <w:rPr>
                <w:rFonts w:cs="David" w:hint="cs"/>
                <w:sz w:val="22"/>
                <w:szCs w:val="22"/>
                <w:rtl/>
                <w:lang w:eastAsia="he-IL"/>
              </w:rPr>
              <w:t xml:space="preserve">גורם </w:t>
            </w:r>
            <w:commentRangeStart w:id="171"/>
            <w:r w:rsidRPr="004A49EA">
              <w:rPr>
                <w:rFonts w:cs="David" w:hint="cs"/>
                <w:sz w:val="22"/>
                <w:szCs w:val="22"/>
                <w:rtl/>
                <w:lang w:eastAsia="he-IL"/>
              </w:rPr>
              <w:t>ה</w:t>
            </w:r>
            <w:ins w:id="172" w:author="Sagie, Guy" w:date="2014-10-18T22:05:00Z">
              <w:r w:rsidR="004D525D">
                <w:rPr>
                  <w:rFonts w:cs="David" w:hint="cs"/>
                  <w:sz w:val="22"/>
                  <w:szCs w:val="22"/>
                  <w:rtl/>
                  <w:lang w:eastAsia="he-IL"/>
                </w:rPr>
                <w:t>סיכון</w:t>
              </w:r>
            </w:ins>
            <w:del w:id="173" w:author="Sagie, Guy" w:date="2014-10-18T22:05:00Z">
              <w:r w:rsidRPr="004A49EA" w:rsidDel="004D525D">
                <w:rPr>
                  <w:rFonts w:cs="David" w:hint="cs"/>
                  <w:sz w:val="22"/>
                  <w:szCs w:val="22"/>
                  <w:rtl/>
                  <w:lang w:eastAsia="he-IL"/>
                </w:rPr>
                <w:delText>מזיק</w:delText>
              </w:r>
            </w:del>
            <w:commentRangeEnd w:id="171"/>
            <w:r w:rsidR="004D525D">
              <w:rPr>
                <w:rStyle w:val="CommentReference"/>
                <w:rtl/>
              </w:rPr>
              <w:commentReference w:id="171"/>
            </w:r>
          </w:p>
        </w:tc>
        <w:tc>
          <w:tcPr>
            <w:tcW w:w="1135" w:type="dxa"/>
          </w:tcPr>
          <w:p w14:paraId="2E59E689" w14:textId="26EA4EFE" w:rsidR="00AA613D" w:rsidRPr="004A49EA" w:rsidRDefault="004D525D" w:rsidP="005B392E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ins w:id="174" w:author="Sagie, Guy" w:date="2014-10-18T22:05:00Z">
              <w:r w:rsidRPr="004A49EA">
                <w:rPr>
                  <w:rFonts w:cs="David" w:hint="cs"/>
                  <w:sz w:val="22"/>
                  <w:szCs w:val="22"/>
                  <w:rtl/>
                  <w:lang w:eastAsia="he-IL"/>
                </w:rPr>
                <w:t>טבלת</w:t>
              </w:r>
            </w:ins>
            <w:ins w:id="175" w:author="Sagie, Guy" w:date="2015-02-16T10:08:00Z">
              <w:r w:rsidR="001C66AC">
                <w:rPr>
                  <w:rFonts w:cs="David" w:hint="cs"/>
                  <w:sz w:val="22"/>
                  <w:szCs w:val="22"/>
                  <w:rtl/>
                  <w:lang w:eastAsia="he-IL"/>
                </w:rPr>
                <w:t xml:space="preserve"> </w:t>
              </w:r>
            </w:ins>
            <w:ins w:id="176" w:author="Sagie, Guy" w:date="2014-10-18T22:05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>גורמי סיכון</w:t>
              </w:r>
              <w:r>
                <w:rPr>
                  <w:rStyle w:val="CommentReference"/>
                  <w:rtl/>
                </w:rPr>
                <w:commentReference w:id="177"/>
              </w:r>
            </w:ins>
            <w:del w:id="178" w:author="Sagie, Guy" w:date="2014-10-18T22:05:00Z">
              <w:r w:rsidR="00AA613D" w:rsidRPr="004A49EA" w:rsidDel="004D525D">
                <w:rPr>
                  <w:rFonts w:cs="David" w:hint="cs"/>
                  <w:sz w:val="22"/>
                  <w:szCs w:val="22"/>
                  <w:rtl/>
                  <w:lang w:eastAsia="he-IL"/>
                </w:rPr>
                <w:delText xml:space="preserve">טבלת </w:delText>
              </w:r>
              <w:r w:rsidR="005B392E" w:rsidDel="004D525D">
                <w:rPr>
                  <w:rFonts w:cs="David" w:hint="cs"/>
                  <w:sz w:val="22"/>
                  <w:szCs w:val="22"/>
                  <w:rtl/>
                  <w:lang w:eastAsia="he-IL"/>
                </w:rPr>
                <w:delText xml:space="preserve">חומרים </w:delText>
              </w:r>
              <w:r w:rsidR="00AA613D" w:rsidRPr="004A49EA" w:rsidDel="004D525D">
                <w:rPr>
                  <w:rFonts w:cs="David" w:hint="cs"/>
                  <w:sz w:val="22"/>
                  <w:szCs w:val="22"/>
                  <w:rtl/>
                  <w:lang w:eastAsia="he-IL"/>
                </w:rPr>
                <w:delText>מזיקים</w:delText>
              </w:r>
            </w:del>
          </w:p>
        </w:tc>
        <w:tc>
          <w:tcPr>
            <w:tcW w:w="851" w:type="dxa"/>
          </w:tcPr>
          <w:p w14:paraId="2E59E68A" w14:textId="77777777" w:rsidR="00AA613D" w:rsidRPr="004A49EA" w:rsidRDefault="00AA613D" w:rsidP="00AA613D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992" w:type="dxa"/>
          </w:tcPr>
          <w:p w14:paraId="2E59E68B" w14:textId="77777777" w:rsidR="00AA613D" w:rsidRPr="004A49EA" w:rsidRDefault="00AA613D" w:rsidP="00AA613D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4A49EA">
              <w:rPr>
                <w:rFonts w:cs="David" w:hint="cs"/>
                <w:sz w:val="22"/>
                <w:szCs w:val="22"/>
                <w:rtl/>
                <w:lang w:eastAsia="he-IL"/>
              </w:rPr>
              <w:t>עד 30 תווים</w:t>
            </w:r>
          </w:p>
        </w:tc>
        <w:tc>
          <w:tcPr>
            <w:tcW w:w="1843" w:type="dxa"/>
          </w:tcPr>
          <w:p w14:paraId="2E59E68C" w14:textId="77777777" w:rsidR="00AA613D" w:rsidRPr="004A49EA" w:rsidRDefault="00AA613D" w:rsidP="00AA613D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709" w:type="dxa"/>
          </w:tcPr>
          <w:p w14:paraId="2E59E68D" w14:textId="77777777" w:rsidR="00AA613D" w:rsidRPr="004A49EA" w:rsidRDefault="00AA613D" w:rsidP="00AA613D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7</w:t>
            </w:r>
          </w:p>
        </w:tc>
      </w:tr>
      <w:tr w:rsidR="00AA613D" w:rsidRPr="004A49EA" w14:paraId="2E59E698" w14:textId="77777777" w:rsidTr="00220918">
        <w:tc>
          <w:tcPr>
            <w:tcW w:w="1134" w:type="dxa"/>
          </w:tcPr>
          <w:p w14:paraId="2E59E68F" w14:textId="77777777" w:rsidR="00AA613D" w:rsidRPr="004A49EA" w:rsidRDefault="00AA613D" w:rsidP="00AA613D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4A49EA">
              <w:rPr>
                <w:rFonts w:cs="David" w:hint="cs"/>
                <w:sz w:val="22"/>
                <w:szCs w:val="22"/>
                <w:rtl/>
                <w:lang w:eastAsia="he-IL"/>
              </w:rPr>
              <w:t>בדיקות נדרשות</w:t>
            </w:r>
          </w:p>
        </w:tc>
        <w:tc>
          <w:tcPr>
            <w:tcW w:w="992" w:type="dxa"/>
          </w:tcPr>
          <w:p w14:paraId="2E59E690" w14:textId="77777777" w:rsidR="00AA613D" w:rsidRPr="004A49EA" w:rsidRDefault="00AA613D" w:rsidP="00AA613D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4A49EA">
              <w:rPr>
                <w:rFonts w:cs="David" w:hint="cs"/>
                <w:sz w:val="22"/>
                <w:szCs w:val="22"/>
                <w:rtl/>
                <w:lang w:eastAsia="he-IL"/>
              </w:rPr>
              <w:t xml:space="preserve">רשימה </w:t>
            </w:r>
          </w:p>
        </w:tc>
        <w:tc>
          <w:tcPr>
            <w:tcW w:w="709" w:type="dxa"/>
          </w:tcPr>
          <w:p w14:paraId="2E59E691" w14:textId="77777777" w:rsidR="00AA613D" w:rsidRPr="004A49EA" w:rsidRDefault="00AA613D" w:rsidP="00AA613D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4A49EA">
              <w:rPr>
                <w:rFonts w:cs="David" w:hint="cs"/>
                <w:sz w:val="22"/>
                <w:szCs w:val="22"/>
                <w:rtl/>
                <w:lang w:eastAsia="he-IL"/>
              </w:rPr>
              <w:t>צ</w:t>
            </w:r>
          </w:p>
        </w:tc>
        <w:tc>
          <w:tcPr>
            <w:tcW w:w="1558" w:type="dxa"/>
          </w:tcPr>
          <w:p w14:paraId="2E59E692" w14:textId="77777777" w:rsidR="00AA613D" w:rsidRPr="004A49EA" w:rsidRDefault="00AA613D" w:rsidP="00AA613D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4A49EA">
              <w:rPr>
                <w:rFonts w:cs="David" w:hint="cs"/>
                <w:sz w:val="22"/>
                <w:szCs w:val="22"/>
                <w:rtl/>
                <w:lang w:eastAsia="he-IL"/>
              </w:rPr>
              <w:t>הצגת הבדיקות הנדרשות</w:t>
            </w:r>
          </w:p>
        </w:tc>
        <w:tc>
          <w:tcPr>
            <w:tcW w:w="1135" w:type="dxa"/>
          </w:tcPr>
          <w:p w14:paraId="2E59E693" w14:textId="3C47B685" w:rsidR="00AA613D" w:rsidRPr="004A49EA" w:rsidRDefault="00AA613D" w:rsidP="005B392E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4A49EA">
              <w:rPr>
                <w:rFonts w:cs="David" w:hint="cs"/>
                <w:sz w:val="22"/>
                <w:szCs w:val="22"/>
                <w:rtl/>
                <w:lang w:eastAsia="he-IL"/>
              </w:rPr>
              <w:t>טבלת</w:t>
            </w:r>
            <w:ins w:id="179" w:author="Sagie, Guy" w:date="2014-10-18T22:05:00Z">
              <w:r w:rsidR="004D525D">
                <w:rPr>
                  <w:rFonts w:cs="David" w:hint="cs"/>
                  <w:sz w:val="22"/>
                  <w:szCs w:val="22"/>
                  <w:rtl/>
                  <w:lang w:eastAsia="he-IL"/>
                </w:rPr>
                <w:t>גורמי סיכון</w:t>
              </w:r>
            </w:ins>
            <w:del w:id="180" w:author="Sagie, Guy" w:date="2014-10-18T22:05:00Z">
              <w:r w:rsidRPr="004A49EA" w:rsidDel="004D525D">
                <w:rPr>
                  <w:rFonts w:cs="David" w:hint="cs"/>
                  <w:sz w:val="22"/>
                  <w:szCs w:val="22"/>
                  <w:rtl/>
                  <w:lang w:eastAsia="he-IL"/>
                </w:rPr>
                <w:delText xml:space="preserve"> </w:delText>
              </w:r>
              <w:commentRangeStart w:id="181"/>
              <w:r w:rsidR="005B392E" w:rsidDel="004D525D">
                <w:rPr>
                  <w:rFonts w:cs="David" w:hint="cs"/>
                  <w:sz w:val="22"/>
                  <w:szCs w:val="22"/>
                  <w:rtl/>
                  <w:lang w:eastAsia="he-IL"/>
                </w:rPr>
                <w:delText>חומרים</w:delText>
              </w:r>
            </w:del>
            <w:commentRangeEnd w:id="181"/>
            <w:r w:rsidR="004D525D">
              <w:rPr>
                <w:rStyle w:val="CommentReference"/>
                <w:rtl/>
              </w:rPr>
              <w:commentReference w:id="181"/>
            </w:r>
            <w:del w:id="182" w:author="Sagie, Guy" w:date="2014-10-18T22:05:00Z">
              <w:r w:rsidR="005B392E" w:rsidDel="004D525D">
                <w:rPr>
                  <w:rFonts w:cs="David" w:hint="cs"/>
                  <w:sz w:val="22"/>
                  <w:szCs w:val="22"/>
                  <w:rtl/>
                  <w:lang w:eastAsia="he-IL"/>
                </w:rPr>
                <w:delText xml:space="preserve"> </w:delText>
              </w:r>
              <w:r w:rsidRPr="004A49EA" w:rsidDel="004D525D">
                <w:rPr>
                  <w:rFonts w:cs="David" w:hint="cs"/>
                  <w:sz w:val="22"/>
                  <w:szCs w:val="22"/>
                  <w:rtl/>
                  <w:lang w:eastAsia="he-IL"/>
                </w:rPr>
                <w:delText>מזיקים</w:delText>
              </w:r>
            </w:del>
          </w:p>
        </w:tc>
        <w:tc>
          <w:tcPr>
            <w:tcW w:w="851" w:type="dxa"/>
          </w:tcPr>
          <w:p w14:paraId="2E59E694" w14:textId="77777777" w:rsidR="00AA613D" w:rsidRPr="004A49EA" w:rsidRDefault="00AA613D" w:rsidP="00AA613D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992" w:type="dxa"/>
          </w:tcPr>
          <w:p w14:paraId="2E59E695" w14:textId="77777777" w:rsidR="00AA613D" w:rsidRPr="004A49EA" w:rsidRDefault="00AA613D" w:rsidP="00AA613D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עד 500 תווים</w:t>
            </w:r>
          </w:p>
        </w:tc>
        <w:tc>
          <w:tcPr>
            <w:tcW w:w="1843" w:type="dxa"/>
          </w:tcPr>
          <w:p w14:paraId="2E59E696" w14:textId="77777777" w:rsidR="00AA613D" w:rsidRPr="004A49EA" w:rsidRDefault="00AA613D" w:rsidP="00AA613D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4A49EA">
              <w:rPr>
                <w:rFonts w:cs="David" w:hint="cs"/>
                <w:sz w:val="22"/>
                <w:szCs w:val="22"/>
                <w:rtl/>
                <w:lang w:eastAsia="he-IL"/>
              </w:rPr>
              <w:t>הצגת רשימת הבדיקות הנדרשות ע"פ הגורם המזיק שהוזן בשורה</w:t>
            </w:r>
          </w:p>
        </w:tc>
        <w:tc>
          <w:tcPr>
            <w:tcW w:w="709" w:type="dxa"/>
          </w:tcPr>
          <w:p w14:paraId="2E59E697" w14:textId="77777777" w:rsidR="00AA613D" w:rsidRPr="004A49EA" w:rsidRDefault="00AA613D" w:rsidP="00AA613D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8</w:t>
            </w:r>
          </w:p>
        </w:tc>
      </w:tr>
      <w:tr w:rsidR="00AA613D" w:rsidRPr="004A49EA" w14:paraId="2E59E6A3" w14:textId="77777777" w:rsidTr="00220918">
        <w:tc>
          <w:tcPr>
            <w:tcW w:w="1134" w:type="dxa"/>
          </w:tcPr>
          <w:p w14:paraId="2E59E699" w14:textId="77777777" w:rsidR="00AA613D" w:rsidRPr="004A49EA" w:rsidRDefault="00AA613D" w:rsidP="00AA613D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4A49EA">
              <w:rPr>
                <w:rFonts w:cs="David" w:hint="cs"/>
                <w:sz w:val="22"/>
                <w:szCs w:val="22"/>
                <w:rtl/>
                <w:lang w:eastAsia="he-IL"/>
              </w:rPr>
              <w:t>אישור הכשירות</w:t>
            </w:r>
          </w:p>
        </w:tc>
        <w:tc>
          <w:tcPr>
            <w:tcW w:w="992" w:type="dxa"/>
          </w:tcPr>
          <w:p w14:paraId="2E59E69A" w14:textId="77777777" w:rsidR="00AA613D" w:rsidRPr="004A49EA" w:rsidRDefault="00AA613D" w:rsidP="00AA613D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 xml:space="preserve">שדה </w:t>
            </w:r>
            <w:r>
              <w:rPr>
                <w:rFonts w:cs="David" w:hint="cs"/>
                <w:sz w:val="22"/>
                <w:szCs w:val="22"/>
                <w:lang w:eastAsia="he-IL"/>
              </w:rPr>
              <w:t>C</w:t>
            </w:r>
            <w:r>
              <w:rPr>
                <w:rFonts w:cs="David"/>
                <w:sz w:val="22"/>
                <w:szCs w:val="22"/>
                <w:lang w:eastAsia="he-IL"/>
              </w:rPr>
              <w:t>ombo</w:t>
            </w:r>
          </w:p>
        </w:tc>
        <w:tc>
          <w:tcPr>
            <w:tcW w:w="709" w:type="dxa"/>
          </w:tcPr>
          <w:p w14:paraId="2E59E69B" w14:textId="77777777" w:rsidR="00AA613D" w:rsidRPr="004A49EA" w:rsidRDefault="00AA613D" w:rsidP="00AA613D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ר</w:t>
            </w:r>
          </w:p>
        </w:tc>
        <w:tc>
          <w:tcPr>
            <w:tcW w:w="1558" w:type="dxa"/>
          </w:tcPr>
          <w:p w14:paraId="2E59E69C" w14:textId="77777777" w:rsidR="00AA613D" w:rsidRDefault="00AA613D" w:rsidP="00AA613D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 xml:space="preserve">מאפשר בחירה בודדת מתוך רשימה: </w:t>
            </w:r>
            <w:r w:rsidRPr="004A49EA">
              <w:rPr>
                <w:rFonts w:cs="David" w:hint="cs"/>
                <w:sz w:val="22"/>
                <w:szCs w:val="22"/>
                <w:rtl/>
                <w:lang w:eastAsia="he-IL"/>
              </w:rPr>
              <w:t xml:space="preserve"> כשי</w:t>
            </w: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ר/</w:t>
            </w:r>
            <w:r w:rsidRPr="004A49EA">
              <w:rPr>
                <w:rFonts w:cs="David" w:hint="cs"/>
                <w:sz w:val="22"/>
                <w:szCs w:val="22"/>
                <w:rtl/>
                <w:lang w:eastAsia="he-IL"/>
              </w:rPr>
              <w:t xml:space="preserve"> כשיר עם מגבלות</w:t>
            </w: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/</w:t>
            </w:r>
            <w:r w:rsidRPr="004A49EA">
              <w:rPr>
                <w:rFonts w:cs="David" w:hint="cs"/>
                <w:sz w:val="22"/>
                <w:szCs w:val="22"/>
                <w:rtl/>
                <w:lang w:eastAsia="he-IL"/>
              </w:rPr>
              <w:t>לא כשיר</w:t>
            </w:r>
            <w:r>
              <w:rPr>
                <w:rFonts w:cs="David" w:hint="cs"/>
                <w:sz w:val="22"/>
                <w:szCs w:val="22"/>
                <w:rtl/>
                <w:lang w:eastAsia="he-IL"/>
              </w:rPr>
              <w:t xml:space="preserve">. </w:t>
            </w:r>
          </w:p>
          <w:p w14:paraId="2E59E69D" w14:textId="77777777" w:rsidR="00AA613D" w:rsidRPr="004A49EA" w:rsidRDefault="00AA613D" w:rsidP="00AA613D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1135" w:type="dxa"/>
          </w:tcPr>
          <w:p w14:paraId="2E59E69E" w14:textId="77777777" w:rsidR="00AA613D" w:rsidRPr="004A49EA" w:rsidRDefault="00AA613D" w:rsidP="00AA613D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851" w:type="dxa"/>
          </w:tcPr>
          <w:p w14:paraId="2E59E69F" w14:textId="77777777" w:rsidR="00AA613D" w:rsidRPr="004A49EA" w:rsidRDefault="00AA613D" w:rsidP="00AA613D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992" w:type="dxa"/>
          </w:tcPr>
          <w:p w14:paraId="2E59E6A0" w14:textId="77777777" w:rsidR="00AA613D" w:rsidRPr="004A49EA" w:rsidRDefault="00AA613D" w:rsidP="00AA613D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4A49EA">
              <w:rPr>
                <w:rFonts w:cs="David" w:hint="cs"/>
                <w:sz w:val="22"/>
                <w:szCs w:val="22"/>
                <w:rtl/>
                <w:lang w:eastAsia="he-IL"/>
              </w:rPr>
              <w:t>עד 30 תווים</w:t>
            </w:r>
          </w:p>
        </w:tc>
        <w:tc>
          <w:tcPr>
            <w:tcW w:w="1843" w:type="dxa"/>
          </w:tcPr>
          <w:p w14:paraId="2E59E6A1" w14:textId="77777777" w:rsidR="00AA613D" w:rsidRPr="004A49EA" w:rsidRDefault="00AA613D" w:rsidP="00AA613D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709" w:type="dxa"/>
          </w:tcPr>
          <w:p w14:paraId="2E59E6A2" w14:textId="77777777" w:rsidR="00AA613D" w:rsidRPr="004A49EA" w:rsidRDefault="00AA613D" w:rsidP="00AA613D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9</w:t>
            </w:r>
          </w:p>
        </w:tc>
      </w:tr>
      <w:tr w:rsidR="00AA613D" w:rsidRPr="004A49EA" w14:paraId="2E59E6AE" w14:textId="77777777" w:rsidTr="00220918">
        <w:tc>
          <w:tcPr>
            <w:tcW w:w="1134" w:type="dxa"/>
          </w:tcPr>
          <w:p w14:paraId="2E59E6A4" w14:textId="77777777" w:rsidR="00AA613D" w:rsidRPr="004A49EA" w:rsidRDefault="00AA613D" w:rsidP="00AA613D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4A49EA">
              <w:rPr>
                <w:rFonts w:cs="David" w:hint="cs"/>
                <w:sz w:val="22"/>
                <w:szCs w:val="22"/>
                <w:rtl/>
                <w:lang w:eastAsia="he-IL"/>
              </w:rPr>
              <w:t>ת.תוקף האישור</w:t>
            </w:r>
          </w:p>
        </w:tc>
        <w:tc>
          <w:tcPr>
            <w:tcW w:w="992" w:type="dxa"/>
          </w:tcPr>
          <w:p w14:paraId="2E59E6A5" w14:textId="77777777" w:rsidR="00AA613D" w:rsidRPr="004A49EA" w:rsidRDefault="00AA613D" w:rsidP="00AA613D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4A49EA">
              <w:rPr>
                <w:rFonts w:cs="David" w:hint="cs"/>
                <w:sz w:val="22"/>
                <w:szCs w:val="22"/>
                <w:rtl/>
                <w:lang w:eastAsia="he-IL"/>
              </w:rPr>
              <w:t>תאריך</w:t>
            </w:r>
          </w:p>
        </w:tc>
        <w:tc>
          <w:tcPr>
            <w:tcW w:w="709" w:type="dxa"/>
          </w:tcPr>
          <w:p w14:paraId="2E59E6A6" w14:textId="77777777" w:rsidR="00AA613D" w:rsidRPr="004A49EA" w:rsidRDefault="00AA613D" w:rsidP="00AA613D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ר</w:t>
            </w:r>
          </w:p>
        </w:tc>
        <w:tc>
          <w:tcPr>
            <w:tcW w:w="1558" w:type="dxa"/>
          </w:tcPr>
          <w:p w14:paraId="2E59E6A7" w14:textId="060676C5" w:rsidR="00AA613D" w:rsidRDefault="00AA613D" w:rsidP="00AA613D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4A49EA">
              <w:rPr>
                <w:rFonts w:cs="David" w:hint="cs"/>
                <w:sz w:val="22"/>
                <w:szCs w:val="22"/>
                <w:rtl/>
                <w:lang w:eastAsia="he-IL"/>
              </w:rPr>
              <w:t xml:space="preserve">תאריך תחילת תוקף האישור לגורם </w:t>
            </w:r>
            <w:commentRangeStart w:id="183"/>
            <w:ins w:id="184" w:author="Sagie, Guy" w:date="2014-10-18T22:04:00Z">
              <w:r w:rsidR="004D525D">
                <w:rPr>
                  <w:rFonts w:cs="David" w:hint="cs"/>
                  <w:sz w:val="22"/>
                  <w:szCs w:val="22"/>
                  <w:rtl/>
                  <w:lang w:eastAsia="he-IL"/>
                </w:rPr>
                <w:t>ה</w:t>
              </w:r>
              <w:r w:rsidR="007D3454">
                <w:rPr>
                  <w:rFonts w:cs="David" w:hint="cs"/>
                  <w:sz w:val="22"/>
                  <w:szCs w:val="22"/>
                  <w:rtl/>
                  <w:lang w:eastAsia="he-IL"/>
                </w:rPr>
                <w:t>ס</w:t>
              </w:r>
            </w:ins>
            <w:ins w:id="185" w:author="Sagie, Guy" w:date="2014-10-19T09:54:00Z">
              <w:r w:rsidR="007D3454">
                <w:rPr>
                  <w:rFonts w:cs="David" w:hint="cs"/>
                  <w:sz w:val="22"/>
                  <w:szCs w:val="22"/>
                  <w:rtl/>
                  <w:lang w:eastAsia="he-IL"/>
                </w:rPr>
                <w:t>י</w:t>
              </w:r>
            </w:ins>
            <w:ins w:id="186" w:author="Sagie, Guy" w:date="2014-10-18T22:04:00Z">
              <w:r w:rsidR="007D3454">
                <w:rPr>
                  <w:rFonts w:cs="David" w:hint="cs"/>
                  <w:sz w:val="22"/>
                  <w:szCs w:val="22"/>
                  <w:rtl/>
                  <w:lang w:eastAsia="he-IL"/>
                </w:rPr>
                <w:t>כ</w:t>
              </w:r>
              <w:r w:rsidR="004D525D">
                <w:rPr>
                  <w:rFonts w:cs="David" w:hint="cs"/>
                  <w:sz w:val="22"/>
                  <w:szCs w:val="22"/>
                  <w:rtl/>
                  <w:lang w:eastAsia="he-IL"/>
                </w:rPr>
                <w:t>ון</w:t>
              </w:r>
            </w:ins>
            <w:del w:id="187" w:author="Sagie, Guy" w:date="2014-10-18T22:04:00Z">
              <w:r w:rsidRPr="004A49EA" w:rsidDel="004D525D">
                <w:rPr>
                  <w:rFonts w:cs="David" w:hint="cs"/>
                  <w:sz w:val="22"/>
                  <w:szCs w:val="22"/>
                  <w:rtl/>
                  <w:lang w:eastAsia="he-IL"/>
                </w:rPr>
                <w:delText>המזיק</w:delText>
              </w:r>
            </w:del>
            <w:commentRangeEnd w:id="183"/>
            <w:r w:rsidR="004D525D">
              <w:rPr>
                <w:rStyle w:val="CommentReference"/>
                <w:rtl/>
              </w:rPr>
              <w:commentReference w:id="183"/>
            </w: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.</w:t>
            </w:r>
          </w:p>
          <w:p w14:paraId="2E59E6A8" w14:textId="77777777" w:rsidR="00AA613D" w:rsidRPr="004A49EA" w:rsidRDefault="00AA613D" w:rsidP="00AA613D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השדה ייחסם במידה והמטופל אינו כשיר לחשיפה לגורם.</w:t>
            </w:r>
          </w:p>
        </w:tc>
        <w:tc>
          <w:tcPr>
            <w:tcW w:w="1135" w:type="dxa"/>
          </w:tcPr>
          <w:p w14:paraId="2E59E6A9" w14:textId="77777777" w:rsidR="00AA613D" w:rsidRPr="004A49EA" w:rsidRDefault="00AA613D" w:rsidP="00AA613D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851" w:type="dxa"/>
          </w:tcPr>
          <w:p w14:paraId="2E59E6AA" w14:textId="65137409" w:rsidR="00AA613D" w:rsidRPr="004A49EA" w:rsidRDefault="00F4795B" w:rsidP="00AA613D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commentRangeStart w:id="188"/>
            <w:ins w:id="189" w:author="Sagie, Guy" w:date="2015-01-29T16:01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>תאריך המפגש המוזן במסך פרטי מפג</w:t>
              </w:r>
            </w:ins>
            <w:commentRangeEnd w:id="188"/>
            <w:ins w:id="190" w:author="Sagie, Guy" w:date="2015-01-29T16:02:00Z">
              <w:r>
                <w:rPr>
                  <w:rStyle w:val="CommentReference"/>
                  <w:rtl/>
                </w:rPr>
                <w:commentReference w:id="188"/>
              </w:r>
            </w:ins>
            <w:ins w:id="191" w:author="Sagie, Guy" w:date="2015-01-29T16:01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>ש</w:t>
              </w:r>
            </w:ins>
          </w:p>
        </w:tc>
        <w:tc>
          <w:tcPr>
            <w:tcW w:w="992" w:type="dxa"/>
          </w:tcPr>
          <w:p w14:paraId="2E59E6AB" w14:textId="77777777" w:rsidR="00AA613D" w:rsidRPr="004A49EA" w:rsidRDefault="00AA613D" w:rsidP="00AA613D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4A49EA">
              <w:rPr>
                <w:rFonts w:cs="David" w:hint="cs"/>
                <w:sz w:val="22"/>
                <w:szCs w:val="22"/>
                <w:rtl/>
                <w:lang w:eastAsia="he-IL"/>
              </w:rPr>
              <w:t xml:space="preserve">פורמט </w:t>
            </w:r>
            <w:r w:rsidRPr="004A49EA">
              <w:rPr>
                <w:rFonts w:cs="David"/>
                <w:rtl/>
              </w:rPr>
              <w:t xml:space="preserve"> </w:t>
            </w:r>
            <w:r w:rsidRPr="004A49EA">
              <w:rPr>
                <w:rFonts w:cs="David"/>
                <w:sz w:val="20"/>
                <w:szCs w:val="20"/>
                <w:lang w:eastAsia="he-IL"/>
              </w:rPr>
              <w:t>DD.MM.YYYY</w:t>
            </w:r>
          </w:p>
        </w:tc>
        <w:tc>
          <w:tcPr>
            <w:tcW w:w="1843" w:type="dxa"/>
          </w:tcPr>
          <w:p w14:paraId="2E59E6AC" w14:textId="77777777" w:rsidR="00AA613D" w:rsidRPr="004A49EA" w:rsidRDefault="00AA613D" w:rsidP="00AA613D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 xml:space="preserve">בעת הזנת תאריך בשדה תחול חובת הזנה לשדות </w:t>
            </w:r>
            <w:r w:rsidRPr="004A49EA">
              <w:rPr>
                <w:rFonts w:cs="David" w:hint="cs"/>
                <w:sz w:val="22"/>
                <w:szCs w:val="22"/>
                <w:rtl/>
                <w:lang w:eastAsia="he-IL"/>
              </w:rPr>
              <w:t xml:space="preserve"> ס.תוקף האישור</w:t>
            </w:r>
            <w:r>
              <w:rPr>
                <w:rFonts w:cs="David" w:hint="cs"/>
                <w:sz w:val="22"/>
                <w:szCs w:val="22"/>
                <w:rtl/>
                <w:lang w:eastAsia="he-IL"/>
              </w:rPr>
              <w:t xml:space="preserve"> ואישור הכשירות.</w:t>
            </w:r>
          </w:p>
        </w:tc>
        <w:tc>
          <w:tcPr>
            <w:tcW w:w="709" w:type="dxa"/>
          </w:tcPr>
          <w:p w14:paraId="2E59E6AD" w14:textId="77777777" w:rsidR="00AA613D" w:rsidRPr="004A49EA" w:rsidRDefault="00AA613D" w:rsidP="00AA613D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10</w:t>
            </w:r>
          </w:p>
        </w:tc>
      </w:tr>
      <w:tr w:rsidR="00AA613D" w:rsidRPr="004A49EA" w14:paraId="2E59E6B9" w14:textId="77777777" w:rsidTr="00220918">
        <w:tc>
          <w:tcPr>
            <w:tcW w:w="1134" w:type="dxa"/>
          </w:tcPr>
          <w:p w14:paraId="2E59E6AF" w14:textId="77777777" w:rsidR="00AA613D" w:rsidRPr="004A49EA" w:rsidRDefault="00AA613D" w:rsidP="00AA613D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4A49EA">
              <w:rPr>
                <w:rFonts w:cs="David" w:hint="cs"/>
                <w:sz w:val="22"/>
                <w:szCs w:val="22"/>
                <w:rtl/>
                <w:lang w:eastAsia="he-IL"/>
              </w:rPr>
              <w:t>ס.תוקף האישור</w:t>
            </w:r>
          </w:p>
        </w:tc>
        <w:tc>
          <w:tcPr>
            <w:tcW w:w="992" w:type="dxa"/>
          </w:tcPr>
          <w:p w14:paraId="2E59E6B0" w14:textId="77777777" w:rsidR="00AA613D" w:rsidRPr="004A49EA" w:rsidRDefault="00AA613D" w:rsidP="00AA613D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4A49EA">
              <w:rPr>
                <w:rFonts w:cs="David" w:hint="cs"/>
                <w:sz w:val="22"/>
                <w:szCs w:val="22"/>
                <w:rtl/>
                <w:lang w:eastAsia="he-IL"/>
              </w:rPr>
              <w:t>תאריך</w:t>
            </w:r>
          </w:p>
        </w:tc>
        <w:tc>
          <w:tcPr>
            <w:tcW w:w="709" w:type="dxa"/>
          </w:tcPr>
          <w:p w14:paraId="2E59E6B1" w14:textId="77777777" w:rsidR="00AA613D" w:rsidRPr="004A49EA" w:rsidRDefault="00AA613D" w:rsidP="00AA613D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ר</w:t>
            </w:r>
          </w:p>
        </w:tc>
        <w:tc>
          <w:tcPr>
            <w:tcW w:w="1558" w:type="dxa"/>
          </w:tcPr>
          <w:p w14:paraId="2E59E6B2" w14:textId="3A7AC15B" w:rsidR="00AA613D" w:rsidRDefault="00AA613D" w:rsidP="00AA613D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4A49EA">
              <w:rPr>
                <w:rFonts w:cs="David" w:hint="cs"/>
                <w:sz w:val="22"/>
                <w:szCs w:val="22"/>
                <w:rtl/>
                <w:lang w:eastAsia="he-IL"/>
              </w:rPr>
              <w:t>תאריך סיום תוקף האישור לגורם ה</w:t>
            </w:r>
            <w:ins w:id="192" w:author="Sagie, Guy" w:date="2014-10-18T22:04:00Z">
              <w:r w:rsidR="004D525D">
                <w:rPr>
                  <w:rFonts w:cs="David" w:hint="cs"/>
                  <w:sz w:val="22"/>
                  <w:szCs w:val="22"/>
                  <w:rtl/>
                  <w:lang w:eastAsia="he-IL"/>
                </w:rPr>
                <w:t xml:space="preserve">סיכון </w:t>
              </w:r>
            </w:ins>
            <w:commentRangeStart w:id="193"/>
            <w:del w:id="194" w:author="Sagie, Guy" w:date="2014-10-18T22:04:00Z">
              <w:r w:rsidRPr="004A49EA" w:rsidDel="004D525D">
                <w:rPr>
                  <w:rFonts w:cs="David" w:hint="cs"/>
                  <w:sz w:val="22"/>
                  <w:szCs w:val="22"/>
                  <w:rtl/>
                  <w:lang w:eastAsia="he-IL"/>
                </w:rPr>
                <w:delText>מזיק</w:delText>
              </w:r>
            </w:del>
            <w:commentRangeEnd w:id="193"/>
            <w:r w:rsidR="004D525D">
              <w:rPr>
                <w:rStyle w:val="CommentReference"/>
                <w:rtl/>
              </w:rPr>
              <w:commentReference w:id="193"/>
            </w: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.</w:t>
            </w:r>
          </w:p>
          <w:p w14:paraId="2E59E6B3" w14:textId="2B1ABCBC" w:rsidR="00AA613D" w:rsidRPr="004A49EA" w:rsidRDefault="00AA613D" w:rsidP="000A3952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 xml:space="preserve">השדה ייחסם במידה והמטופל אינו כשיר לחשיפה לגורם </w:t>
            </w:r>
            <w:commentRangeStart w:id="195"/>
            <w:del w:id="196" w:author="Sagie, Guy" w:date="2014-11-23T10:31:00Z">
              <w:r w:rsidDel="000A3952">
                <w:rPr>
                  <w:rFonts w:cs="David" w:hint="cs"/>
                  <w:sz w:val="22"/>
                  <w:szCs w:val="22"/>
                  <w:rtl/>
                  <w:lang w:eastAsia="he-IL"/>
                </w:rPr>
                <w:delText>או</w:delText>
              </w:r>
            </w:del>
            <w:commentRangeEnd w:id="195"/>
            <w:r w:rsidR="000A3952">
              <w:rPr>
                <w:rStyle w:val="CommentReference"/>
                <w:rtl/>
              </w:rPr>
              <w:commentReference w:id="195"/>
            </w:r>
            <w:del w:id="197" w:author="Sagie, Guy" w:date="2014-11-23T10:31:00Z">
              <w:r w:rsidDel="000A3952">
                <w:rPr>
                  <w:rFonts w:cs="David" w:hint="cs"/>
                  <w:sz w:val="22"/>
                  <w:szCs w:val="22"/>
                  <w:rtl/>
                  <w:lang w:eastAsia="he-IL"/>
                </w:rPr>
                <w:delText xml:space="preserve"> בעת  סימון שדה "קבוע".</w:delText>
              </w:r>
            </w:del>
          </w:p>
        </w:tc>
        <w:tc>
          <w:tcPr>
            <w:tcW w:w="1135" w:type="dxa"/>
          </w:tcPr>
          <w:p w14:paraId="2E59E6B4" w14:textId="77777777" w:rsidR="00AA613D" w:rsidRPr="004A49EA" w:rsidRDefault="00AA613D" w:rsidP="00AA613D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851" w:type="dxa"/>
          </w:tcPr>
          <w:p w14:paraId="2E59E6B5" w14:textId="77777777" w:rsidR="00AA613D" w:rsidRPr="004A49EA" w:rsidRDefault="00AA613D" w:rsidP="00AA613D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992" w:type="dxa"/>
          </w:tcPr>
          <w:p w14:paraId="2E59E6B6" w14:textId="77777777" w:rsidR="00AA613D" w:rsidRPr="004A49EA" w:rsidRDefault="00AA613D" w:rsidP="00AA613D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4A49EA">
              <w:rPr>
                <w:rFonts w:cs="David" w:hint="cs"/>
                <w:sz w:val="22"/>
                <w:szCs w:val="22"/>
                <w:rtl/>
                <w:lang w:eastAsia="he-IL"/>
              </w:rPr>
              <w:t xml:space="preserve">פורמט </w:t>
            </w:r>
            <w:r w:rsidRPr="004A49EA">
              <w:rPr>
                <w:rFonts w:cs="David"/>
                <w:rtl/>
              </w:rPr>
              <w:t xml:space="preserve"> </w:t>
            </w:r>
            <w:r w:rsidRPr="004A49EA">
              <w:rPr>
                <w:rFonts w:cs="David"/>
                <w:sz w:val="20"/>
                <w:szCs w:val="20"/>
                <w:lang w:eastAsia="he-IL"/>
              </w:rPr>
              <w:t>DD.MM.YYYY</w:t>
            </w:r>
          </w:p>
        </w:tc>
        <w:tc>
          <w:tcPr>
            <w:tcW w:w="1843" w:type="dxa"/>
          </w:tcPr>
          <w:p w14:paraId="2E59E6B7" w14:textId="77777777" w:rsidR="00AA613D" w:rsidRPr="004A49EA" w:rsidRDefault="00AA613D" w:rsidP="00AA613D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 xml:space="preserve">בעת הזנת תאריך בשדה תחול חובת הזנה לשדות </w:t>
            </w:r>
            <w:r w:rsidRPr="004A49EA">
              <w:rPr>
                <w:rFonts w:cs="David" w:hint="cs"/>
                <w:sz w:val="22"/>
                <w:szCs w:val="22"/>
                <w:rtl/>
                <w:lang w:eastAsia="he-IL"/>
              </w:rPr>
              <w:t xml:space="preserve"> </w:t>
            </w: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ת</w:t>
            </w:r>
            <w:r w:rsidRPr="004A49EA">
              <w:rPr>
                <w:rFonts w:cs="David" w:hint="cs"/>
                <w:sz w:val="22"/>
                <w:szCs w:val="22"/>
                <w:rtl/>
                <w:lang w:eastAsia="he-IL"/>
              </w:rPr>
              <w:t>.תוקף האישור</w:t>
            </w:r>
            <w:r>
              <w:rPr>
                <w:rFonts w:cs="David" w:hint="cs"/>
                <w:sz w:val="22"/>
                <w:szCs w:val="22"/>
                <w:rtl/>
                <w:lang w:eastAsia="he-IL"/>
              </w:rPr>
              <w:t xml:space="preserve"> ואישור הכשירות.</w:t>
            </w:r>
          </w:p>
        </w:tc>
        <w:tc>
          <w:tcPr>
            <w:tcW w:w="709" w:type="dxa"/>
          </w:tcPr>
          <w:p w14:paraId="2E59E6B8" w14:textId="77777777" w:rsidR="00AA613D" w:rsidRPr="004A49EA" w:rsidRDefault="00AA613D" w:rsidP="00AA613D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4A49EA">
              <w:rPr>
                <w:rFonts w:cs="David" w:hint="cs"/>
                <w:sz w:val="22"/>
                <w:szCs w:val="22"/>
                <w:rtl/>
                <w:lang w:eastAsia="he-IL"/>
              </w:rPr>
              <w:t>1</w:t>
            </w: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1</w:t>
            </w:r>
          </w:p>
        </w:tc>
      </w:tr>
      <w:tr w:rsidR="00AA613D" w:rsidRPr="004A49EA" w:rsidDel="000A3952" w14:paraId="2E59E6C6" w14:textId="6EE54B0E" w:rsidTr="00220918">
        <w:trPr>
          <w:del w:id="198" w:author="Sagie, Guy" w:date="2014-11-23T10:29:00Z"/>
        </w:trPr>
        <w:tc>
          <w:tcPr>
            <w:tcW w:w="1134" w:type="dxa"/>
          </w:tcPr>
          <w:p w14:paraId="2E59E6BA" w14:textId="672610E9" w:rsidR="00AA613D" w:rsidRPr="004A49EA" w:rsidDel="000A3952" w:rsidRDefault="00AA613D" w:rsidP="00AA613D">
            <w:pPr>
              <w:rPr>
                <w:del w:id="199" w:author="Sagie, Guy" w:date="2014-11-23T10:29:00Z"/>
                <w:rFonts w:cs="David"/>
                <w:sz w:val="22"/>
                <w:szCs w:val="22"/>
                <w:rtl/>
                <w:lang w:eastAsia="he-IL"/>
              </w:rPr>
            </w:pPr>
            <w:commentRangeStart w:id="200"/>
            <w:del w:id="201" w:author="Sagie, Guy" w:date="2014-11-23T10:29:00Z">
              <w:r w:rsidRPr="004A49EA" w:rsidDel="000A3952">
                <w:rPr>
                  <w:rFonts w:cs="David" w:hint="cs"/>
                  <w:sz w:val="22"/>
                  <w:szCs w:val="22"/>
                  <w:rtl/>
                  <w:lang w:eastAsia="he-IL"/>
                </w:rPr>
                <w:delText>קבוע</w:delText>
              </w:r>
            </w:del>
          </w:p>
        </w:tc>
        <w:tc>
          <w:tcPr>
            <w:tcW w:w="992" w:type="dxa"/>
          </w:tcPr>
          <w:p w14:paraId="2E59E6BB" w14:textId="1BED6C12" w:rsidR="00AA613D" w:rsidRPr="004A49EA" w:rsidDel="000A3952" w:rsidRDefault="00AA613D" w:rsidP="00AA613D">
            <w:pPr>
              <w:rPr>
                <w:del w:id="202" w:author="Sagie, Guy" w:date="2014-11-23T10:29:00Z"/>
                <w:rFonts w:cs="David"/>
                <w:sz w:val="22"/>
                <w:szCs w:val="22"/>
                <w:rtl/>
                <w:lang w:eastAsia="he-IL"/>
              </w:rPr>
            </w:pPr>
            <w:del w:id="203" w:author="Sagie, Guy" w:date="2014-11-23T10:29:00Z">
              <w:r w:rsidRPr="004A49EA" w:rsidDel="000A3952">
                <w:rPr>
                  <w:rFonts w:cs="David"/>
                  <w:sz w:val="22"/>
                  <w:szCs w:val="22"/>
                  <w:lang w:eastAsia="he-IL"/>
                </w:rPr>
                <w:delText>Check box</w:delText>
              </w:r>
            </w:del>
          </w:p>
        </w:tc>
        <w:tc>
          <w:tcPr>
            <w:tcW w:w="709" w:type="dxa"/>
          </w:tcPr>
          <w:p w14:paraId="2E59E6BC" w14:textId="05FA4215" w:rsidR="00AA613D" w:rsidRPr="004A49EA" w:rsidDel="000A3952" w:rsidRDefault="00AA613D" w:rsidP="00AA613D">
            <w:pPr>
              <w:rPr>
                <w:del w:id="204" w:author="Sagie, Guy" w:date="2014-11-23T10:29:00Z"/>
                <w:rFonts w:cs="David"/>
                <w:sz w:val="22"/>
                <w:szCs w:val="22"/>
                <w:rtl/>
                <w:lang w:eastAsia="he-IL"/>
              </w:rPr>
            </w:pPr>
            <w:del w:id="205" w:author="Sagie, Guy" w:date="2014-11-23T10:29:00Z">
              <w:r w:rsidRPr="004A49EA" w:rsidDel="000A3952">
                <w:rPr>
                  <w:rFonts w:cs="David" w:hint="cs"/>
                  <w:sz w:val="22"/>
                  <w:szCs w:val="22"/>
                  <w:rtl/>
                  <w:lang w:eastAsia="he-IL"/>
                </w:rPr>
                <w:delText>ר</w:delText>
              </w:r>
            </w:del>
          </w:p>
        </w:tc>
        <w:tc>
          <w:tcPr>
            <w:tcW w:w="1558" w:type="dxa"/>
          </w:tcPr>
          <w:p w14:paraId="2E59E6BD" w14:textId="63B43BBB" w:rsidR="00AA613D" w:rsidDel="000A3952" w:rsidRDefault="00AA613D" w:rsidP="00AA613D">
            <w:pPr>
              <w:rPr>
                <w:del w:id="206" w:author="Sagie, Guy" w:date="2014-11-23T10:29:00Z"/>
                <w:rFonts w:cs="David"/>
                <w:sz w:val="22"/>
                <w:szCs w:val="22"/>
                <w:rtl/>
                <w:lang w:eastAsia="he-IL"/>
              </w:rPr>
            </w:pPr>
            <w:del w:id="207" w:author="Sagie, Guy" w:date="2014-11-23T10:29:00Z">
              <w:r w:rsidRPr="004A49EA" w:rsidDel="000A3952">
                <w:rPr>
                  <w:rFonts w:cs="David" w:hint="cs"/>
                  <w:sz w:val="22"/>
                  <w:szCs w:val="22"/>
                  <w:rtl/>
                  <w:lang w:eastAsia="he-IL"/>
                </w:rPr>
                <w:delText xml:space="preserve">יסומן כאשר החשיפה לגורם </w:delText>
              </w:r>
              <w:commentRangeStart w:id="208"/>
              <w:r w:rsidRPr="004A49EA" w:rsidDel="000A3952">
                <w:rPr>
                  <w:rFonts w:cs="David" w:hint="cs"/>
                  <w:sz w:val="22"/>
                  <w:szCs w:val="22"/>
                  <w:rtl/>
                  <w:lang w:eastAsia="he-IL"/>
                </w:rPr>
                <w:delText>ה</w:delText>
              </w:r>
            </w:del>
            <w:del w:id="209" w:author="Sagie, Guy" w:date="2014-10-18T22:04:00Z">
              <w:r w:rsidRPr="004A49EA" w:rsidDel="004D525D">
                <w:rPr>
                  <w:rFonts w:cs="David" w:hint="cs"/>
                  <w:sz w:val="22"/>
                  <w:szCs w:val="22"/>
                  <w:rtl/>
                  <w:lang w:eastAsia="he-IL"/>
                </w:rPr>
                <w:delText>מזיק</w:delText>
              </w:r>
            </w:del>
            <w:commentRangeEnd w:id="208"/>
            <w:del w:id="210" w:author="Sagie, Guy" w:date="2014-11-23T10:29:00Z">
              <w:r w:rsidR="004D525D" w:rsidDel="000A3952">
                <w:rPr>
                  <w:rStyle w:val="CommentReference"/>
                  <w:rtl/>
                </w:rPr>
                <w:commentReference w:id="208"/>
              </w:r>
              <w:r w:rsidRPr="004A49EA" w:rsidDel="000A3952">
                <w:rPr>
                  <w:rFonts w:cs="David" w:hint="cs"/>
                  <w:sz w:val="22"/>
                  <w:szCs w:val="22"/>
                  <w:rtl/>
                  <w:lang w:eastAsia="he-IL"/>
                </w:rPr>
                <w:delText xml:space="preserve"> הינה קבועה, כלומר ללא תוקף סיום.</w:delText>
              </w:r>
            </w:del>
          </w:p>
          <w:p w14:paraId="2E59E6BE" w14:textId="6BFD1C3F" w:rsidR="00AA613D" w:rsidRPr="004A49EA" w:rsidDel="000A3952" w:rsidRDefault="00AA613D" w:rsidP="00AA613D">
            <w:pPr>
              <w:rPr>
                <w:del w:id="211" w:author="Sagie, Guy" w:date="2014-11-23T10:29:00Z"/>
                <w:rFonts w:cs="David"/>
                <w:sz w:val="22"/>
                <w:szCs w:val="22"/>
                <w:rtl/>
                <w:lang w:eastAsia="he-IL"/>
              </w:rPr>
            </w:pPr>
            <w:del w:id="212" w:author="Sagie, Guy" w:date="2014-11-23T10:29:00Z">
              <w:r w:rsidDel="000A3952">
                <w:rPr>
                  <w:rFonts w:cs="David" w:hint="cs"/>
                  <w:sz w:val="22"/>
                  <w:szCs w:val="22"/>
                  <w:rtl/>
                  <w:lang w:eastAsia="he-IL"/>
                </w:rPr>
                <w:delText>השדה ייחסם במידה והמטופל אינו כשיר לחשיפה לגורם.</w:delText>
              </w:r>
            </w:del>
          </w:p>
        </w:tc>
        <w:tc>
          <w:tcPr>
            <w:tcW w:w="1135" w:type="dxa"/>
          </w:tcPr>
          <w:p w14:paraId="2E59E6BF" w14:textId="68319D89" w:rsidR="00AA613D" w:rsidRPr="004A49EA" w:rsidDel="000A3952" w:rsidRDefault="00AA613D" w:rsidP="00AA613D">
            <w:pPr>
              <w:rPr>
                <w:del w:id="213" w:author="Sagie, Guy" w:date="2014-11-23T10:29:00Z"/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851" w:type="dxa"/>
          </w:tcPr>
          <w:p w14:paraId="2E59E6C0" w14:textId="02953A27" w:rsidR="00AA613D" w:rsidRPr="004A49EA" w:rsidDel="000A3952" w:rsidRDefault="00AA613D" w:rsidP="00AA613D">
            <w:pPr>
              <w:rPr>
                <w:del w:id="214" w:author="Sagie, Guy" w:date="2014-11-23T10:29:00Z"/>
                <w:rFonts w:cs="David"/>
                <w:sz w:val="22"/>
                <w:szCs w:val="22"/>
                <w:rtl/>
                <w:lang w:eastAsia="he-IL"/>
              </w:rPr>
            </w:pPr>
            <w:del w:id="215" w:author="Sagie, Guy" w:date="2014-11-23T10:29:00Z">
              <w:r w:rsidDel="000A3952">
                <w:rPr>
                  <w:rFonts w:cs="David" w:hint="cs"/>
                  <w:sz w:val="22"/>
                  <w:szCs w:val="22"/>
                  <w:rtl/>
                  <w:lang w:eastAsia="he-IL"/>
                </w:rPr>
                <w:delText>ריק</w:delText>
              </w:r>
            </w:del>
          </w:p>
        </w:tc>
        <w:tc>
          <w:tcPr>
            <w:tcW w:w="992" w:type="dxa"/>
          </w:tcPr>
          <w:p w14:paraId="2E59E6C1" w14:textId="287B2BE5" w:rsidR="00AA613D" w:rsidRPr="004A49EA" w:rsidDel="000A3952" w:rsidRDefault="00AA613D" w:rsidP="00AA613D">
            <w:pPr>
              <w:rPr>
                <w:del w:id="216" w:author="Sagie, Guy" w:date="2014-11-23T10:29:00Z"/>
                <w:rFonts w:cs="David"/>
                <w:sz w:val="22"/>
                <w:szCs w:val="22"/>
                <w:rtl/>
                <w:lang w:eastAsia="he-IL"/>
              </w:rPr>
            </w:pPr>
            <w:del w:id="217" w:author="Sagie, Guy" w:date="2014-11-23T10:29:00Z">
              <w:r w:rsidDel="000A3952">
                <w:rPr>
                  <w:rFonts w:cs="David" w:hint="cs"/>
                  <w:sz w:val="22"/>
                  <w:szCs w:val="22"/>
                  <w:rtl/>
                  <w:lang w:eastAsia="he-IL"/>
                </w:rPr>
                <w:delText>מסומן או ריק</w:delText>
              </w:r>
            </w:del>
          </w:p>
        </w:tc>
        <w:tc>
          <w:tcPr>
            <w:tcW w:w="1843" w:type="dxa"/>
          </w:tcPr>
          <w:p w14:paraId="2E59E6C2" w14:textId="47964B9F" w:rsidR="00AA613D" w:rsidDel="005E21FE" w:rsidRDefault="005B392E" w:rsidP="00AA613D">
            <w:pPr>
              <w:rPr>
                <w:del w:id="218" w:author="Sagie, Guy" w:date="2014-10-21T12:01:00Z"/>
                <w:rFonts w:ascii="Arial" w:hAnsi="Arial" w:cs="David"/>
                <w:color w:val="000000"/>
                <w:rtl/>
              </w:rPr>
            </w:pPr>
            <w:del w:id="219" w:author="Sagie, Guy" w:date="2014-11-23T10:29:00Z">
              <w:r w:rsidDel="000A3952">
                <w:rPr>
                  <w:rFonts w:cs="David" w:hint="cs"/>
                  <w:sz w:val="22"/>
                  <w:szCs w:val="22"/>
                  <w:rtl/>
                  <w:lang w:eastAsia="he-IL"/>
                </w:rPr>
                <w:delText xml:space="preserve">בעת סימון השדה, </w:delText>
              </w:r>
              <w:r w:rsidR="00AA613D" w:rsidDel="000A3952">
                <w:rPr>
                  <w:rFonts w:cs="David" w:hint="cs"/>
                  <w:sz w:val="22"/>
                  <w:szCs w:val="22"/>
                  <w:rtl/>
                  <w:lang w:eastAsia="he-IL"/>
                </w:rPr>
                <w:delText>שדה "ס.תוקף האישור" יחסם.</w:delText>
              </w:r>
            </w:del>
          </w:p>
          <w:p w14:paraId="2E59E6C3" w14:textId="6BDFF36B" w:rsidR="00AA613D" w:rsidDel="000A3952" w:rsidRDefault="00AA613D" w:rsidP="005E21FE">
            <w:pPr>
              <w:rPr>
                <w:del w:id="220" w:author="Sagie, Guy" w:date="2014-11-23T10:29:00Z"/>
                <w:rFonts w:ascii="Arial" w:hAnsi="Arial" w:cs="David"/>
                <w:color w:val="000000"/>
                <w:rtl/>
              </w:rPr>
            </w:pPr>
          </w:p>
          <w:p w14:paraId="2E59E6C4" w14:textId="4124F108" w:rsidR="00AA613D" w:rsidRPr="004A49EA" w:rsidDel="000A3952" w:rsidRDefault="00AA613D" w:rsidP="00AA613D">
            <w:pPr>
              <w:rPr>
                <w:del w:id="221" w:author="Sagie, Guy" w:date="2014-11-23T10:29:00Z"/>
                <w:rFonts w:cs="David"/>
                <w:sz w:val="22"/>
                <w:szCs w:val="22"/>
                <w:rtl/>
                <w:lang w:eastAsia="he-IL"/>
              </w:rPr>
            </w:pPr>
            <w:del w:id="222" w:author="Sagie, Guy" w:date="2014-11-23T10:29:00Z">
              <w:r w:rsidRPr="004A49EA" w:rsidDel="000A3952">
                <w:rPr>
                  <w:rFonts w:ascii="Arial" w:hAnsi="Arial" w:cs="David" w:hint="cs"/>
                  <w:color w:val="000000"/>
                  <w:rtl/>
                </w:rPr>
                <w:delText>הופעת</w:delText>
              </w:r>
              <w:r w:rsidRPr="004A49EA" w:rsidDel="000A3952">
                <w:rPr>
                  <w:rFonts w:ascii="Arial" w:hAnsi="Arial" w:cs="David"/>
                  <w:color w:val="000000"/>
                  <w:rtl/>
                </w:rPr>
                <w:delText xml:space="preserve"> מלל "קבוע"</w:delText>
              </w:r>
              <w:r w:rsidRPr="004A49EA" w:rsidDel="000A3952">
                <w:rPr>
                  <w:rFonts w:ascii="Arial" w:hAnsi="Arial" w:cs="David" w:hint="cs"/>
                  <w:color w:val="000000"/>
                  <w:rtl/>
                </w:rPr>
                <w:delText xml:space="preserve"> </w:delText>
              </w:r>
              <w:r w:rsidRPr="004A49EA" w:rsidDel="000A3952">
                <w:rPr>
                  <w:rFonts w:ascii="Arial" w:hAnsi="Arial" w:cs="David"/>
                  <w:color w:val="000000"/>
                  <w:rtl/>
                </w:rPr>
                <w:delText>ב</w:delText>
              </w:r>
              <w:r w:rsidRPr="004A49EA" w:rsidDel="000A3952">
                <w:rPr>
                  <w:rFonts w:ascii="Arial" w:hAnsi="Arial" w:cs="David" w:hint="cs"/>
                  <w:color w:val="000000"/>
                  <w:rtl/>
                </w:rPr>
                <w:delText xml:space="preserve">שדה </w:delText>
              </w:r>
              <w:r w:rsidRPr="004A49EA" w:rsidDel="000A3952">
                <w:rPr>
                  <w:rFonts w:ascii="Arial" w:hAnsi="Arial" w:cs="David"/>
                  <w:color w:val="000000"/>
                  <w:rtl/>
                </w:rPr>
                <w:delText>תאריך סיום תוקף</w:delText>
              </w:r>
              <w:r w:rsidDel="000A3952">
                <w:rPr>
                  <w:rFonts w:ascii="Arial" w:hAnsi="Arial" w:cs="David" w:hint="cs"/>
                  <w:color w:val="000000"/>
                  <w:rtl/>
                </w:rPr>
                <w:delText xml:space="preserve"> שבתדפיס.</w:delText>
              </w:r>
            </w:del>
          </w:p>
        </w:tc>
        <w:tc>
          <w:tcPr>
            <w:tcW w:w="709" w:type="dxa"/>
          </w:tcPr>
          <w:p w14:paraId="2E59E6C5" w14:textId="3C5047F5" w:rsidR="00AA613D" w:rsidRPr="004A49EA" w:rsidDel="000A3952" w:rsidRDefault="00AA613D" w:rsidP="00AA613D">
            <w:pPr>
              <w:rPr>
                <w:del w:id="223" w:author="Sagie, Guy" w:date="2014-11-23T10:29:00Z"/>
                <w:rFonts w:cs="David"/>
                <w:sz w:val="22"/>
                <w:szCs w:val="22"/>
                <w:rtl/>
                <w:lang w:eastAsia="he-IL"/>
              </w:rPr>
            </w:pPr>
            <w:del w:id="224" w:author="Sagie, Guy" w:date="2014-11-23T10:29:00Z">
              <w:r w:rsidRPr="004A49EA" w:rsidDel="000A3952">
                <w:rPr>
                  <w:rFonts w:cs="David" w:hint="cs"/>
                  <w:sz w:val="22"/>
                  <w:szCs w:val="22"/>
                  <w:rtl/>
                  <w:lang w:eastAsia="he-IL"/>
                </w:rPr>
                <w:delText>1</w:delText>
              </w:r>
              <w:r w:rsidDel="000A3952">
                <w:rPr>
                  <w:rFonts w:cs="David" w:hint="cs"/>
                  <w:sz w:val="22"/>
                  <w:szCs w:val="22"/>
                  <w:rtl/>
                  <w:lang w:eastAsia="he-IL"/>
                </w:rPr>
                <w:delText>2</w:delText>
              </w:r>
            </w:del>
            <w:commentRangeEnd w:id="200"/>
            <w:r w:rsidR="000A3952">
              <w:rPr>
                <w:rStyle w:val="CommentReference"/>
                <w:rtl/>
              </w:rPr>
              <w:commentReference w:id="200"/>
            </w:r>
          </w:p>
        </w:tc>
      </w:tr>
      <w:tr w:rsidR="00AA613D" w:rsidRPr="004A49EA" w14:paraId="2E59E6D0" w14:textId="77777777" w:rsidTr="00220918">
        <w:tc>
          <w:tcPr>
            <w:tcW w:w="1134" w:type="dxa"/>
          </w:tcPr>
          <w:p w14:paraId="2E59E6C7" w14:textId="77777777" w:rsidR="00AA613D" w:rsidRPr="004A49EA" w:rsidRDefault="00AA613D" w:rsidP="00AA613D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4A49EA">
              <w:rPr>
                <w:rFonts w:cs="David" w:hint="cs"/>
                <w:sz w:val="22"/>
                <w:szCs w:val="22"/>
                <w:rtl/>
                <w:lang w:eastAsia="he-IL"/>
              </w:rPr>
              <w:t>הערות מטפל</w:t>
            </w:r>
          </w:p>
        </w:tc>
        <w:tc>
          <w:tcPr>
            <w:tcW w:w="992" w:type="dxa"/>
          </w:tcPr>
          <w:p w14:paraId="2E59E6C8" w14:textId="77777777" w:rsidR="00AA613D" w:rsidRPr="004A49EA" w:rsidRDefault="00AA613D" w:rsidP="00AA613D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4A49EA">
              <w:rPr>
                <w:rFonts w:cs="David" w:hint="cs"/>
                <w:sz w:val="22"/>
                <w:szCs w:val="22"/>
                <w:rtl/>
                <w:lang w:eastAsia="he-IL"/>
              </w:rPr>
              <w:t xml:space="preserve">טקסט חופשי </w:t>
            </w:r>
          </w:p>
        </w:tc>
        <w:tc>
          <w:tcPr>
            <w:tcW w:w="709" w:type="dxa"/>
          </w:tcPr>
          <w:p w14:paraId="2E59E6C9" w14:textId="77777777" w:rsidR="00AA613D" w:rsidRPr="004A49EA" w:rsidRDefault="00AA613D" w:rsidP="00AA613D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4A49EA">
              <w:rPr>
                <w:rFonts w:cs="David" w:hint="cs"/>
                <w:sz w:val="22"/>
                <w:szCs w:val="22"/>
                <w:rtl/>
                <w:lang w:eastAsia="he-IL"/>
              </w:rPr>
              <w:t>ר</w:t>
            </w:r>
          </w:p>
        </w:tc>
        <w:tc>
          <w:tcPr>
            <w:tcW w:w="1558" w:type="dxa"/>
          </w:tcPr>
          <w:p w14:paraId="2E59E6CA" w14:textId="77777777" w:rsidR="00AA613D" w:rsidRPr="004A49EA" w:rsidRDefault="00AA613D" w:rsidP="00AA613D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הזנת טקסט חופשי של הבודק</w:t>
            </w:r>
          </w:p>
        </w:tc>
        <w:tc>
          <w:tcPr>
            <w:tcW w:w="1135" w:type="dxa"/>
          </w:tcPr>
          <w:p w14:paraId="2E59E6CB" w14:textId="77777777" w:rsidR="00AA613D" w:rsidRPr="004A49EA" w:rsidRDefault="00AA613D" w:rsidP="00AA613D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851" w:type="dxa"/>
          </w:tcPr>
          <w:p w14:paraId="2E59E6CC" w14:textId="77777777" w:rsidR="00AA613D" w:rsidRPr="004A49EA" w:rsidRDefault="00AA613D" w:rsidP="00AA613D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992" w:type="dxa"/>
          </w:tcPr>
          <w:p w14:paraId="2E59E6CD" w14:textId="77777777" w:rsidR="00AA613D" w:rsidRPr="004A49EA" w:rsidRDefault="00AA613D" w:rsidP="00AA613D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4A49EA">
              <w:rPr>
                <w:rFonts w:cs="David" w:hint="cs"/>
                <w:sz w:val="22"/>
                <w:szCs w:val="22"/>
                <w:rtl/>
                <w:lang w:eastAsia="he-IL"/>
              </w:rPr>
              <w:t>עד 70 תווים</w:t>
            </w:r>
          </w:p>
        </w:tc>
        <w:tc>
          <w:tcPr>
            <w:tcW w:w="1843" w:type="dxa"/>
          </w:tcPr>
          <w:p w14:paraId="2E59E6CE" w14:textId="77777777" w:rsidR="00AA613D" w:rsidRPr="004A49EA" w:rsidRDefault="00AA613D" w:rsidP="00AA613D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709" w:type="dxa"/>
          </w:tcPr>
          <w:p w14:paraId="2E59E6CF" w14:textId="77777777" w:rsidR="00AA613D" w:rsidRPr="004A49EA" w:rsidRDefault="00AA613D" w:rsidP="00AA613D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14</w:t>
            </w:r>
          </w:p>
        </w:tc>
      </w:tr>
      <w:tr w:rsidR="00AA613D" w:rsidRPr="004A49EA" w14:paraId="2E59E6DA" w14:textId="77777777" w:rsidTr="00220918">
        <w:tc>
          <w:tcPr>
            <w:tcW w:w="1134" w:type="dxa"/>
          </w:tcPr>
          <w:p w14:paraId="2E59E6D1" w14:textId="77777777" w:rsidR="00AA613D" w:rsidRPr="004A49EA" w:rsidRDefault="00AA613D" w:rsidP="00AA613D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ת.הבדיקה</w:t>
            </w:r>
            <w:r w:rsidRPr="004A49EA">
              <w:rPr>
                <w:rFonts w:cs="David" w:hint="cs"/>
                <w:sz w:val="22"/>
                <w:szCs w:val="22"/>
                <w:rtl/>
                <w:lang w:eastAsia="he-IL"/>
              </w:rPr>
              <w:t xml:space="preserve"> הבאה</w:t>
            </w:r>
          </w:p>
        </w:tc>
        <w:tc>
          <w:tcPr>
            <w:tcW w:w="992" w:type="dxa"/>
          </w:tcPr>
          <w:p w14:paraId="2E59E6D2" w14:textId="77777777" w:rsidR="00AA613D" w:rsidRPr="004A49EA" w:rsidRDefault="00AA613D" w:rsidP="00AA613D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4A49EA">
              <w:rPr>
                <w:rFonts w:cs="David" w:hint="cs"/>
                <w:sz w:val="22"/>
                <w:szCs w:val="22"/>
                <w:rtl/>
                <w:lang w:eastAsia="he-IL"/>
              </w:rPr>
              <w:t>תאריך</w:t>
            </w:r>
          </w:p>
        </w:tc>
        <w:tc>
          <w:tcPr>
            <w:tcW w:w="709" w:type="dxa"/>
          </w:tcPr>
          <w:p w14:paraId="2E59E6D3" w14:textId="77777777" w:rsidR="00AA613D" w:rsidRPr="004A49EA" w:rsidRDefault="00AA613D" w:rsidP="00AA613D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4A49EA">
              <w:rPr>
                <w:rFonts w:cs="David" w:hint="cs"/>
                <w:sz w:val="22"/>
                <w:szCs w:val="22"/>
                <w:rtl/>
                <w:lang w:eastAsia="he-IL"/>
              </w:rPr>
              <w:t>ר</w:t>
            </w:r>
          </w:p>
        </w:tc>
        <w:tc>
          <w:tcPr>
            <w:tcW w:w="1558" w:type="dxa"/>
          </w:tcPr>
          <w:p w14:paraId="2E59E6D4" w14:textId="77777777" w:rsidR="00AA613D" w:rsidRPr="004A49EA" w:rsidRDefault="00AA613D" w:rsidP="00AA613D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4A49EA">
              <w:rPr>
                <w:rFonts w:cs="David" w:hint="cs"/>
                <w:sz w:val="22"/>
                <w:szCs w:val="22"/>
                <w:rtl/>
                <w:lang w:eastAsia="he-IL"/>
              </w:rPr>
              <w:t xml:space="preserve">הצגת/קביעת תאריך הבדיקה הבאה </w:t>
            </w:r>
          </w:p>
        </w:tc>
        <w:tc>
          <w:tcPr>
            <w:tcW w:w="1135" w:type="dxa"/>
          </w:tcPr>
          <w:p w14:paraId="2E59E6D5" w14:textId="77777777" w:rsidR="00AA613D" w:rsidRPr="004A49EA" w:rsidRDefault="00AA613D" w:rsidP="00AA613D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851" w:type="dxa"/>
          </w:tcPr>
          <w:p w14:paraId="2E59E6D6" w14:textId="77777777" w:rsidR="00AA613D" w:rsidRPr="004A49EA" w:rsidRDefault="00AA613D" w:rsidP="00AA613D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992" w:type="dxa"/>
          </w:tcPr>
          <w:p w14:paraId="2E59E6D7" w14:textId="77777777" w:rsidR="00AA613D" w:rsidRPr="004A49EA" w:rsidRDefault="00AA613D" w:rsidP="00AA613D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4A49EA">
              <w:rPr>
                <w:rFonts w:cs="David" w:hint="cs"/>
                <w:sz w:val="22"/>
                <w:szCs w:val="22"/>
                <w:rtl/>
                <w:lang w:eastAsia="he-IL"/>
              </w:rPr>
              <w:t xml:space="preserve">פורמט </w:t>
            </w:r>
            <w:r w:rsidRPr="004A49EA">
              <w:rPr>
                <w:rFonts w:cs="David"/>
                <w:rtl/>
              </w:rPr>
              <w:t xml:space="preserve"> </w:t>
            </w:r>
            <w:r w:rsidRPr="004A49EA">
              <w:rPr>
                <w:rFonts w:cs="David"/>
                <w:sz w:val="20"/>
                <w:szCs w:val="20"/>
                <w:lang w:eastAsia="he-IL"/>
              </w:rPr>
              <w:t>DD.MM.YYYY</w:t>
            </w:r>
          </w:p>
        </w:tc>
        <w:tc>
          <w:tcPr>
            <w:tcW w:w="1843" w:type="dxa"/>
          </w:tcPr>
          <w:p w14:paraId="2E59E6D8" w14:textId="77777777" w:rsidR="00AA613D" w:rsidRPr="004A49EA" w:rsidRDefault="00AA613D" w:rsidP="00AA613D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709" w:type="dxa"/>
          </w:tcPr>
          <w:p w14:paraId="2E59E6D9" w14:textId="77777777" w:rsidR="00AA613D" w:rsidRPr="004A49EA" w:rsidRDefault="00AA613D" w:rsidP="00AA613D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15</w:t>
            </w:r>
          </w:p>
        </w:tc>
      </w:tr>
      <w:tr w:rsidR="006F1F36" w:rsidRPr="004A49EA" w14:paraId="22C41F51" w14:textId="77777777" w:rsidTr="00220918">
        <w:trPr>
          <w:ins w:id="225" w:author="Sagie, Guy" w:date="2014-10-21T16:20:00Z"/>
        </w:trPr>
        <w:tc>
          <w:tcPr>
            <w:tcW w:w="1134" w:type="dxa"/>
          </w:tcPr>
          <w:p w14:paraId="36EA24CA" w14:textId="58F23600" w:rsidR="006F1F36" w:rsidRDefault="006F1F36" w:rsidP="00AA613D">
            <w:pPr>
              <w:rPr>
                <w:ins w:id="226" w:author="Sagie, Guy" w:date="2014-10-21T16:20:00Z"/>
                <w:rFonts w:cs="David"/>
                <w:sz w:val="22"/>
                <w:szCs w:val="22"/>
                <w:rtl/>
                <w:lang w:eastAsia="he-IL"/>
              </w:rPr>
            </w:pPr>
            <w:commentRangeStart w:id="227"/>
            <w:ins w:id="228" w:author="Sagie, Guy" w:date="2014-10-21T16:20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>תיאור</w:t>
              </w:r>
            </w:ins>
          </w:p>
        </w:tc>
        <w:tc>
          <w:tcPr>
            <w:tcW w:w="992" w:type="dxa"/>
          </w:tcPr>
          <w:p w14:paraId="4F9231B9" w14:textId="5F0E7417" w:rsidR="006F1F36" w:rsidRPr="004A49EA" w:rsidRDefault="006F1F36" w:rsidP="00AA613D">
            <w:pPr>
              <w:rPr>
                <w:ins w:id="229" w:author="Sagie, Guy" w:date="2014-10-21T16:20:00Z"/>
                <w:rFonts w:cs="David"/>
                <w:sz w:val="22"/>
                <w:szCs w:val="22"/>
                <w:rtl/>
                <w:lang w:eastAsia="he-IL"/>
              </w:rPr>
            </w:pPr>
            <w:ins w:id="230" w:author="Sagie, Guy" w:date="2014-10-21T16:20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>טקסט</w:t>
              </w:r>
            </w:ins>
          </w:p>
        </w:tc>
        <w:tc>
          <w:tcPr>
            <w:tcW w:w="709" w:type="dxa"/>
          </w:tcPr>
          <w:p w14:paraId="368A65F7" w14:textId="48888B3E" w:rsidR="006F1F36" w:rsidRPr="004A49EA" w:rsidRDefault="006F1F36" w:rsidP="00AA613D">
            <w:pPr>
              <w:rPr>
                <w:ins w:id="231" w:author="Sagie, Guy" w:date="2014-10-21T16:20:00Z"/>
                <w:rFonts w:cs="David"/>
                <w:sz w:val="22"/>
                <w:szCs w:val="22"/>
                <w:rtl/>
                <w:lang w:eastAsia="he-IL"/>
              </w:rPr>
            </w:pPr>
            <w:ins w:id="232" w:author="Sagie, Guy" w:date="2014-10-21T16:21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>צ</w:t>
              </w:r>
            </w:ins>
          </w:p>
        </w:tc>
        <w:tc>
          <w:tcPr>
            <w:tcW w:w="1558" w:type="dxa"/>
          </w:tcPr>
          <w:p w14:paraId="767693D0" w14:textId="0CCD652E" w:rsidR="006F1F36" w:rsidRPr="004A49EA" w:rsidRDefault="006F1F36" w:rsidP="00AA613D">
            <w:pPr>
              <w:rPr>
                <w:ins w:id="233" w:author="Sagie, Guy" w:date="2014-10-21T16:20:00Z"/>
                <w:rFonts w:cs="David"/>
                <w:sz w:val="22"/>
                <w:szCs w:val="22"/>
                <w:rtl/>
                <w:lang w:eastAsia="he-IL"/>
              </w:rPr>
            </w:pPr>
            <w:ins w:id="234" w:author="Sagie, Guy" w:date="2014-10-21T16:21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 xml:space="preserve">הצגת הבדיקות הנדרשות </w:t>
              </w:r>
            </w:ins>
            <w:ins w:id="235" w:author="Sagie, Guy" w:date="2014-10-21T16:22:00Z">
              <w:r w:rsidR="001C66AC">
                <w:rPr>
                  <w:rFonts w:cs="David" w:hint="cs"/>
                  <w:sz w:val="22"/>
                  <w:szCs w:val="22"/>
                  <w:rtl/>
                  <w:lang w:eastAsia="he-IL"/>
                </w:rPr>
                <w:t>בחלון ב</w:t>
              </w:r>
            </w:ins>
            <w:ins w:id="236" w:author="Sagie, Guy" w:date="2015-02-16T10:08:00Z">
              <w:r w:rsidR="001C66AC">
                <w:rPr>
                  <w:rFonts w:cs="David" w:hint="cs"/>
                  <w:sz w:val="22"/>
                  <w:szCs w:val="22"/>
                  <w:rtl/>
                  <w:lang w:eastAsia="he-IL"/>
                </w:rPr>
                <w:t>ד</w:t>
              </w:r>
            </w:ins>
            <w:ins w:id="237" w:author="Sagie, Guy" w:date="2014-10-21T16:22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 xml:space="preserve">יקות נדרשות </w:t>
              </w:r>
            </w:ins>
          </w:p>
        </w:tc>
        <w:tc>
          <w:tcPr>
            <w:tcW w:w="1135" w:type="dxa"/>
          </w:tcPr>
          <w:p w14:paraId="3E117FA9" w14:textId="77777777" w:rsidR="006F1F36" w:rsidRPr="004A49EA" w:rsidRDefault="006F1F36" w:rsidP="00AA613D">
            <w:pPr>
              <w:rPr>
                <w:ins w:id="238" w:author="Sagie, Guy" w:date="2014-10-21T16:20:00Z"/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851" w:type="dxa"/>
          </w:tcPr>
          <w:p w14:paraId="405B3BDA" w14:textId="77777777" w:rsidR="006F1F36" w:rsidRPr="004A49EA" w:rsidRDefault="006F1F36" w:rsidP="00AA613D">
            <w:pPr>
              <w:rPr>
                <w:ins w:id="239" w:author="Sagie, Guy" w:date="2014-10-21T16:20:00Z"/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992" w:type="dxa"/>
          </w:tcPr>
          <w:p w14:paraId="071402A6" w14:textId="4240E485" w:rsidR="006F1F36" w:rsidRPr="004A49EA" w:rsidRDefault="006F1F36" w:rsidP="00AA613D">
            <w:pPr>
              <w:rPr>
                <w:ins w:id="240" w:author="Sagie, Guy" w:date="2014-10-21T16:20:00Z"/>
                <w:rFonts w:cs="David"/>
                <w:sz w:val="22"/>
                <w:szCs w:val="22"/>
                <w:rtl/>
                <w:lang w:eastAsia="he-IL"/>
              </w:rPr>
            </w:pPr>
            <w:ins w:id="241" w:author="Sagie, Guy" w:date="2014-10-21T16:21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>עד 500 תווים</w:t>
              </w:r>
            </w:ins>
          </w:p>
        </w:tc>
        <w:commentRangeEnd w:id="227"/>
        <w:tc>
          <w:tcPr>
            <w:tcW w:w="1843" w:type="dxa"/>
          </w:tcPr>
          <w:p w14:paraId="25B655BA" w14:textId="77777777" w:rsidR="006F1F36" w:rsidRPr="004A49EA" w:rsidRDefault="006F1F36" w:rsidP="00AA613D">
            <w:pPr>
              <w:rPr>
                <w:ins w:id="242" w:author="Sagie, Guy" w:date="2014-10-21T16:20:00Z"/>
                <w:rFonts w:cs="David"/>
                <w:sz w:val="22"/>
                <w:szCs w:val="22"/>
                <w:rtl/>
                <w:lang w:eastAsia="he-IL"/>
              </w:rPr>
            </w:pPr>
            <w:ins w:id="243" w:author="Sagie, Guy" w:date="2014-10-21T16:21:00Z">
              <w:r>
                <w:rPr>
                  <w:rStyle w:val="CommentReference"/>
                  <w:rtl/>
                </w:rPr>
                <w:commentReference w:id="227"/>
              </w:r>
            </w:ins>
          </w:p>
        </w:tc>
        <w:tc>
          <w:tcPr>
            <w:tcW w:w="709" w:type="dxa"/>
          </w:tcPr>
          <w:p w14:paraId="5F03759E" w14:textId="77777777" w:rsidR="006F1F36" w:rsidRDefault="006F1F36" w:rsidP="00AA613D">
            <w:pPr>
              <w:rPr>
                <w:ins w:id="244" w:author="Sagie, Guy" w:date="2014-10-21T16:20:00Z"/>
                <w:rFonts w:cs="David"/>
                <w:sz w:val="22"/>
                <w:szCs w:val="22"/>
                <w:rtl/>
                <w:lang w:eastAsia="he-IL"/>
              </w:rPr>
            </w:pPr>
          </w:p>
        </w:tc>
      </w:tr>
      <w:tr w:rsidR="00B56659" w:rsidRPr="004A49EA" w14:paraId="727AB5C1" w14:textId="77777777" w:rsidTr="00220918">
        <w:trPr>
          <w:ins w:id="245" w:author="Sagie, Guy" w:date="2015-03-26T08:34:00Z"/>
        </w:trPr>
        <w:tc>
          <w:tcPr>
            <w:tcW w:w="1134" w:type="dxa"/>
          </w:tcPr>
          <w:p w14:paraId="700F9757" w14:textId="7180C063" w:rsidR="00B56659" w:rsidRDefault="00B56659" w:rsidP="00B56659">
            <w:pPr>
              <w:rPr>
                <w:ins w:id="246" w:author="Sagie, Guy" w:date="2015-03-26T08:34:00Z"/>
                <w:rFonts w:cs="David" w:hint="cs"/>
                <w:sz w:val="22"/>
                <w:szCs w:val="22"/>
                <w:rtl/>
                <w:lang w:eastAsia="he-IL"/>
              </w:rPr>
            </w:pPr>
            <w:commentRangeStart w:id="247"/>
            <w:ins w:id="248" w:author="Sagie, Guy" w:date="2015-03-26T08:34:00Z">
              <w:r w:rsidRPr="00B56659">
                <w:rPr>
                  <w:rFonts w:cs="David"/>
                  <w:sz w:val="22"/>
                  <w:szCs w:val="22"/>
                  <w:rtl/>
                  <w:lang w:eastAsia="he-IL"/>
                  <w:rPrChange w:id="249" w:author="Sagie, Guy" w:date="2015-03-26T08:35:00Z">
                    <w:rPr>
                      <w:rFonts w:ascii="Arial" w:hAnsi="Arial" w:cs="Arial"/>
                      <w:rtl/>
                    </w:rPr>
                  </w:rPrChange>
                </w:rPr>
                <w:t>משתמש מתעד בפועל</w:t>
              </w:r>
            </w:ins>
          </w:p>
        </w:tc>
        <w:tc>
          <w:tcPr>
            <w:tcW w:w="992" w:type="dxa"/>
          </w:tcPr>
          <w:p w14:paraId="212DD932" w14:textId="73619ACF" w:rsidR="00B56659" w:rsidRDefault="00B56659" w:rsidP="00B56659">
            <w:pPr>
              <w:rPr>
                <w:ins w:id="250" w:author="Sagie, Guy" w:date="2015-03-26T08:34:00Z"/>
                <w:rFonts w:cs="David" w:hint="cs"/>
                <w:sz w:val="22"/>
                <w:szCs w:val="22"/>
                <w:rtl/>
                <w:lang w:eastAsia="he-IL"/>
              </w:rPr>
            </w:pPr>
            <w:ins w:id="251" w:author="Sagie, Guy" w:date="2015-03-26T08:34:00Z">
              <w:r w:rsidRPr="00B56659">
                <w:rPr>
                  <w:rFonts w:cs="David"/>
                  <w:sz w:val="22"/>
                  <w:szCs w:val="22"/>
                  <w:rtl/>
                  <w:lang w:eastAsia="he-IL"/>
                  <w:rPrChange w:id="252" w:author="Sagie, Guy" w:date="2015-03-26T08:35:00Z">
                    <w:rPr>
                      <w:rFonts w:ascii="Arial" w:hAnsi="Arial" w:cs="Arial"/>
                      <w:rtl/>
                    </w:rPr>
                  </w:rPrChange>
                </w:rPr>
                <w:t>טקסט</w:t>
              </w:r>
            </w:ins>
          </w:p>
        </w:tc>
        <w:tc>
          <w:tcPr>
            <w:tcW w:w="709" w:type="dxa"/>
          </w:tcPr>
          <w:p w14:paraId="76F21EEA" w14:textId="027CF95B" w:rsidR="00B56659" w:rsidRDefault="00B56659" w:rsidP="00B56659">
            <w:pPr>
              <w:rPr>
                <w:ins w:id="253" w:author="Sagie, Guy" w:date="2015-03-26T08:34:00Z"/>
                <w:rFonts w:cs="David" w:hint="cs"/>
                <w:sz w:val="22"/>
                <w:szCs w:val="22"/>
                <w:rtl/>
                <w:lang w:eastAsia="he-IL"/>
              </w:rPr>
            </w:pPr>
            <w:ins w:id="254" w:author="Sagie, Guy" w:date="2015-03-26T08:34:00Z">
              <w:r w:rsidRPr="00B56659">
                <w:rPr>
                  <w:rFonts w:cs="David" w:hint="cs"/>
                  <w:sz w:val="22"/>
                  <w:szCs w:val="22"/>
                  <w:rtl/>
                  <w:lang w:eastAsia="he-IL"/>
                  <w:rPrChange w:id="255" w:author="Sagie, Guy" w:date="2015-03-26T08:35:00Z">
                    <w:rPr>
                      <w:rFonts w:cs="David" w:hint="cs"/>
                      <w:rtl/>
                      <w:lang w:eastAsia="he-IL"/>
                    </w:rPr>
                  </w:rPrChange>
                </w:rPr>
                <w:t>צ</w:t>
              </w:r>
            </w:ins>
          </w:p>
        </w:tc>
        <w:tc>
          <w:tcPr>
            <w:tcW w:w="1558" w:type="dxa"/>
          </w:tcPr>
          <w:p w14:paraId="4198E959" w14:textId="0F76B8CE" w:rsidR="00B56659" w:rsidRDefault="00B56659" w:rsidP="00B56659">
            <w:pPr>
              <w:rPr>
                <w:ins w:id="256" w:author="Sagie, Guy" w:date="2015-03-26T08:34:00Z"/>
                <w:rFonts w:cs="David" w:hint="cs"/>
                <w:sz w:val="22"/>
                <w:szCs w:val="22"/>
                <w:rtl/>
                <w:lang w:eastAsia="he-IL"/>
              </w:rPr>
            </w:pPr>
            <w:ins w:id="257" w:author="Sagie, Guy" w:date="2015-03-26T08:34:00Z">
              <w:r w:rsidRPr="00B56659">
                <w:rPr>
                  <w:rFonts w:cs="David" w:hint="cs"/>
                  <w:sz w:val="22"/>
                  <w:szCs w:val="22"/>
                  <w:rtl/>
                  <w:lang w:eastAsia="he-IL"/>
                  <w:rPrChange w:id="258" w:author="Sagie, Guy" w:date="2015-03-26T08:35:00Z">
                    <w:rPr>
                      <w:rFonts w:cs="David" w:hint="cs"/>
                      <w:rtl/>
                      <w:lang w:eastAsia="he-IL"/>
                    </w:rPr>
                  </w:rPrChange>
                </w:rPr>
                <w:t xml:space="preserve">שדה זה הינו שדה של שם המשתמש </w:t>
              </w:r>
              <w:r w:rsidRPr="00B56659">
                <w:rPr>
                  <w:rFonts w:cs="David" w:hint="cs"/>
                  <w:sz w:val="22"/>
                  <w:szCs w:val="22"/>
                  <w:rtl/>
                  <w:lang w:eastAsia="he-IL"/>
                  <w:rPrChange w:id="259" w:author="Sagie, Guy" w:date="2015-03-26T08:35:00Z">
                    <w:rPr>
                      <w:rFonts w:cs="David" w:hint="cs"/>
                      <w:rtl/>
                      <w:lang w:eastAsia="he-IL"/>
                    </w:rPr>
                  </w:rPrChange>
                </w:rPr>
                <w:lastRenderedPageBreak/>
                <w:t>שביצע  בפועל את המפגש ונשמר פנימית בנתוני המסמך ולא מוצג למשתמש</w:t>
              </w:r>
            </w:ins>
          </w:p>
        </w:tc>
        <w:tc>
          <w:tcPr>
            <w:tcW w:w="1135" w:type="dxa"/>
          </w:tcPr>
          <w:p w14:paraId="223CDC5E" w14:textId="77777777" w:rsidR="00B56659" w:rsidRPr="004A49EA" w:rsidRDefault="00B56659" w:rsidP="00B56659">
            <w:pPr>
              <w:rPr>
                <w:ins w:id="260" w:author="Sagie, Guy" w:date="2015-03-26T08:34:00Z"/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851" w:type="dxa"/>
          </w:tcPr>
          <w:p w14:paraId="589C78C6" w14:textId="77777777" w:rsidR="00B56659" w:rsidRPr="00B56659" w:rsidRDefault="00B56659" w:rsidP="00B56659">
            <w:pPr>
              <w:spacing w:line="360" w:lineRule="auto"/>
              <w:rPr>
                <w:ins w:id="261" w:author="Sagie, Guy" w:date="2015-03-26T08:34:00Z"/>
                <w:rFonts w:cs="David" w:hint="cs"/>
                <w:sz w:val="22"/>
                <w:szCs w:val="22"/>
                <w:rtl/>
                <w:lang w:eastAsia="he-IL"/>
                <w:rPrChange w:id="262" w:author="Sagie, Guy" w:date="2015-03-26T08:35:00Z">
                  <w:rPr>
                    <w:ins w:id="263" w:author="Sagie, Guy" w:date="2015-03-26T08:34:00Z"/>
                    <w:rFonts w:cs="David" w:hint="cs"/>
                    <w:rtl/>
                    <w:lang w:eastAsia="he-IL"/>
                  </w:rPr>
                </w:rPrChange>
              </w:rPr>
            </w:pPr>
            <w:ins w:id="264" w:author="Sagie, Guy" w:date="2015-03-26T08:34:00Z">
              <w:r w:rsidRPr="00B56659">
                <w:rPr>
                  <w:rFonts w:cs="David" w:hint="cs"/>
                  <w:sz w:val="22"/>
                  <w:szCs w:val="22"/>
                  <w:rtl/>
                  <w:lang w:eastAsia="he-IL"/>
                  <w:rPrChange w:id="265" w:author="Sagie, Guy" w:date="2015-03-26T08:35:00Z">
                    <w:rPr>
                      <w:rFonts w:cs="David" w:hint="cs"/>
                      <w:rtl/>
                      <w:lang w:eastAsia="he-IL"/>
                    </w:rPr>
                  </w:rPrChange>
                </w:rPr>
                <w:t xml:space="preserve">  המערכת </w:t>
              </w:r>
              <w:r w:rsidRPr="00B56659">
                <w:rPr>
                  <w:rFonts w:cs="David" w:hint="cs"/>
                  <w:sz w:val="22"/>
                  <w:szCs w:val="22"/>
                  <w:rtl/>
                  <w:lang w:eastAsia="he-IL"/>
                  <w:rPrChange w:id="266" w:author="Sagie, Guy" w:date="2015-03-26T08:35:00Z">
                    <w:rPr>
                      <w:rFonts w:cs="David" w:hint="cs"/>
                      <w:rtl/>
                      <w:lang w:eastAsia="he-IL"/>
                    </w:rPr>
                  </w:rPrChange>
                </w:rPr>
                <w:lastRenderedPageBreak/>
                <w:t>כברירת מחדל תזין לשדה את הערך משדה "מבצע המפגש" של מסך "פרטי מפגש" (41).</w:t>
              </w:r>
            </w:ins>
          </w:p>
          <w:p w14:paraId="13DEBE3E" w14:textId="05D22EC8" w:rsidR="00B56659" w:rsidRPr="004A49EA" w:rsidRDefault="00B56659" w:rsidP="00B56659">
            <w:pPr>
              <w:rPr>
                <w:ins w:id="267" w:author="Sagie, Guy" w:date="2015-03-26T08:34:00Z"/>
                <w:rFonts w:cs="David"/>
                <w:sz w:val="22"/>
                <w:szCs w:val="22"/>
                <w:rtl/>
                <w:lang w:eastAsia="he-IL"/>
              </w:rPr>
            </w:pPr>
            <w:ins w:id="268" w:author="Sagie, Guy" w:date="2015-03-26T08:34:00Z">
              <w:r w:rsidRPr="00B56659">
                <w:rPr>
                  <w:rFonts w:cs="David" w:hint="cs"/>
                  <w:sz w:val="22"/>
                  <w:szCs w:val="22"/>
                  <w:rtl/>
                  <w:lang w:eastAsia="he-IL"/>
                  <w:rPrChange w:id="269" w:author="Sagie, Guy" w:date="2015-03-26T08:35:00Z">
                    <w:rPr>
                      <w:rFonts w:cs="David" w:hint="cs"/>
                      <w:rtl/>
                      <w:lang w:eastAsia="he-IL"/>
                    </w:rPr>
                  </w:rPrChange>
                </w:rPr>
                <w:t>אם אין - המערכת תזין בשדה שם משתמש נוכחי.</w:t>
              </w:r>
            </w:ins>
            <w:commentRangeEnd w:id="247"/>
            <w:ins w:id="270" w:author="Sagie, Guy" w:date="2015-03-26T08:35:00Z">
              <w:r w:rsidRPr="00B56659">
                <w:rPr>
                  <w:rFonts w:cs="David"/>
                  <w:sz w:val="22"/>
                  <w:szCs w:val="22"/>
                  <w:rtl/>
                  <w:lang w:eastAsia="he-IL"/>
                  <w:rPrChange w:id="271" w:author="Sagie, Guy" w:date="2015-03-26T08:35:00Z">
                    <w:rPr>
                      <w:rStyle w:val="CommentReference"/>
                      <w:rtl/>
                    </w:rPr>
                  </w:rPrChange>
                </w:rPr>
                <w:commentReference w:id="247"/>
              </w:r>
            </w:ins>
          </w:p>
        </w:tc>
        <w:tc>
          <w:tcPr>
            <w:tcW w:w="992" w:type="dxa"/>
          </w:tcPr>
          <w:p w14:paraId="63351DEC" w14:textId="77777777" w:rsidR="00B56659" w:rsidRDefault="00B56659" w:rsidP="00B56659">
            <w:pPr>
              <w:rPr>
                <w:ins w:id="272" w:author="Sagie, Guy" w:date="2015-03-26T08:34:00Z"/>
                <w:rFonts w:cs="David" w:hint="cs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1843" w:type="dxa"/>
          </w:tcPr>
          <w:p w14:paraId="07C9D8EE" w14:textId="77777777" w:rsidR="00B56659" w:rsidRDefault="00B56659" w:rsidP="00B56659">
            <w:pPr>
              <w:rPr>
                <w:ins w:id="273" w:author="Sagie, Guy" w:date="2015-03-26T08:34:00Z"/>
                <w:rStyle w:val="CommentReference"/>
                <w:rtl/>
              </w:rPr>
            </w:pPr>
          </w:p>
        </w:tc>
        <w:tc>
          <w:tcPr>
            <w:tcW w:w="709" w:type="dxa"/>
          </w:tcPr>
          <w:p w14:paraId="6593CF0B" w14:textId="77777777" w:rsidR="00B56659" w:rsidRDefault="00B56659" w:rsidP="00B56659">
            <w:pPr>
              <w:rPr>
                <w:ins w:id="274" w:author="Sagie, Guy" w:date="2015-03-26T08:34:00Z"/>
                <w:rFonts w:cs="David"/>
                <w:sz w:val="22"/>
                <w:szCs w:val="22"/>
                <w:rtl/>
                <w:lang w:eastAsia="he-IL"/>
              </w:rPr>
            </w:pPr>
          </w:p>
        </w:tc>
      </w:tr>
    </w:tbl>
    <w:p w14:paraId="2E59E6DB" w14:textId="77777777" w:rsidR="00243249" w:rsidRPr="004A49EA" w:rsidRDefault="00E60220" w:rsidP="00243249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 w:rsidRPr="004A49EA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lastRenderedPageBreak/>
        <w:t>בדיקות תקינות</w:t>
      </w:r>
    </w:p>
    <w:tbl>
      <w:tblPr>
        <w:tblStyle w:val="TableGrid"/>
        <w:bidiVisual/>
        <w:tblW w:w="0" w:type="auto"/>
        <w:tblInd w:w="-6" w:type="dxa"/>
        <w:tblLook w:val="04A0" w:firstRow="1" w:lastRow="0" w:firstColumn="1" w:lastColumn="0" w:noHBand="0" w:noVBand="1"/>
      </w:tblPr>
      <w:tblGrid>
        <w:gridCol w:w="1757"/>
        <w:gridCol w:w="2694"/>
        <w:gridCol w:w="1559"/>
        <w:gridCol w:w="2977"/>
      </w:tblGrid>
      <w:tr w:rsidR="00801FB6" w:rsidRPr="004A49EA" w14:paraId="2E59E6E0" w14:textId="77777777" w:rsidTr="00B56659">
        <w:tc>
          <w:tcPr>
            <w:tcW w:w="1735" w:type="dxa"/>
          </w:tcPr>
          <w:p w14:paraId="2E59E6DC" w14:textId="77777777" w:rsidR="00801FB6" w:rsidRPr="004A49EA" w:rsidRDefault="00E60220" w:rsidP="00A45B9E">
            <w:pPr>
              <w:rPr>
                <w:rFonts w:cs="David"/>
                <w:b/>
                <w:bCs/>
                <w:rtl/>
                <w:lang w:eastAsia="he-IL"/>
              </w:rPr>
            </w:pPr>
            <w:r w:rsidRPr="004A49EA">
              <w:rPr>
                <w:rFonts w:cs="David" w:hint="cs"/>
                <w:b/>
                <w:bCs/>
                <w:rtl/>
                <w:lang w:eastAsia="he-IL"/>
              </w:rPr>
              <w:t>שם השדה</w:t>
            </w:r>
          </w:p>
        </w:tc>
        <w:tc>
          <w:tcPr>
            <w:tcW w:w="2694" w:type="dxa"/>
          </w:tcPr>
          <w:p w14:paraId="2E59E6DD" w14:textId="77777777" w:rsidR="00801FB6" w:rsidRPr="004A49EA" w:rsidRDefault="00E60220" w:rsidP="00A45B9E">
            <w:pPr>
              <w:rPr>
                <w:rFonts w:cs="David"/>
                <w:b/>
                <w:bCs/>
                <w:rtl/>
                <w:lang w:eastAsia="he-IL"/>
              </w:rPr>
            </w:pPr>
            <w:r w:rsidRPr="004A49EA">
              <w:rPr>
                <w:rFonts w:cs="David" w:hint="cs"/>
                <w:b/>
                <w:bCs/>
                <w:rtl/>
                <w:lang w:eastAsia="he-IL"/>
              </w:rPr>
              <w:t>התנאי הנבדק</w:t>
            </w:r>
          </w:p>
        </w:tc>
        <w:tc>
          <w:tcPr>
            <w:tcW w:w="1559" w:type="dxa"/>
          </w:tcPr>
          <w:p w14:paraId="2E59E6DE" w14:textId="77777777" w:rsidR="00801FB6" w:rsidRPr="004A49EA" w:rsidRDefault="00E60220" w:rsidP="00A45B9E">
            <w:pPr>
              <w:rPr>
                <w:rFonts w:cs="David"/>
                <w:b/>
                <w:bCs/>
                <w:rtl/>
                <w:lang w:eastAsia="he-IL"/>
              </w:rPr>
            </w:pPr>
            <w:r w:rsidRPr="004A49EA">
              <w:rPr>
                <w:rFonts w:cs="David" w:hint="cs"/>
                <w:b/>
                <w:bCs/>
                <w:rtl/>
                <w:lang w:eastAsia="he-IL"/>
              </w:rPr>
              <w:t>סוג הודעה</w:t>
            </w:r>
          </w:p>
        </w:tc>
        <w:tc>
          <w:tcPr>
            <w:tcW w:w="2977" w:type="dxa"/>
          </w:tcPr>
          <w:p w14:paraId="2E59E6DF" w14:textId="77777777" w:rsidR="00801FB6" w:rsidRPr="004A49EA" w:rsidRDefault="00E60220" w:rsidP="00A45B9E">
            <w:pPr>
              <w:rPr>
                <w:rFonts w:cs="David"/>
                <w:b/>
                <w:bCs/>
                <w:rtl/>
                <w:lang w:eastAsia="he-IL"/>
              </w:rPr>
            </w:pPr>
            <w:r w:rsidRPr="004A49EA">
              <w:rPr>
                <w:rFonts w:cs="David" w:hint="cs"/>
                <w:b/>
                <w:bCs/>
                <w:rtl/>
                <w:lang w:eastAsia="he-IL"/>
              </w:rPr>
              <w:t>מלל הודעה</w:t>
            </w:r>
          </w:p>
        </w:tc>
      </w:tr>
      <w:tr w:rsidR="003779DB" w:rsidRPr="004A49EA" w14:paraId="2E59E6E5" w14:textId="77777777" w:rsidTr="00B56659">
        <w:tc>
          <w:tcPr>
            <w:tcW w:w="1735" w:type="dxa"/>
          </w:tcPr>
          <w:p w14:paraId="2E59E6E1" w14:textId="77777777" w:rsidR="003779DB" w:rsidRPr="007508BD" w:rsidRDefault="003779DB" w:rsidP="003779DB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הדפסה</w:t>
            </w:r>
          </w:p>
        </w:tc>
        <w:tc>
          <w:tcPr>
            <w:tcW w:w="2694" w:type="dxa"/>
          </w:tcPr>
          <w:p w14:paraId="2E59E6E2" w14:textId="77777777" w:rsidR="003779DB" w:rsidRPr="007508BD" w:rsidRDefault="003779DB" w:rsidP="003779DB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 xml:space="preserve">סימון </w:t>
            </w:r>
            <w:r>
              <w:rPr>
                <w:rFonts w:cs="David" w:hint="cs"/>
                <w:lang w:eastAsia="he-IL"/>
              </w:rPr>
              <w:t>C</w:t>
            </w:r>
            <w:r>
              <w:rPr>
                <w:rFonts w:cs="David"/>
                <w:lang w:eastAsia="he-IL"/>
              </w:rPr>
              <w:t>heck box</w:t>
            </w:r>
            <w:r>
              <w:rPr>
                <w:rFonts w:cs="David" w:hint="cs"/>
                <w:rtl/>
                <w:lang w:eastAsia="he-IL"/>
              </w:rPr>
              <w:t xml:space="preserve"> אחד לפחות בעת פקודת הדפסה</w:t>
            </w:r>
          </w:p>
        </w:tc>
        <w:tc>
          <w:tcPr>
            <w:tcW w:w="1559" w:type="dxa"/>
          </w:tcPr>
          <w:p w14:paraId="2E59E6E3" w14:textId="77777777" w:rsidR="003779DB" w:rsidRPr="007508BD" w:rsidRDefault="003779DB" w:rsidP="003779DB">
            <w:pPr>
              <w:rPr>
                <w:rFonts w:cs="David"/>
                <w:rtl/>
                <w:lang w:eastAsia="he-IL"/>
              </w:rPr>
            </w:pPr>
            <w:r w:rsidRPr="00AA710C">
              <w:rPr>
                <w:rFonts w:cs="David" w:hint="cs"/>
                <w:rtl/>
                <w:lang w:eastAsia="he-IL"/>
              </w:rPr>
              <w:t>הודעת שגיאה</w:t>
            </w:r>
          </w:p>
        </w:tc>
        <w:tc>
          <w:tcPr>
            <w:tcW w:w="2977" w:type="dxa"/>
          </w:tcPr>
          <w:p w14:paraId="2E59E6E4" w14:textId="77777777" w:rsidR="003779DB" w:rsidRPr="007508BD" w:rsidRDefault="003779DB" w:rsidP="003779DB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יש לבחור מסמך להדפסה</w:t>
            </w:r>
          </w:p>
        </w:tc>
      </w:tr>
      <w:tr w:rsidR="008E484B" w:rsidRPr="004A49EA" w14:paraId="2E59E6EA" w14:textId="77777777" w:rsidTr="00B56659">
        <w:trPr>
          <w:trHeight w:val="254"/>
        </w:trPr>
        <w:tc>
          <w:tcPr>
            <w:tcW w:w="1735" w:type="dxa"/>
          </w:tcPr>
          <w:p w14:paraId="2E59E6E6" w14:textId="77777777" w:rsidR="008E484B" w:rsidRPr="00AA710C" w:rsidRDefault="009D283A" w:rsidP="009D283A">
            <w:pPr>
              <w:rPr>
                <w:rFonts w:cs="David"/>
                <w:rtl/>
                <w:lang w:eastAsia="he-IL"/>
              </w:rPr>
            </w:pPr>
            <w:r w:rsidRPr="00AA710C">
              <w:rPr>
                <w:rFonts w:cs="David" w:hint="cs"/>
                <w:rtl/>
                <w:lang w:eastAsia="he-IL"/>
              </w:rPr>
              <w:t>ת.</w:t>
            </w:r>
            <w:r w:rsidR="00D30CC7" w:rsidRPr="00AA710C">
              <w:rPr>
                <w:rFonts w:cs="David" w:hint="cs"/>
                <w:rtl/>
                <w:lang w:eastAsia="he-IL"/>
              </w:rPr>
              <w:t>בדיקה הבאה</w:t>
            </w:r>
          </w:p>
        </w:tc>
        <w:tc>
          <w:tcPr>
            <w:tcW w:w="2694" w:type="dxa"/>
          </w:tcPr>
          <w:p w14:paraId="2E59E6E7" w14:textId="77777777" w:rsidR="008E484B" w:rsidRPr="00AA710C" w:rsidRDefault="009D283A" w:rsidP="008E484B">
            <w:pPr>
              <w:rPr>
                <w:rFonts w:cs="David"/>
                <w:rtl/>
                <w:lang w:eastAsia="he-IL"/>
              </w:rPr>
            </w:pPr>
            <w:r w:rsidRPr="00AA710C">
              <w:rPr>
                <w:rFonts w:cs="David" w:hint="cs"/>
                <w:rtl/>
                <w:lang w:eastAsia="he-IL"/>
              </w:rPr>
              <w:t>ה</w:t>
            </w:r>
            <w:r w:rsidR="00D30CC7" w:rsidRPr="00AA710C">
              <w:rPr>
                <w:rFonts w:cs="David" w:hint="cs"/>
                <w:rtl/>
                <w:lang w:eastAsia="he-IL"/>
              </w:rPr>
              <w:t>ת</w:t>
            </w:r>
            <w:r w:rsidRPr="00AA710C">
              <w:rPr>
                <w:rFonts w:cs="David" w:hint="cs"/>
                <w:rtl/>
                <w:lang w:eastAsia="he-IL"/>
              </w:rPr>
              <w:t>אריך המוזן</w:t>
            </w:r>
            <w:r w:rsidR="00D30CC7" w:rsidRPr="00AA710C">
              <w:rPr>
                <w:rFonts w:cs="David" w:hint="cs"/>
                <w:rtl/>
                <w:lang w:eastAsia="he-IL"/>
              </w:rPr>
              <w:t xml:space="preserve"> אינו בזמן עבר</w:t>
            </w:r>
          </w:p>
        </w:tc>
        <w:tc>
          <w:tcPr>
            <w:tcW w:w="1559" w:type="dxa"/>
          </w:tcPr>
          <w:p w14:paraId="2E59E6E8" w14:textId="77777777" w:rsidR="008E484B" w:rsidRPr="00AA710C" w:rsidRDefault="00C56F36" w:rsidP="008E484B">
            <w:pPr>
              <w:rPr>
                <w:rFonts w:cs="David"/>
                <w:rtl/>
                <w:lang w:eastAsia="he-IL"/>
              </w:rPr>
            </w:pPr>
            <w:r w:rsidRPr="00AA710C">
              <w:rPr>
                <w:rFonts w:cs="David" w:hint="cs"/>
                <w:rtl/>
                <w:lang w:eastAsia="he-IL"/>
              </w:rPr>
              <w:t>הודעת שגיאה</w:t>
            </w:r>
          </w:p>
        </w:tc>
        <w:tc>
          <w:tcPr>
            <w:tcW w:w="2977" w:type="dxa"/>
          </w:tcPr>
          <w:p w14:paraId="2E59E6E9" w14:textId="77777777" w:rsidR="008E484B" w:rsidRPr="00AA710C" w:rsidRDefault="00D30CC7" w:rsidP="008E484B">
            <w:pPr>
              <w:rPr>
                <w:rFonts w:cs="David"/>
                <w:lang w:eastAsia="he-IL"/>
              </w:rPr>
            </w:pPr>
            <w:r w:rsidRPr="00AA710C">
              <w:rPr>
                <w:rFonts w:cs="David" w:hint="cs"/>
                <w:rtl/>
                <w:lang w:eastAsia="he-IL"/>
              </w:rPr>
              <w:t>על תאריך הבדיקה הבאה להיות עתידי</w:t>
            </w:r>
          </w:p>
        </w:tc>
      </w:tr>
      <w:tr w:rsidR="00F31975" w:rsidRPr="004A49EA" w14:paraId="0F537424" w14:textId="77777777" w:rsidTr="00B56659">
        <w:trPr>
          <w:trHeight w:val="254"/>
          <w:ins w:id="275" w:author="Sagie, Guy" w:date="2014-11-24T17:14:00Z"/>
        </w:trPr>
        <w:tc>
          <w:tcPr>
            <w:tcW w:w="1735" w:type="dxa"/>
          </w:tcPr>
          <w:p w14:paraId="6E4C2656" w14:textId="3CC6F5DF" w:rsidR="00F31975" w:rsidRPr="00AA710C" w:rsidRDefault="00F31975" w:rsidP="00F31975">
            <w:pPr>
              <w:rPr>
                <w:ins w:id="276" w:author="Sagie, Guy" w:date="2014-11-24T17:14:00Z"/>
                <w:rFonts w:cs="David"/>
                <w:rtl/>
                <w:lang w:eastAsia="he-IL"/>
              </w:rPr>
            </w:pPr>
            <w:commentRangeStart w:id="277"/>
            <w:ins w:id="278" w:author="Sagie, Guy" w:date="2014-11-24T17:14:00Z">
              <w:r w:rsidRPr="00AA710C">
                <w:rPr>
                  <w:rFonts w:cs="David" w:hint="cs"/>
                  <w:rtl/>
                  <w:lang w:eastAsia="he-IL"/>
                </w:rPr>
                <w:t>ת.בדיקה הבאה</w:t>
              </w:r>
            </w:ins>
          </w:p>
        </w:tc>
        <w:tc>
          <w:tcPr>
            <w:tcW w:w="2694" w:type="dxa"/>
          </w:tcPr>
          <w:p w14:paraId="7A67B676" w14:textId="3963217C" w:rsidR="00F31975" w:rsidRPr="00AA710C" w:rsidRDefault="00910308" w:rsidP="00BA06A2">
            <w:pPr>
              <w:rPr>
                <w:ins w:id="279" w:author="Sagie, Guy" w:date="2014-11-24T17:14:00Z"/>
                <w:rFonts w:cs="David"/>
                <w:rtl/>
                <w:lang w:eastAsia="he-IL"/>
              </w:rPr>
            </w:pPr>
            <w:ins w:id="280" w:author="Sagie, Guy" w:date="2015-01-27T10:45:00Z">
              <w:r w:rsidRPr="00910308">
                <w:rPr>
                  <w:rFonts w:cs="David"/>
                  <w:rtl/>
                  <w:lang w:eastAsia="he-IL"/>
                </w:rPr>
                <w:t>תאריך הבדיקה הבאה קטן מ</w:t>
              </w:r>
            </w:ins>
            <w:ins w:id="281" w:author="Sagie, Guy" w:date="2015-03-22T17:00:00Z">
              <w:r w:rsidR="00BA06A2" w:rsidRPr="00BA06A2">
                <w:rPr>
                  <w:rFonts w:cs="David"/>
                  <w:rtl/>
                  <w:lang w:eastAsia="he-IL"/>
                </w:rPr>
                <w:t xml:space="preserve">תאריך </w:t>
              </w:r>
              <w:commentRangeStart w:id="282"/>
              <w:r w:rsidR="00BA06A2" w:rsidRPr="00BA06A2">
                <w:rPr>
                  <w:rFonts w:cs="David"/>
                  <w:rtl/>
                  <w:lang w:eastAsia="he-IL"/>
                </w:rPr>
                <w:t>תחילת</w:t>
              </w:r>
            </w:ins>
            <w:commentRangeEnd w:id="282"/>
            <w:ins w:id="283" w:author="Sagie, Guy" w:date="2015-03-22T17:01:00Z">
              <w:r w:rsidR="00BA06A2">
                <w:rPr>
                  <w:rStyle w:val="CommentReference"/>
                  <w:rtl/>
                </w:rPr>
                <w:commentReference w:id="282"/>
              </w:r>
            </w:ins>
            <w:ins w:id="284" w:author="Sagie, Guy" w:date="2015-03-22T17:00:00Z">
              <w:r w:rsidR="00BA06A2" w:rsidRPr="00BA06A2">
                <w:rPr>
                  <w:rFonts w:cs="David"/>
                  <w:rtl/>
                  <w:lang w:eastAsia="he-IL"/>
                </w:rPr>
                <w:t xml:space="preserve"> תוקף האישור</w:t>
              </w:r>
            </w:ins>
            <w:ins w:id="285" w:author="Sagie, Guy" w:date="2015-01-27T10:45:00Z">
              <w:r w:rsidRPr="00910308">
                <w:rPr>
                  <w:rFonts w:cs="David"/>
                  <w:rtl/>
                  <w:lang w:eastAsia="he-IL"/>
                </w:rPr>
                <w:t xml:space="preserve"> + 365 ימים.</w:t>
              </w:r>
            </w:ins>
          </w:p>
        </w:tc>
        <w:tc>
          <w:tcPr>
            <w:tcW w:w="1559" w:type="dxa"/>
          </w:tcPr>
          <w:p w14:paraId="77CFCB91" w14:textId="3BBBF571" w:rsidR="00F31975" w:rsidRPr="00AA710C" w:rsidRDefault="00F31975" w:rsidP="00F31975">
            <w:pPr>
              <w:rPr>
                <w:ins w:id="286" w:author="Sagie, Guy" w:date="2014-11-24T17:14:00Z"/>
                <w:rFonts w:cs="David"/>
                <w:rtl/>
                <w:lang w:eastAsia="he-IL"/>
              </w:rPr>
            </w:pPr>
            <w:ins w:id="287" w:author="Sagie, Guy" w:date="2014-11-24T17:14:00Z">
              <w:r w:rsidRPr="00AA710C">
                <w:rPr>
                  <w:rFonts w:cs="David" w:hint="cs"/>
                  <w:rtl/>
                  <w:lang w:eastAsia="he-IL"/>
                </w:rPr>
                <w:t>הודעת שגיאה</w:t>
              </w:r>
            </w:ins>
          </w:p>
        </w:tc>
        <w:tc>
          <w:tcPr>
            <w:tcW w:w="2977" w:type="dxa"/>
          </w:tcPr>
          <w:p w14:paraId="79C17FDF" w14:textId="3F33F1E7" w:rsidR="00F31975" w:rsidRPr="00AA710C" w:rsidRDefault="00910308" w:rsidP="00F31975">
            <w:pPr>
              <w:rPr>
                <w:ins w:id="288" w:author="Sagie, Guy" w:date="2014-11-24T17:14:00Z"/>
                <w:rFonts w:cs="David"/>
                <w:rtl/>
                <w:lang w:eastAsia="he-IL"/>
              </w:rPr>
            </w:pPr>
            <w:ins w:id="289" w:author="Sagie, Guy" w:date="2015-01-27T10:46:00Z">
              <w:r w:rsidRPr="00910308">
                <w:rPr>
                  <w:rFonts w:cs="David"/>
                  <w:rtl/>
                  <w:lang w:eastAsia="he-IL"/>
                </w:rPr>
                <w:t>תאריך הבדיקה הבאה צריך להיות בתוך פחות משנה מתאריך הבדיקה הנוכחית</w:t>
              </w:r>
              <w:commentRangeEnd w:id="277"/>
              <w:r>
                <w:rPr>
                  <w:rStyle w:val="CommentReference"/>
                  <w:rtl/>
                </w:rPr>
                <w:commentReference w:id="277"/>
              </w:r>
            </w:ins>
          </w:p>
        </w:tc>
      </w:tr>
      <w:tr w:rsidR="00F31975" w:rsidRPr="004A49EA" w14:paraId="2E59E6EF" w14:textId="77777777" w:rsidTr="00B56659">
        <w:trPr>
          <w:trHeight w:val="254"/>
        </w:trPr>
        <w:tc>
          <w:tcPr>
            <w:tcW w:w="1735" w:type="dxa"/>
          </w:tcPr>
          <w:p w14:paraId="2E59E6EB" w14:textId="77777777" w:rsidR="00F31975" w:rsidRPr="00AA710C" w:rsidRDefault="00F31975" w:rsidP="00F31975">
            <w:pPr>
              <w:rPr>
                <w:rFonts w:cs="David"/>
                <w:rtl/>
                <w:lang w:eastAsia="he-IL"/>
              </w:rPr>
            </w:pPr>
            <w:r w:rsidRPr="00AA710C">
              <w:rPr>
                <w:rFonts w:cs="David" w:hint="cs"/>
                <w:rtl/>
                <w:lang w:eastAsia="he-IL"/>
              </w:rPr>
              <w:t>ת.בדיקה הבאה</w:t>
            </w:r>
          </w:p>
        </w:tc>
        <w:tc>
          <w:tcPr>
            <w:tcW w:w="2694" w:type="dxa"/>
          </w:tcPr>
          <w:p w14:paraId="2E59E6EC" w14:textId="77777777" w:rsidR="00F31975" w:rsidRPr="00AA710C" w:rsidRDefault="00F31975" w:rsidP="00F31975">
            <w:pPr>
              <w:rPr>
                <w:rFonts w:cs="David"/>
                <w:rtl/>
                <w:lang w:eastAsia="he-IL"/>
              </w:rPr>
            </w:pPr>
            <w:r w:rsidRPr="00AA710C">
              <w:rPr>
                <w:rFonts w:cs="David" w:hint="cs"/>
                <w:rtl/>
                <w:lang w:eastAsia="he-IL"/>
              </w:rPr>
              <w:t>ה</w:t>
            </w:r>
            <w:r>
              <w:rPr>
                <w:rFonts w:cs="David" w:hint="cs"/>
                <w:rtl/>
                <w:lang w:eastAsia="he-IL"/>
              </w:rPr>
              <w:t>תאריך המוזן חל לפני המועד המצוי</w:t>
            </w:r>
            <w:r w:rsidRPr="00AA710C">
              <w:rPr>
                <w:rFonts w:cs="David" w:hint="cs"/>
                <w:rtl/>
                <w:lang w:eastAsia="he-IL"/>
              </w:rPr>
              <w:t>ן בשדה ס.תוקף האישור</w:t>
            </w:r>
          </w:p>
        </w:tc>
        <w:tc>
          <w:tcPr>
            <w:tcW w:w="1559" w:type="dxa"/>
          </w:tcPr>
          <w:p w14:paraId="2E59E6ED" w14:textId="77777777" w:rsidR="00F31975" w:rsidRPr="00AA710C" w:rsidRDefault="00F31975" w:rsidP="00F31975">
            <w:pPr>
              <w:rPr>
                <w:rFonts w:cs="David"/>
                <w:rtl/>
                <w:lang w:eastAsia="he-IL"/>
              </w:rPr>
            </w:pPr>
            <w:r w:rsidRPr="00AA710C">
              <w:rPr>
                <w:rFonts w:cs="David" w:hint="cs"/>
                <w:rtl/>
                <w:lang w:eastAsia="he-IL"/>
              </w:rPr>
              <w:t>הודעת אזהרה</w:t>
            </w:r>
          </w:p>
        </w:tc>
        <w:tc>
          <w:tcPr>
            <w:tcW w:w="2977" w:type="dxa"/>
          </w:tcPr>
          <w:p w14:paraId="2E59E6EE" w14:textId="77777777" w:rsidR="00F31975" w:rsidRPr="00AA710C" w:rsidRDefault="00F31975" w:rsidP="00F31975">
            <w:pPr>
              <w:rPr>
                <w:rFonts w:cs="David"/>
                <w:rtl/>
                <w:lang w:eastAsia="he-IL"/>
              </w:rPr>
            </w:pPr>
            <w:r w:rsidRPr="00AA710C">
              <w:rPr>
                <w:rFonts w:cs="David" w:hint="cs"/>
                <w:rtl/>
                <w:lang w:eastAsia="he-IL"/>
              </w:rPr>
              <w:t>תאריך הבדיקה הבאה חל לאחר מועד סיום תוקף האישור</w:t>
            </w:r>
          </w:p>
        </w:tc>
      </w:tr>
      <w:tr w:rsidR="00F31975" w:rsidRPr="004A49EA" w14:paraId="2E59E6F4" w14:textId="77777777" w:rsidTr="00B56659">
        <w:trPr>
          <w:trHeight w:val="254"/>
        </w:trPr>
        <w:tc>
          <w:tcPr>
            <w:tcW w:w="1735" w:type="dxa"/>
          </w:tcPr>
          <w:p w14:paraId="2E59E6F0" w14:textId="77777777" w:rsidR="00F31975" w:rsidRPr="00AA710C" w:rsidRDefault="00F31975" w:rsidP="00F31975">
            <w:pPr>
              <w:rPr>
                <w:rFonts w:cs="David"/>
                <w:rtl/>
                <w:lang w:eastAsia="he-IL"/>
              </w:rPr>
            </w:pPr>
            <w:r w:rsidRPr="00AA710C">
              <w:rPr>
                <w:rFonts w:cs="David" w:hint="cs"/>
                <w:rtl/>
                <w:lang w:eastAsia="he-IL"/>
              </w:rPr>
              <w:t>ת.בדיקה הבאה</w:t>
            </w:r>
            <w:r>
              <w:rPr>
                <w:rFonts w:cs="David" w:hint="cs"/>
                <w:rtl/>
                <w:lang w:eastAsia="he-IL"/>
              </w:rPr>
              <w:t xml:space="preserve">/ </w:t>
            </w:r>
            <w:r w:rsidRPr="00AA710C">
              <w:rPr>
                <w:rFonts w:cs="David" w:hint="cs"/>
                <w:rtl/>
                <w:lang w:eastAsia="he-IL"/>
              </w:rPr>
              <w:t>ת.תוקף האישור</w:t>
            </w:r>
            <w:r>
              <w:rPr>
                <w:rFonts w:cs="David" w:hint="cs"/>
                <w:rtl/>
                <w:lang w:eastAsia="he-IL"/>
              </w:rPr>
              <w:t>/</w:t>
            </w:r>
            <w:r w:rsidRPr="00AA710C">
              <w:rPr>
                <w:rFonts w:cs="David" w:hint="cs"/>
                <w:rtl/>
                <w:lang w:eastAsia="he-IL"/>
              </w:rPr>
              <w:t xml:space="preserve"> ס.תוקף האישור</w:t>
            </w:r>
          </w:p>
        </w:tc>
        <w:tc>
          <w:tcPr>
            <w:tcW w:w="2694" w:type="dxa"/>
          </w:tcPr>
          <w:p w14:paraId="2E59E6F1" w14:textId="77777777" w:rsidR="00F31975" w:rsidRPr="00AA710C" w:rsidRDefault="00F31975" w:rsidP="00F31975">
            <w:pPr>
              <w:rPr>
                <w:rFonts w:cs="David"/>
                <w:rtl/>
                <w:lang w:eastAsia="he-IL"/>
              </w:rPr>
            </w:pPr>
            <w:r w:rsidRPr="00AA710C">
              <w:rPr>
                <w:rFonts w:cs="David" w:hint="cs"/>
                <w:rtl/>
                <w:lang w:eastAsia="he-IL"/>
              </w:rPr>
              <w:t xml:space="preserve">תאריך תקף </w:t>
            </w:r>
          </w:p>
        </w:tc>
        <w:tc>
          <w:tcPr>
            <w:tcW w:w="1559" w:type="dxa"/>
          </w:tcPr>
          <w:p w14:paraId="2E59E6F2" w14:textId="77777777" w:rsidR="00F31975" w:rsidRPr="00AA710C" w:rsidRDefault="00F31975" w:rsidP="00F31975">
            <w:pPr>
              <w:rPr>
                <w:rFonts w:cs="David"/>
                <w:lang w:eastAsia="he-IL"/>
              </w:rPr>
            </w:pPr>
            <w:r w:rsidRPr="00AA710C">
              <w:rPr>
                <w:rFonts w:cs="David" w:hint="cs"/>
                <w:rtl/>
                <w:lang w:eastAsia="he-IL"/>
              </w:rPr>
              <w:t>הודעת שגיאה</w:t>
            </w:r>
          </w:p>
        </w:tc>
        <w:tc>
          <w:tcPr>
            <w:tcW w:w="2977" w:type="dxa"/>
          </w:tcPr>
          <w:p w14:paraId="2E59E6F3" w14:textId="77777777" w:rsidR="00F31975" w:rsidRPr="00AA710C" w:rsidRDefault="00F31975" w:rsidP="00F31975">
            <w:pPr>
              <w:rPr>
                <w:rFonts w:cs="David"/>
                <w:rtl/>
                <w:lang w:eastAsia="he-IL"/>
              </w:rPr>
            </w:pPr>
            <w:r w:rsidRPr="00AA710C">
              <w:rPr>
                <w:rFonts w:cs="David" w:hint="cs"/>
                <w:rtl/>
                <w:lang w:eastAsia="he-IL"/>
              </w:rPr>
              <w:t xml:space="preserve">התאריך שהוזן אינו בתוקף, יש להזין תאריך בפורמט </w:t>
            </w:r>
            <w:r w:rsidRPr="00AA710C">
              <w:rPr>
                <w:rFonts w:cs="David" w:hint="cs"/>
                <w:lang w:eastAsia="he-IL"/>
              </w:rPr>
              <w:t>DD.MM.YYYY</w:t>
            </w:r>
          </w:p>
        </w:tc>
      </w:tr>
      <w:tr w:rsidR="00F31975" w:rsidRPr="004A49EA" w14:paraId="2E59E6F9" w14:textId="77777777" w:rsidTr="00B56659">
        <w:trPr>
          <w:trHeight w:val="254"/>
        </w:trPr>
        <w:tc>
          <w:tcPr>
            <w:tcW w:w="1735" w:type="dxa"/>
          </w:tcPr>
          <w:p w14:paraId="2E59E6F5" w14:textId="77777777" w:rsidR="00F31975" w:rsidRPr="00AA710C" w:rsidRDefault="00F31975" w:rsidP="00F31975">
            <w:pPr>
              <w:rPr>
                <w:rFonts w:cs="David"/>
                <w:rtl/>
                <w:lang w:eastAsia="he-IL"/>
              </w:rPr>
            </w:pPr>
            <w:r w:rsidRPr="00AA710C">
              <w:rPr>
                <w:rFonts w:cs="David" w:hint="cs"/>
                <w:rtl/>
                <w:lang w:eastAsia="he-IL"/>
              </w:rPr>
              <w:t>ת.תוקף האישור</w:t>
            </w:r>
          </w:p>
        </w:tc>
        <w:tc>
          <w:tcPr>
            <w:tcW w:w="2694" w:type="dxa"/>
          </w:tcPr>
          <w:p w14:paraId="2E59E6F6" w14:textId="77777777" w:rsidR="00F31975" w:rsidRPr="00AA710C" w:rsidRDefault="00F31975" w:rsidP="00F31975">
            <w:pPr>
              <w:rPr>
                <w:rFonts w:cs="David"/>
                <w:rtl/>
                <w:lang w:eastAsia="he-IL"/>
              </w:rPr>
            </w:pPr>
            <w:r w:rsidRPr="00AA710C">
              <w:rPr>
                <w:rFonts w:cs="David" w:hint="cs"/>
                <w:rtl/>
                <w:lang w:eastAsia="he-IL"/>
              </w:rPr>
              <w:t>התאריך בשדה "ת.תוקף האישור" חל לפני התאריך בשדה "ס.תוקף האישור"</w:t>
            </w:r>
          </w:p>
        </w:tc>
        <w:tc>
          <w:tcPr>
            <w:tcW w:w="1559" w:type="dxa"/>
          </w:tcPr>
          <w:p w14:paraId="2E59E6F7" w14:textId="77777777" w:rsidR="00F31975" w:rsidRPr="00AA710C" w:rsidRDefault="00F31975" w:rsidP="00F31975">
            <w:pPr>
              <w:rPr>
                <w:rFonts w:cs="David"/>
                <w:rtl/>
                <w:lang w:eastAsia="he-IL"/>
              </w:rPr>
            </w:pPr>
            <w:r w:rsidRPr="00AA710C">
              <w:rPr>
                <w:rFonts w:cs="David" w:hint="cs"/>
                <w:rtl/>
                <w:lang w:eastAsia="he-IL"/>
              </w:rPr>
              <w:t>הודעת שגיאה</w:t>
            </w:r>
          </w:p>
        </w:tc>
        <w:tc>
          <w:tcPr>
            <w:tcW w:w="2977" w:type="dxa"/>
          </w:tcPr>
          <w:p w14:paraId="2E59E6F8" w14:textId="77777777" w:rsidR="00F31975" w:rsidRPr="00AA710C" w:rsidRDefault="00F31975" w:rsidP="00F31975">
            <w:pPr>
              <w:rPr>
                <w:rFonts w:cs="David"/>
                <w:rtl/>
                <w:lang w:eastAsia="he-IL"/>
              </w:rPr>
            </w:pPr>
            <w:r w:rsidRPr="00AA710C">
              <w:rPr>
                <w:rFonts w:cs="David" w:hint="cs"/>
                <w:rtl/>
                <w:lang w:eastAsia="he-IL"/>
              </w:rPr>
              <w:t>על תאריך תחילת התוקף לחול לפני</w:t>
            </w:r>
            <w:r>
              <w:rPr>
                <w:rFonts w:cs="David" w:hint="cs"/>
                <w:rtl/>
                <w:lang w:eastAsia="he-IL"/>
              </w:rPr>
              <w:t xml:space="preserve"> תאריך סיום התוקף</w:t>
            </w:r>
          </w:p>
        </w:tc>
      </w:tr>
      <w:tr w:rsidR="00F31975" w:rsidRPr="004A49EA" w14:paraId="2E59E6FE" w14:textId="77777777" w:rsidTr="00B56659">
        <w:trPr>
          <w:trHeight w:val="254"/>
        </w:trPr>
        <w:tc>
          <w:tcPr>
            <w:tcW w:w="1735" w:type="dxa"/>
          </w:tcPr>
          <w:p w14:paraId="2E59E6FA" w14:textId="77777777" w:rsidR="00F31975" w:rsidRPr="00AA710C" w:rsidRDefault="00F31975" w:rsidP="00F31975">
            <w:pPr>
              <w:rPr>
                <w:rFonts w:cs="David"/>
                <w:rtl/>
                <w:lang w:eastAsia="he-IL"/>
              </w:rPr>
            </w:pPr>
            <w:r w:rsidRPr="00AA710C">
              <w:rPr>
                <w:rFonts w:cs="David" w:hint="cs"/>
                <w:rtl/>
                <w:lang w:eastAsia="he-IL"/>
              </w:rPr>
              <w:t>ת.תוקף האישור</w:t>
            </w:r>
          </w:p>
        </w:tc>
        <w:tc>
          <w:tcPr>
            <w:tcW w:w="2694" w:type="dxa"/>
          </w:tcPr>
          <w:p w14:paraId="2E59E6FB" w14:textId="0B0107C5" w:rsidR="00F31975" w:rsidRPr="00AA710C" w:rsidRDefault="00F31975" w:rsidP="00F31975">
            <w:pPr>
              <w:rPr>
                <w:rFonts w:cs="David"/>
                <w:rtl/>
                <w:lang w:eastAsia="he-IL"/>
              </w:rPr>
            </w:pPr>
            <w:ins w:id="290" w:author="Sagie, Guy" w:date="2014-10-21T12:03:00Z">
              <w:r>
                <w:rPr>
                  <w:rFonts w:cs="David" w:hint="cs"/>
                  <w:rtl/>
                  <w:lang w:eastAsia="he-IL"/>
                </w:rPr>
                <w:t xml:space="preserve">באם </w:t>
              </w:r>
            </w:ins>
            <w:ins w:id="291" w:author="Sagie, Guy" w:date="2014-10-21T12:45:00Z">
              <w:r>
                <w:rPr>
                  <w:rFonts w:cs="David" w:hint="cs"/>
                  <w:rtl/>
                  <w:lang w:eastAsia="he-IL"/>
                </w:rPr>
                <w:t>מ</w:t>
              </w:r>
            </w:ins>
            <w:ins w:id="292" w:author="Sagie, Guy" w:date="2014-10-21T12:03:00Z">
              <w:r>
                <w:rPr>
                  <w:rFonts w:cs="David" w:hint="cs"/>
                  <w:rtl/>
                  <w:lang w:eastAsia="he-IL"/>
                </w:rPr>
                <w:t xml:space="preserve">וזן </w:t>
              </w:r>
            </w:ins>
            <w:ins w:id="293" w:author="Sagie, Guy" w:date="2014-10-21T11:46:00Z">
              <w:r>
                <w:rPr>
                  <w:rFonts w:cs="David" w:hint="cs"/>
                  <w:rtl/>
                  <w:lang w:eastAsia="he-IL"/>
                </w:rPr>
                <w:t>תאריך בשדה</w:t>
              </w:r>
            </w:ins>
            <w:ins w:id="294" w:author="Sagie, Guy" w:date="2014-10-21T13:42:00Z">
              <w:r>
                <w:rPr>
                  <w:rFonts w:cs="David" w:hint="cs"/>
                  <w:rtl/>
                  <w:lang w:eastAsia="he-IL"/>
                </w:rPr>
                <w:t>,</w:t>
              </w:r>
            </w:ins>
            <w:ins w:id="295" w:author="Sagie, Guy" w:date="2014-10-21T11:46:00Z">
              <w:r>
                <w:rPr>
                  <w:rFonts w:cs="David" w:hint="cs"/>
                  <w:rtl/>
                  <w:lang w:eastAsia="he-IL"/>
                </w:rPr>
                <w:t xml:space="preserve"> ת</w:t>
              </w:r>
            </w:ins>
            <w:ins w:id="296" w:author="Sagie, Guy" w:date="2014-10-21T11:47:00Z">
              <w:r>
                <w:rPr>
                  <w:rFonts w:cs="David" w:hint="cs"/>
                  <w:rtl/>
                  <w:lang w:eastAsia="he-IL"/>
                </w:rPr>
                <w:t>חול</w:t>
              </w:r>
            </w:ins>
            <w:ins w:id="297" w:author="Sagie, Guy" w:date="2014-10-21T11:46:00Z">
              <w:r>
                <w:rPr>
                  <w:rFonts w:cs="David" w:hint="cs"/>
                  <w:rtl/>
                  <w:lang w:eastAsia="he-IL"/>
                </w:rPr>
                <w:t xml:space="preserve"> </w:t>
              </w:r>
            </w:ins>
            <w:r>
              <w:rPr>
                <w:rFonts w:cs="David" w:hint="cs"/>
                <w:rtl/>
                <w:lang w:eastAsia="he-IL"/>
              </w:rPr>
              <w:t xml:space="preserve">חובת הזנה </w:t>
            </w:r>
            <w:ins w:id="298" w:author="Sagie, Guy" w:date="2014-10-21T11:47:00Z">
              <w:r>
                <w:rPr>
                  <w:rFonts w:cs="David" w:hint="cs"/>
                  <w:rtl/>
                  <w:lang w:eastAsia="he-IL"/>
                </w:rPr>
                <w:t xml:space="preserve">גם </w:t>
              </w:r>
            </w:ins>
            <w:r>
              <w:rPr>
                <w:rFonts w:cs="David" w:hint="cs"/>
                <w:rtl/>
                <w:lang w:eastAsia="he-IL"/>
              </w:rPr>
              <w:t xml:space="preserve">בשדה "ס.תוקף האישור" </w:t>
            </w:r>
            <w:commentRangeStart w:id="299"/>
            <w:del w:id="300" w:author="Sagie, Guy" w:date="2014-11-23T10:26:00Z">
              <w:r w:rsidDel="000A3952">
                <w:rPr>
                  <w:rFonts w:cs="David" w:hint="cs"/>
                  <w:rtl/>
                  <w:lang w:eastAsia="he-IL"/>
                </w:rPr>
                <w:delText>או בשדה "קבוע"</w:delText>
              </w:r>
            </w:del>
            <w:commentRangeEnd w:id="299"/>
            <w:r>
              <w:rPr>
                <w:rStyle w:val="CommentReference"/>
              </w:rPr>
              <w:commentReference w:id="299"/>
            </w:r>
          </w:p>
        </w:tc>
        <w:tc>
          <w:tcPr>
            <w:tcW w:w="1559" w:type="dxa"/>
          </w:tcPr>
          <w:p w14:paraId="2E59E6FC" w14:textId="77777777" w:rsidR="00F31975" w:rsidRPr="00AA710C" w:rsidRDefault="00F31975" w:rsidP="00F31975">
            <w:pPr>
              <w:rPr>
                <w:rFonts w:cs="David"/>
                <w:rtl/>
                <w:lang w:eastAsia="he-IL"/>
              </w:rPr>
            </w:pPr>
            <w:r w:rsidRPr="00AA710C">
              <w:rPr>
                <w:rFonts w:cs="David" w:hint="cs"/>
                <w:rtl/>
                <w:lang w:eastAsia="he-IL"/>
              </w:rPr>
              <w:t>הודעת שגיאה</w:t>
            </w:r>
          </w:p>
        </w:tc>
        <w:tc>
          <w:tcPr>
            <w:tcW w:w="2977" w:type="dxa"/>
          </w:tcPr>
          <w:p w14:paraId="2E59E6FD" w14:textId="77777777" w:rsidR="00F31975" w:rsidRPr="00AA710C" w:rsidRDefault="00F31975" w:rsidP="00F31975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לא ניתן להזין תאריך תחילת תוקף אישור ללא התייחסות לתאריך סיומו</w:t>
            </w:r>
          </w:p>
        </w:tc>
      </w:tr>
      <w:tr w:rsidR="00F31975" w:rsidRPr="004A49EA" w14:paraId="2E59E703" w14:textId="77777777" w:rsidTr="00B56659">
        <w:trPr>
          <w:trHeight w:val="254"/>
        </w:trPr>
        <w:tc>
          <w:tcPr>
            <w:tcW w:w="1735" w:type="dxa"/>
          </w:tcPr>
          <w:p w14:paraId="2E59E6FF" w14:textId="77777777" w:rsidR="00F31975" w:rsidRPr="00AA710C" w:rsidRDefault="00F31975" w:rsidP="00F31975">
            <w:pPr>
              <w:rPr>
                <w:rFonts w:cs="David"/>
                <w:rtl/>
                <w:lang w:eastAsia="he-IL"/>
              </w:rPr>
            </w:pPr>
            <w:r w:rsidRPr="00AA710C">
              <w:rPr>
                <w:rFonts w:cs="David" w:hint="cs"/>
                <w:rtl/>
                <w:lang w:eastAsia="he-IL"/>
              </w:rPr>
              <w:t>ת.תוקף האישור</w:t>
            </w:r>
          </w:p>
        </w:tc>
        <w:tc>
          <w:tcPr>
            <w:tcW w:w="2694" w:type="dxa"/>
          </w:tcPr>
          <w:p w14:paraId="2E59E700" w14:textId="08CD031B" w:rsidR="00F31975" w:rsidRPr="00AA710C" w:rsidRDefault="00F31975" w:rsidP="00F31975">
            <w:pPr>
              <w:rPr>
                <w:rFonts w:cs="David"/>
                <w:rtl/>
                <w:lang w:eastAsia="he-IL"/>
              </w:rPr>
            </w:pPr>
            <w:ins w:id="301" w:author="Sagie, Guy" w:date="2014-10-21T12:03:00Z">
              <w:r>
                <w:rPr>
                  <w:rFonts w:cs="David" w:hint="cs"/>
                  <w:rtl/>
                  <w:lang w:eastAsia="he-IL"/>
                </w:rPr>
                <w:t xml:space="preserve">באם </w:t>
              </w:r>
            </w:ins>
            <w:ins w:id="302" w:author="Sagie, Guy" w:date="2014-10-21T12:45:00Z">
              <w:r>
                <w:rPr>
                  <w:rFonts w:cs="David" w:hint="cs"/>
                  <w:rtl/>
                  <w:lang w:eastAsia="he-IL"/>
                </w:rPr>
                <w:t>מ</w:t>
              </w:r>
            </w:ins>
            <w:ins w:id="303" w:author="Sagie, Guy" w:date="2014-10-21T12:03:00Z">
              <w:r>
                <w:rPr>
                  <w:rFonts w:cs="David" w:hint="cs"/>
                  <w:rtl/>
                  <w:lang w:eastAsia="he-IL"/>
                </w:rPr>
                <w:t xml:space="preserve">וזן </w:t>
              </w:r>
            </w:ins>
            <w:ins w:id="304" w:author="Sagie, Guy" w:date="2014-10-21T11:47:00Z">
              <w:r>
                <w:rPr>
                  <w:rFonts w:cs="David" w:hint="cs"/>
                  <w:rtl/>
                  <w:lang w:eastAsia="he-IL"/>
                </w:rPr>
                <w:t>תאריך בשדה</w:t>
              </w:r>
            </w:ins>
            <w:ins w:id="305" w:author="Sagie, Guy" w:date="2014-10-21T13:42:00Z">
              <w:r>
                <w:rPr>
                  <w:rFonts w:cs="David" w:hint="cs"/>
                  <w:rtl/>
                  <w:lang w:eastAsia="he-IL"/>
                </w:rPr>
                <w:t>,</w:t>
              </w:r>
            </w:ins>
            <w:ins w:id="306" w:author="Sagie, Guy" w:date="2014-10-21T11:47:00Z">
              <w:r>
                <w:rPr>
                  <w:rFonts w:cs="David" w:hint="cs"/>
                  <w:rtl/>
                  <w:lang w:eastAsia="he-IL"/>
                </w:rPr>
                <w:t xml:space="preserve"> תחול </w:t>
              </w:r>
            </w:ins>
            <w:r>
              <w:rPr>
                <w:rFonts w:cs="David" w:hint="cs"/>
                <w:rtl/>
                <w:lang w:eastAsia="he-IL"/>
              </w:rPr>
              <w:t>חובת הזנה בשדה "אישור הכשירות"</w:t>
            </w:r>
          </w:p>
        </w:tc>
        <w:tc>
          <w:tcPr>
            <w:tcW w:w="1559" w:type="dxa"/>
          </w:tcPr>
          <w:p w14:paraId="2E59E701" w14:textId="77777777" w:rsidR="00F31975" w:rsidRPr="00AA710C" w:rsidRDefault="00F31975" w:rsidP="00F31975">
            <w:pPr>
              <w:rPr>
                <w:rFonts w:cs="David"/>
                <w:rtl/>
                <w:lang w:eastAsia="he-IL"/>
              </w:rPr>
            </w:pPr>
            <w:r w:rsidRPr="00AA710C">
              <w:rPr>
                <w:rFonts w:cs="David" w:hint="cs"/>
                <w:rtl/>
                <w:lang w:eastAsia="he-IL"/>
              </w:rPr>
              <w:t>הודעת שגיאה</w:t>
            </w:r>
          </w:p>
        </w:tc>
        <w:tc>
          <w:tcPr>
            <w:tcW w:w="2977" w:type="dxa"/>
          </w:tcPr>
          <w:p w14:paraId="2E59E702" w14:textId="77777777" w:rsidR="00F31975" w:rsidRDefault="00F31975" w:rsidP="00F31975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לא ניתן להזין תאריך תחילת תוקף אישור ללא התייחסות לאישור הכשירות</w:t>
            </w:r>
          </w:p>
        </w:tc>
      </w:tr>
      <w:tr w:rsidR="00F31975" w:rsidRPr="004A49EA" w14:paraId="2E59E708" w14:textId="77777777" w:rsidTr="00B56659">
        <w:trPr>
          <w:trHeight w:val="254"/>
        </w:trPr>
        <w:tc>
          <w:tcPr>
            <w:tcW w:w="1735" w:type="dxa"/>
          </w:tcPr>
          <w:p w14:paraId="2E59E704" w14:textId="77777777" w:rsidR="00F31975" w:rsidRPr="00AA710C" w:rsidRDefault="00F31975" w:rsidP="00F31975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ס</w:t>
            </w:r>
            <w:r w:rsidRPr="00AA710C">
              <w:rPr>
                <w:rFonts w:cs="David" w:hint="cs"/>
                <w:rtl/>
                <w:lang w:eastAsia="he-IL"/>
              </w:rPr>
              <w:t>.תוקף האישור</w:t>
            </w:r>
          </w:p>
        </w:tc>
        <w:tc>
          <w:tcPr>
            <w:tcW w:w="2694" w:type="dxa"/>
          </w:tcPr>
          <w:p w14:paraId="2E59E705" w14:textId="704202D5" w:rsidR="00F31975" w:rsidRPr="00AA710C" w:rsidRDefault="00F31975" w:rsidP="00F31975">
            <w:pPr>
              <w:rPr>
                <w:rFonts w:cs="David"/>
                <w:rtl/>
                <w:lang w:eastAsia="he-IL"/>
              </w:rPr>
            </w:pPr>
            <w:ins w:id="307" w:author="Sagie, Guy" w:date="2014-10-21T12:03:00Z">
              <w:r>
                <w:rPr>
                  <w:rFonts w:cs="David" w:hint="cs"/>
                  <w:rtl/>
                  <w:lang w:eastAsia="he-IL"/>
                </w:rPr>
                <w:t xml:space="preserve">באם </w:t>
              </w:r>
            </w:ins>
            <w:ins w:id="308" w:author="Sagie, Guy" w:date="2014-10-21T12:44:00Z">
              <w:r>
                <w:rPr>
                  <w:rFonts w:cs="David" w:hint="cs"/>
                  <w:rtl/>
                  <w:lang w:eastAsia="he-IL"/>
                </w:rPr>
                <w:t xml:space="preserve"> מוזן</w:t>
              </w:r>
            </w:ins>
            <w:ins w:id="309" w:author="Sagie, Guy" w:date="2014-10-21T12:45:00Z">
              <w:r>
                <w:rPr>
                  <w:rFonts w:cs="David" w:hint="cs"/>
                  <w:rtl/>
                  <w:lang w:eastAsia="he-IL"/>
                </w:rPr>
                <w:t xml:space="preserve"> </w:t>
              </w:r>
            </w:ins>
            <w:ins w:id="310" w:author="Sagie, Guy" w:date="2014-10-21T11:48:00Z">
              <w:r>
                <w:rPr>
                  <w:rFonts w:cs="David" w:hint="cs"/>
                  <w:rtl/>
                  <w:lang w:eastAsia="he-IL"/>
                </w:rPr>
                <w:t>תאריך בשדה</w:t>
              </w:r>
            </w:ins>
            <w:ins w:id="311" w:author="Sagie, Guy" w:date="2014-10-21T13:42:00Z">
              <w:r>
                <w:rPr>
                  <w:rFonts w:cs="David" w:hint="cs"/>
                  <w:rtl/>
                  <w:lang w:eastAsia="he-IL"/>
                </w:rPr>
                <w:t>,</w:t>
              </w:r>
            </w:ins>
            <w:ins w:id="312" w:author="Sagie, Guy" w:date="2014-10-21T11:48:00Z">
              <w:r>
                <w:rPr>
                  <w:rFonts w:cs="David" w:hint="cs"/>
                  <w:rtl/>
                  <w:lang w:eastAsia="he-IL"/>
                </w:rPr>
                <w:t xml:space="preserve"> תחול </w:t>
              </w:r>
            </w:ins>
            <w:r>
              <w:rPr>
                <w:rFonts w:cs="David" w:hint="cs"/>
                <w:rtl/>
                <w:lang w:eastAsia="he-IL"/>
              </w:rPr>
              <w:t xml:space="preserve">חובת הזנה בשדה </w:t>
            </w:r>
            <w:r>
              <w:rPr>
                <w:rFonts w:cs="David" w:hint="cs"/>
                <w:rtl/>
                <w:lang w:eastAsia="he-IL"/>
              </w:rPr>
              <w:lastRenderedPageBreak/>
              <w:t>ת.תוקף האישור</w:t>
            </w:r>
            <w:ins w:id="313" w:author="Sagie, Guy" w:date="2014-10-21T11:45:00Z">
              <w:r>
                <w:rPr>
                  <w:rFonts w:cs="David" w:hint="cs"/>
                  <w:rtl/>
                  <w:lang w:eastAsia="he-IL"/>
                </w:rPr>
                <w:t xml:space="preserve"> </w:t>
              </w:r>
            </w:ins>
          </w:p>
        </w:tc>
        <w:tc>
          <w:tcPr>
            <w:tcW w:w="1559" w:type="dxa"/>
          </w:tcPr>
          <w:p w14:paraId="2E59E706" w14:textId="77777777" w:rsidR="00F31975" w:rsidRPr="00AA710C" w:rsidRDefault="00F31975" w:rsidP="00F31975">
            <w:pPr>
              <w:rPr>
                <w:rFonts w:cs="David"/>
                <w:rtl/>
                <w:lang w:eastAsia="he-IL"/>
              </w:rPr>
            </w:pPr>
            <w:r w:rsidRPr="00AA710C">
              <w:rPr>
                <w:rFonts w:cs="David" w:hint="cs"/>
                <w:rtl/>
                <w:lang w:eastAsia="he-IL"/>
              </w:rPr>
              <w:lastRenderedPageBreak/>
              <w:t>הודעת שגיאה</w:t>
            </w:r>
          </w:p>
        </w:tc>
        <w:tc>
          <w:tcPr>
            <w:tcW w:w="2977" w:type="dxa"/>
          </w:tcPr>
          <w:p w14:paraId="2E59E707" w14:textId="77777777" w:rsidR="00F31975" w:rsidRPr="00AA710C" w:rsidRDefault="00F31975" w:rsidP="00F31975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 xml:space="preserve">לא ניתן להזין תאריך סיום תוקף אישור ללא תאריך תחילת </w:t>
            </w:r>
            <w:r>
              <w:rPr>
                <w:rFonts w:cs="David" w:hint="cs"/>
                <w:rtl/>
                <w:lang w:eastAsia="he-IL"/>
              </w:rPr>
              <w:lastRenderedPageBreak/>
              <w:t>תוקף אישור.</w:t>
            </w:r>
          </w:p>
        </w:tc>
      </w:tr>
      <w:tr w:rsidR="00F31975" w:rsidRPr="004A49EA" w14:paraId="2E59E70D" w14:textId="77777777" w:rsidTr="00B56659">
        <w:trPr>
          <w:trHeight w:val="254"/>
        </w:trPr>
        <w:tc>
          <w:tcPr>
            <w:tcW w:w="1735" w:type="dxa"/>
          </w:tcPr>
          <w:p w14:paraId="2E59E709" w14:textId="77777777" w:rsidR="00F31975" w:rsidRPr="00AA710C" w:rsidRDefault="00F31975" w:rsidP="00F31975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lastRenderedPageBreak/>
              <w:t>ס</w:t>
            </w:r>
            <w:r w:rsidRPr="00AA710C">
              <w:rPr>
                <w:rFonts w:cs="David" w:hint="cs"/>
                <w:rtl/>
                <w:lang w:eastAsia="he-IL"/>
              </w:rPr>
              <w:t>.תוקף האישור</w:t>
            </w:r>
          </w:p>
        </w:tc>
        <w:tc>
          <w:tcPr>
            <w:tcW w:w="2694" w:type="dxa"/>
          </w:tcPr>
          <w:p w14:paraId="2E59E70A" w14:textId="2F73965F" w:rsidR="00F31975" w:rsidRPr="00AA710C" w:rsidRDefault="00F31975" w:rsidP="00F31975">
            <w:pPr>
              <w:rPr>
                <w:rFonts w:cs="David"/>
                <w:rtl/>
                <w:lang w:eastAsia="he-IL"/>
              </w:rPr>
            </w:pPr>
            <w:ins w:id="314" w:author="Sagie, Guy" w:date="2014-10-21T12:03:00Z">
              <w:r>
                <w:rPr>
                  <w:rFonts w:cs="David" w:hint="cs"/>
                  <w:rtl/>
                  <w:lang w:eastAsia="he-IL"/>
                </w:rPr>
                <w:t xml:space="preserve">באם </w:t>
              </w:r>
            </w:ins>
            <w:ins w:id="315" w:author="Sagie, Guy" w:date="2014-10-21T12:45:00Z">
              <w:r>
                <w:rPr>
                  <w:rFonts w:cs="David" w:hint="cs"/>
                  <w:rtl/>
                  <w:lang w:eastAsia="he-IL"/>
                </w:rPr>
                <w:t>מ</w:t>
              </w:r>
            </w:ins>
            <w:ins w:id="316" w:author="Sagie, Guy" w:date="2014-10-21T12:03:00Z">
              <w:r>
                <w:rPr>
                  <w:rFonts w:cs="David" w:hint="cs"/>
                  <w:rtl/>
                  <w:lang w:eastAsia="he-IL"/>
                </w:rPr>
                <w:t xml:space="preserve">וזן </w:t>
              </w:r>
            </w:ins>
            <w:ins w:id="317" w:author="Sagie, Guy" w:date="2014-10-21T11:48:00Z">
              <w:r>
                <w:rPr>
                  <w:rFonts w:cs="David" w:hint="cs"/>
                  <w:rtl/>
                  <w:lang w:eastAsia="he-IL"/>
                </w:rPr>
                <w:t>תאריך בשדה</w:t>
              </w:r>
            </w:ins>
            <w:ins w:id="318" w:author="Sagie, Guy" w:date="2014-10-21T13:43:00Z">
              <w:r>
                <w:rPr>
                  <w:rFonts w:cs="David" w:hint="cs"/>
                  <w:rtl/>
                  <w:lang w:eastAsia="he-IL"/>
                </w:rPr>
                <w:t>,</w:t>
              </w:r>
            </w:ins>
            <w:ins w:id="319" w:author="Sagie, Guy" w:date="2014-10-21T11:48:00Z">
              <w:r>
                <w:rPr>
                  <w:rFonts w:cs="David" w:hint="cs"/>
                  <w:rtl/>
                  <w:lang w:eastAsia="he-IL"/>
                </w:rPr>
                <w:t xml:space="preserve"> תחול </w:t>
              </w:r>
            </w:ins>
            <w:r>
              <w:rPr>
                <w:rFonts w:cs="David" w:hint="cs"/>
                <w:rtl/>
                <w:lang w:eastAsia="he-IL"/>
              </w:rPr>
              <w:t>חובת הזנה בשדה אישור הכשירות</w:t>
            </w:r>
          </w:p>
        </w:tc>
        <w:tc>
          <w:tcPr>
            <w:tcW w:w="1559" w:type="dxa"/>
          </w:tcPr>
          <w:p w14:paraId="2E59E70B" w14:textId="77777777" w:rsidR="00F31975" w:rsidRPr="00AA710C" w:rsidRDefault="00F31975" w:rsidP="00F31975">
            <w:pPr>
              <w:rPr>
                <w:rFonts w:cs="David"/>
                <w:rtl/>
                <w:lang w:eastAsia="he-IL"/>
              </w:rPr>
            </w:pPr>
            <w:r w:rsidRPr="00AA710C">
              <w:rPr>
                <w:rFonts w:cs="David" w:hint="cs"/>
                <w:rtl/>
                <w:lang w:eastAsia="he-IL"/>
              </w:rPr>
              <w:t>הודעת שגיאה</w:t>
            </w:r>
          </w:p>
        </w:tc>
        <w:tc>
          <w:tcPr>
            <w:tcW w:w="2977" w:type="dxa"/>
          </w:tcPr>
          <w:p w14:paraId="2E59E70C" w14:textId="77777777" w:rsidR="00F31975" w:rsidRDefault="00F31975" w:rsidP="00F31975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לא ניתן להזין תאריך סיום תוקף אישור ללא התייחסות לאישור הכשירות.</w:t>
            </w:r>
          </w:p>
        </w:tc>
      </w:tr>
      <w:tr w:rsidR="00F31975" w:rsidRPr="004A49EA" w14:paraId="2E59E713" w14:textId="77777777" w:rsidTr="00B56659">
        <w:trPr>
          <w:trHeight w:val="254"/>
        </w:trPr>
        <w:tc>
          <w:tcPr>
            <w:tcW w:w="1735" w:type="dxa"/>
          </w:tcPr>
          <w:p w14:paraId="2E59E70E" w14:textId="77777777" w:rsidR="00F31975" w:rsidRPr="00AA710C" w:rsidRDefault="00F31975" w:rsidP="00F31975">
            <w:pPr>
              <w:rPr>
                <w:rFonts w:cs="David"/>
                <w:rtl/>
                <w:lang w:eastAsia="he-IL"/>
              </w:rPr>
            </w:pPr>
            <w:r w:rsidRPr="00AA710C">
              <w:rPr>
                <w:rFonts w:cs="David" w:hint="cs"/>
                <w:rtl/>
                <w:lang w:eastAsia="he-IL"/>
              </w:rPr>
              <w:t>אישור הכשירות</w:t>
            </w:r>
          </w:p>
        </w:tc>
        <w:tc>
          <w:tcPr>
            <w:tcW w:w="2694" w:type="dxa"/>
          </w:tcPr>
          <w:p w14:paraId="2E59E70F" w14:textId="37F6E41F" w:rsidR="00F31975" w:rsidRPr="00AA710C" w:rsidRDefault="00F31975" w:rsidP="00F31975">
            <w:pPr>
              <w:rPr>
                <w:rFonts w:cs="David"/>
                <w:rtl/>
                <w:lang w:eastAsia="he-IL"/>
              </w:rPr>
            </w:pPr>
            <w:ins w:id="320" w:author="Sagie, Guy" w:date="2014-10-21T12:45:00Z">
              <w:r>
                <w:rPr>
                  <w:rFonts w:cs="David" w:hint="cs"/>
                  <w:rtl/>
                  <w:lang w:eastAsia="he-IL"/>
                </w:rPr>
                <w:t xml:space="preserve">באם מוזן </w:t>
              </w:r>
            </w:ins>
            <w:ins w:id="321" w:author="Sagie, Guy" w:date="2014-10-21T11:49:00Z">
              <w:r>
                <w:rPr>
                  <w:rFonts w:cs="David" w:hint="cs"/>
                  <w:rtl/>
                  <w:lang w:eastAsia="he-IL"/>
                </w:rPr>
                <w:t xml:space="preserve">ערך </w:t>
              </w:r>
            </w:ins>
            <w:ins w:id="322" w:author="Sagie, Guy" w:date="2014-10-21T12:06:00Z">
              <w:r>
                <w:rPr>
                  <w:rFonts w:cs="David" w:hint="cs"/>
                  <w:rtl/>
                  <w:lang w:eastAsia="he-IL"/>
                </w:rPr>
                <w:t xml:space="preserve">כשיר/כשיר עם מגבלות </w:t>
              </w:r>
            </w:ins>
            <w:ins w:id="323" w:author="Sagie, Guy" w:date="2014-10-21T11:49:00Z">
              <w:r>
                <w:rPr>
                  <w:rFonts w:cs="David" w:hint="cs"/>
                  <w:rtl/>
                  <w:lang w:eastAsia="he-IL"/>
                </w:rPr>
                <w:t xml:space="preserve">תחול חובת </w:t>
              </w:r>
            </w:ins>
            <w:r w:rsidRPr="00AA710C">
              <w:rPr>
                <w:rFonts w:cs="David" w:hint="cs"/>
                <w:rtl/>
                <w:lang w:eastAsia="he-IL"/>
              </w:rPr>
              <w:t>הזנ</w:t>
            </w:r>
            <w:ins w:id="324" w:author="Sagie, Guy" w:date="2014-10-21T11:49:00Z">
              <w:r>
                <w:rPr>
                  <w:rFonts w:cs="David" w:hint="cs"/>
                  <w:rtl/>
                  <w:lang w:eastAsia="he-IL"/>
                </w:rPr>
                <w:t>ה</w:t>
              </w:r>
            </w:ins>
            <w:del w:id="325" w:author="Sagie, Guy" w:date="2014-10-21T11:49:00Z">
              <w:r w:rsidRPr="00AA710C" w:rsidDel="002872C8">
                <w:rPr>
                  <w:rFonts w:cs="David" w:hint="cs"/>
                  <w:rtl/>
                  <w:lang w:eastAsia="he-IL"/>
                </w:rPr>
                <w:delText>ת</w:delText>
              </w:r>
            </w:del>
            <w:r w:rsidRPr="00AA710C">
              <w:rPr>
                <w:rFonts w:cs="David" w:hint="cs"/>
                <w:rtl/>
                <w:lang w:eastAsia="he-IL"/>
              </w:rPr>
              <w:t xml:space="preserve"> </w:t>
            </w:r>
            <w:del w:id="326" w:author="Sagie, Guy" w:date="2014-10-21T11:49:00Z">
              <w:r w:rsidRPr="00AA710C" w:rsidDel="002872C8">
                <w:rPr>
                  <w:rFonts w:cs="David" w:hint="cs"/>
                  <w:rtl/>
                  <w:lang w:eastAsia="he-IL"/>
                </w:rPr>
                <w:delText>תאריך</w:delText>
              </w:r>
            </w:del>
            <w:r w:rsidRPr="00AA710C">
              <w:rPr>
                <w:rFonts w:cs="David" w:hint="cs"/>
                <w:rtl/>
                <w:lang w:eastAsia="he-IL"/>
              </w:rPr>
              <w:t xml:space="preserve"> בשדות ס</w:t>
            </w:r>
            <w:r>
              <w:rPr>
                <w:rFonts w:cs="David" w:hint="cs"/>
                <w:rtl/>
                <w:lang w:eastAsia="he-IL"/>
              </w:rPr>
              <w:t>.תקף האישור</w:t>
            </w:r>
            <w:ins w:id="327" w:author="Sagie, Guy" w:date="2014-10-21T12:06:00Z">
              <w:r>
                <w:rPr>
                  <w:rFonts w:cs="David" w:hint="cs"/>
                  <w:rtl/>
                  <w:lang w:eastAsia="he-IL"/>
                </w:rPr>
                <w:t xml:space="preserve"> וגם בשד</w:t>
              </w:r>
            </w:ins>
            <w:ins w:id="328" w:author="Sagie, Guy" w:date="2014-10-21T12:07:00Z">
              <w:r>
                <w:rPr>
                  <w:rFonts w:cs="David" w:hint="cs"/>
                  <w:rtl/>
                  <w:lang w:eastAsia="he-IL"/>
                </w:rPr>
                <w:t>ה</w:t>
              </w:r>
            </w:ins>
            <w:r>
              <w:rPr>
                <w:rFonts w:cs="David" w:hint="cs"/>
                <w:rtl/>
                <w:lang w:eastAsia="he-IL"/>
              </w:rPr>
              <w:t xml:space="preserve"> </w:t>
            </w:r>
            <w:del w:id="329" w:author="Sagie, Guy" w:date="2014-10-21T12:06:00Z">
              <w:r w:rsidDel="005E21FE">
                <w:rPr>
                  <w:rFonts w:cs="David" w:hint="cs"/>
                  <w:rtl/>
                  <w:lang w:eastAsia="he-IL"/>
                </w:rPr>
                <w:delText>ו</w:delText>
              </w:r>
            </w:del>
            <w:r w:rsidRPr="00AA710C">
              <w:rPr>
                <w:rFonts w:cs="David" w:hint="cs"/>
                <w:rtl/>
                <w:lang w:eastAsia="he-IL"/>
              </w:rPr>
              <w:t>ת.תוקף האישור</w:t>
            </w:r>
          </w:p>
          <w:p w14:paraId="2E59E710" w14:textId="371655FC" w:rsidR="00F31975" w:rsidRPr="00AA710C" w:rsidRDefault="00F31975" w:rsidP="00F31975">
            <w:pPr>
              <w:rPr>
                <w:rFonts w:cs="David"/>
                <w:rtl/>
                <w:lang w:eastAsia="he-IL"/>
              </w:rPr>
            </w:pPr>
            <w:del w:id="330" w:author="Sagie, Guy" w:date="2014-10-21T12:07:00Z">
              <w:r w:rsidRPr="00AA710C" w:rsidDel="005E21FE">
                <w:rPr>
                  <w:rFonts w:cs="David" w:hint="cs"/>
                  <w:rtl/>
                  <w:lang w:eastAsia="he-IL"/>
                </w:rPr>
                <w:delText>בעת נתינת ערך כשיר/כשיר עם מגבלות</w:delText>
              </w:r>
            </w:del>
          </w:p>
        </w:tc>
        <w:tc>
          <w:tcPr>
            <w:tcW w:w="1559" w:type="dxa"/>
          </w:tcPr>
          <w:p w14:paraId="2E59E711" w14:textId="77777777" w:rsidR="00F31975" w:rsidRPr="00AA710C" w:rsidRDefault="00F31975" w:rsidP="00F31975">
            <w:pPr>
              <w:rPr>
                <w:rFonts w:cs="David"/>
                <w:rtl/>
                <w:lang w:eastAsia="he-IL"/>
              </w:rPr>
            </w:pPr>
            <w:r w:rsidRPr="00AA710C">
              <w:rPr>
                <w:rFonts w:cs="David" w:hint="cs"/>
                <w:rtl/>
                <w:lang w:eastAsia="he-IL"/>
              </w:rPr>
              <w:t>הודעת שגיאה</w:t>
            </w:r>
          </w:p>
        </w:tc>
        <w:tc>
          <w:tcPr>
            <w:tcW w:w="2977" w:type="dxa"/>
          </w:tcPr>
          <w:p w14:paraId="2E59E712" w14:textId="77777777" w:rsidR="00F31975" w:rsidRPr="00AA710C" w:rsidRDefault="00F31975" w:rsidP="00F31975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 xml:space="preserve">לא ניתן לתת אישור כשירות ללא התייחסות לתוקפו (תאריך התחלה וסיום) </w:t>
            </w:r>
          </w:p>
        </w:tc>
      </w:tr>
      <w:tr w:rsidR="00494350" w:rsidRPr="004A49EA" w14:paraId="1C0BBE6B" w14:textId="77777777" w:rsidTr="00B56659">
        <w:trPr>
          <w:trHeight w:val="254"/>
          <w:ins w:id="331" w:author="Sagie, Guy" w:date="2015-03-02T11:01:00Z"/>
        </w:trPr>
        <w:tc>
          <w:tcPr>
            <w:tcW w:w="1735" w:type="dxa"/>
          </w:tcPr>
          <w:p w14:paraId="41FF28BE" w14:textId="2BA54E82" w:rsidR="00494350" w:rsidRPr="00AA710C" w:rsidRDefault="00494350" w:rsidP="00494350">
            <w:pPr>
              <w:rPr>
                <w:ins w:id="332" w:author="Sagie, Guy" w:date="2015-03-02T11:01:00Z"/>
                <w:rFonts w:cs="David"/>
                <w:rtl/>
                <w:lang w:eastAsia="he-IL"/>
              </w:rPr>
            </w:pPr>
            <w:ins w:id="333" w:author="Sagie, Guy" w:date="2015-03-02T11:01:00Z">
              <w:r>
                <w:rPr>
                  <w:rFonts w:cs="David" w:hint="cs"/>
                  <w:rtl/>
                  <w:lang w:eastAsia="he-IL"/>
                </w:rPr>
                <w:t>כפתו</w:t>
              </w:r>
              <w:commentRangeStart w:id="334"/>
              <w:r>
                <w:rPr>
                  <w:rFonts w:cs="David" w:hint="cs"/>
                  <w:rtl/>
                  <w:lang w:eastAsia="he-IL"/>
                </w:rPr>
                <w:t>ר</w:t>
              </w:r>
            </w:ins>
            <w:commentRangeEnd w:id="334"/>
            <w:ins w:id="335" w:author="Sagie, Guy" w:date="2015-03-02T11:22:00Z">
              <w:r w:rsidR="002E2AE4">
                <w:rPr>
                  <w:rStyle w:val="CommentReference"/>
                  <w:rtl/>
                </w:rPr>
                <w:commentReference w:id="334"/>
              </w:r>
            </w:ins>
            <w:ins w:id="336" w:author="Sagie, Guy" w:date="2015-03-02T11:01:00Z">
              <w:r>
                <w:rPr>
                  <w:rFonts w:cs="David" w:hint="cs"/>
                  <w:rtl/>
                  <w:lang w:eastAsia="he-IL"/>
                </w:rPr>
                <w:t xml:space="preserve"> מפגש</w:t>
              </w:r>
            </w:ins>
          </w:p>
        </w:tc>
        <w:tc>
          <w:tcPr>
            <w:tcW w:w="2694" w:type="dxa"/>
          </w:tcPr>
          <w:p w14:paraId="74CAD0BF" w14:textId="7FC1A5F8" w:rsidR="00494350" w:rsidRDefault="00494350" w:rsidP="00494350">
            <w:pPr>
              <w:rPr>
                <w:ins w:id="337" w:author="Sagie, Guy" w:date="2015-03-02T11:01:00Z"/>
                <w:rFonts w:cs="David"/>
                <w:rtl/>
                <w:lang w:eastAsia="he-IL"/>
              </w:rPr>
            </w:pPr>
            <w:ins w:id="338" w:author="Sagie, Guy" w:date="2015-03-02T11:01:00Z">
              <w:r>
                <w:rPr>
                  <w:rFonts w:cs="David" w:hint="cs"/>
                  <w:rtl/>
                  <w:lang w:eastAsia="he-IL"/>
                </w:rPr>
                <w:t>האם הרשומה מקושרת מפגש</w:t>
              </w:r>
            </w:ins>
          </w:p>
        </w:tc>
        <w:tc>
          <w:tcPr>
            <w:tcW w:w="1559" w:type="dxa"/>
          </w:tcPr>
          <w:p w14:paraId="23B7136B" w14:textId="430905A4" w:rsidR="00494350" w:rsidRPr="00AA710C" w:rsidRDefault="00494350" w:rsidP="00494350">
            <w:pPr>
              <w:rPr>
                <w:ins w:id="339" w:author="Sagie, Guy" w:date="2015-03-02T11:01:00Z"/>
                <w:rFonts w:cs="David"/>
                <w:rtl/>
                <w:lang w:eastAsia="he-IL"/>
              </w:rPr>
            </w:pPr>
            <w:ins w:id="340" w:author="Sagie, Guy" w:date="2015-03-02T11:01:00Z">
              <w:r>
                <w:rPr>
                  <w:rFonts w:cs="David" w:hint="cs"/>
                  <w:rtl/>
                  <w:lang w:eastAsia="he-IL"/>
                </w:rPr>
                <w:t>שגיאה</w:t>
              </w:r>
            </w:ins>
          </w:p>
        </w:tc>
        <w:tc>
          <w:tcPr>
            <w:tcW w:w="2977" w:type="dxa"/>
          </w:tcPr>
          <w:p w14:paraId="4170B63B" w14:textId="4C2A49CE" w:rsidR="00494350" w:rsidRDefault="00494350" w:rsidP="00494350">
            <w:pPr>
              <w:rPr>
                <w:ins w:id="341" w:author="Sagie, Guy" w:date="2015-03-02T11:01:00Z"/>
                <w:rFonts w:cs="David"/>
                <w:rtl/>
                <w:lang w:eastAsia="he-IL"/>
              </w:rPr>
            </w:pPr>
            <w:ins w:id="342" w:author="Sagie, Guy" w:date="2015-03-02T11:01:00Z">
              <w:r>
                <w:rPr>
                  <w:rFonts w:cs="David" w:hint="cs"/>
                  <w:rtl/>
                  <w:lang w:eastAsia="he-IL"/>
                </w:rPr>
                <w:t>רשומה זו אינה מקושרת למפגש, אנא בחר רשומה אחרת.</w:t>
              </w:r>
            </w:ins>
          </w:p>
        </w:tc>
      </w:tr>
      <w:tr w:rsidR="00B56659" w14:paraId="4E1BB38D" w14:textId="77777777" w:rsidTr="00B56659">
        <w:trPr>
          <w:ins w:id="343" w:author="Sagie, Guy" w:date="2015-03-26T08:36:00Z"/>
        </w:trPr>
        <w:tc>
          <w:tcPr>
            <w:tcW w:w="0" w:type="auto"/>
            <w:hideMark/>
          </w:tcPr>
          <w:p w14:paraId="28E9FE9C" w14:textId="77777777" w:rsidR="00B56659" w:rsidRDefault="00B56659">
            <w:pPr>
              <w:spacing w:line="360" w:lineRule="auto"/>
              <w:rPr>
                <w:ins w:id="344" w:author="Sagie, Guy" w:date="2015-03-26T08:36:00Z"/>
                <w:lang w:eastAsia="he-IL"/>
              </w:rPr>
            </w:pPr>
            <w:commentRangeStart w:id="345"/>
            <w:ins w:id="346" w:author="Sagie, Guy" w:date="2015-03-26T08:36:00Z">
              <w:r>
                <w:rPr>
                  <w:rFonts w:cs="David" w:hint="cs"/>
                  <w:rtl/>
                  <w:lang w:eastAsia="he-IL"/>
                </w:rPr>
                <w:t>כפתור</w:t>
              </w:r>
              <w:commentRangeEnd w:id="345"/>
              <w:r>
                <w:rPr>
                  <w:rStyle w:val="CommentReference"/>
                  <w:rtl/>
                </w:rPr>
                <w:commentReference w:id="345"/>
              </w:r>
              <w:bookmarkStart w:id="347" w:name="_GoBack"/>
              <w:bookmarkEnd w:id="347"/>
              <w:r>
                <w:rPr>
                  <w:rFonts w:cs="David" w:hint="cs"/>
                  <w:rtl/>
                  <w:lang w:eastAsia="he-IL"/>
                </w:rPr>
                <w:t xml:space="preserve"> מפגש</w:t>
              </w:r>
            </w:ins>
          </w:p>
        </w:tc>
        <w:tc>
          <w:tcPr>
            <w:tcW w:w="2694" w:type="dxa"/>
          </w:tcPr>
          <w:p w14:paraId="33D96CBB" w14:textId="77777777" w:rsidR="00B56659" w:rsidRDefault="00B56659">
            <w:pPr>
              <w:spacing w:line="360" w:lineRule="auto"/>
              <w:rPr>
                <w:ins w:id="348" w:author="Sagie, Guy" w:date="2015-03-26T08:36:00Z"/>
                <w:rFonts w:ascii="Calibri" w:hAnsi="Calibri" w:cs="David"/>
                <w:sz w:val="22"/>
                <w:szCs w:val="22"/>
                <w:rtl/>
                <w:lang w:eastAsia="he-IL"/>
              </w:rPr>
            </w:pPr>
            <w:ins w:id="349" w:author="Sagie, Guy" w:date="2015-03-26T08:36:00Z">
              <w:r>
                <w:rPr>
                  <w:rFonts w:cs="David" w:hint="cs"/>
                  <w:rtl/>
                  <w:lang w:eastAsia="he-IL"/>
                </w:rPr>
                <w:t>האם יש מידע שהמשתמש אינו מורשה לראות ומצוי בתדפיס במפגש.</w:t>
              </w:r>
            </w:ins>
          </w:p>
          <w:p w14:paraId="372D1568" w14:textId="77777777" w:rsidR="00B56659" w:rsidRDefault="00B56659">
            <w:pPr>
              <w:spacing w:line="360" w:lineRule="auto"/>
              <w:rPr>
                <w:ins w:id="350" w:author="Sagie, Guy" w:date="2015-03-26T08:36:00Z"/>
                <w:rFonts w:cs="David"/>
                <w:lang w:eastAsia="he-IL"/>
              </w:rPr>
            </w:pPr>
            <w:ins w:id="351" w:author="Sagie, Guy" w:date="2015-03-26T08:36:00Z">
              <w:r>
                <w:rPr>
                  <w:rFonts w:cs="David" w:hint="cs"/>
                  <w:rtl/>
                  <w:lang w:eastAsia="he-IL"/>
                </w:rPr>
                <w:t>תתבצע הבדיקה הבאה:</w:t>
              </w:r>
            </w:ins>
          </w:p>
          <w:p w14:paraId="579AF798" w14:textId="77777777" w:rsidR="00B56659" w:rsidRDefault="00B56659" w:rsidP="00B56659">
            <w:pPr>
              <w:pStyle w:val="ListParagraph"/>
              <w:numPr>
                <w:ilvl w:val="0"/>
                <w:numId w:val="6"/>
              </w:numPr>
              <w:spacing w:line="360" w:lineRule="auto"/>
              <w:rPr>
                <w:ins w:id="352" w:author="Sagie, Guy" w:date="2015-03-26T08:36:00Z"/>
                <w:rFonts w:cs="David" w:hint="cs"/>
                <w:rtl/>
                <w:lang w:eastAsia="he-IL"/>
              </w:rPr>
            </w:pPr>
            <w:ins w:id="353" w:author="Sagie, Guy" w:date="2015-03-26T08:36:00Z">
              <w:r>
                <w:rPr>
                  <w:rFonts w:cs="David" w:hint="cs"/>
                  <w:rtl/>
                  <w:lang w:eastAsia="he-IL"/>
                </w:rPr>
                <w:t>בדיקת הרכיבים המקושרים לתדפיס.</w:t>
              </w:r>
            </w:ins>
          </w:p>
          <w:p w14:paraId="6F1960A0" w14:textId="77777777" w:rsidR="00B56659" w:rsidRDefault="00B56659" w:rsidP="00B56659">
            <w:pPr>
              <w:pStyle w:val="ListParagraph"/>
              <w:numPr>
                <w:ilvl w:val="0"/>
                <w:numId w:val="6"/>
              </w:numPr>
              <w:spacing w:line="360" w:lineRule="auto"/>
              <w:rPr>
                <w:ins w:id="354" w:author="Sagie, Guy" w:date="2015-03-26T08:36:00Z"/>
                <w:rFonts w:hint="cs"/>
                <w:rtl/>
                <w:lang w:eastAsia="he-IL"/>
              </w:rPr>
            </w:pPr>
            <w:ins w:id="355" w:author="Sagie, Guy" w:date="2015-03-26T08:36:00Z">
              <w:r>
                <w:rPr>
                  <w:rFonts w:cs="David" w:hint="cs"/>
                  <w:rtl/>
                  <w:lang w:eastAsia="he-IL"/>
                </w:rPr>
                <w:t>על הרכיבים עצמם תתבצע בדיקה האם יש איזושהי הגבלה בטבלת הגבלים לגביהם.</w:t>
              </w:r>
            </w:ins>
          </w:p>
          <w:p w14:paraId="3B9CD53C" w14:textId="77777777" w:rsidR="00B56659" w:rsidRDefault="00B56659" w:rsidP="00B56659">
            <w:pPr>
              <w:pStyle w:val="ListParagraph"/>
              <w:numPr>
                <w:ilvl w:val="0"/>
                <w:numId w:val="6"/>
              </w:numPr>
              <w:spacing w:line="360" w:lineRule="auto"/>
              <w:rPr>
                <w:ins w:id="356" w:author="Sagie, Guy" w:date="2015-03-26T08:36:00Z"/>
                <w:rtl/>
                <w:lang w:eastAsia="he-IL"/>
              </w:rPr>
            </w:pPr>
            <w:ins w:id="357" w:author="Sagie, Guy" w:date="2015-03-26T08:36:00Z">
              <w:r>
                <w:rPr>
                  <w:rFonts w:cs="David" w:hint="cs"/>
                  <w:rtl/>
                  <w:lang w:eastAsia="he-IL"/>
                </w:rPr>
                <w:t>במידה ואין אף הגבלה התדפיס יוצג.</w:t>
              </w:r>
            </w:ins>
          </w:p>
          <w:p w14:paraId="0AAD230F" w14:textId="77777777" w:rsidR="00B56659" w:rsidRDefault="00B56659" w:rsidP="00B56659">
            <w:pPr>
              <w:pStyle w:val="ListParagraph"/>
              <w:numPr>
                <w:ilvl w:val="0"/>
                <w:numId w:val="6"/>
              </w:numPr>
              <w:spacing w:line="360" w:lineRule="auto"/>
              <w:rPr>
                <w:ins w:id="358" w:author="Sagie, Guy" w:date="2015-03-26T08:36:00Z"/>
                <w:lang w:eastAsia="he-IL"/>
              </w:rPr>
            </w:pPr>
            <w:ins w:id="359" w:author="Sagie, Guy" w:date="2015-03-26T08:36:00Z">
              <w:r>
                <w:rPr>
                  <w:rFonts w:cs="David" w:hint="cs"/>
                  <w:rtl/>
                  <w:lang w:eastAsia="he-IL"/>
                </w:rPr>
                <w:t>במידה ויש הגבלה תופיע הודעת שגיאה.</w:t>
              </w:r>
            </w:ins>
          </w:p>
          <w:p w14:paraId="2F26BC22" w14:textId="77777777" w:rsidR="00B56659" w:rsidRDefault="00B56659">
            <w:pPr>
              <w:spacing w:line="360" w:lineRule="auto"/>
              <w:rPr>
                <w:ins w:id="360" w:author="Sagie, Guy" w:date="2015-03-26T08:36:00Z"/>
                <w:lang w:eastAsia="he-IL"/>
              </w:rPr>
            </w:pPr>
          </w:p>
        </w:tc>
        <w:tc>
          <w:tcPr>
            <w:tcW w:w="1559" w:type="dxa"/>
            <w:hideMark/>
          </w:tcPr>
          <w:p w14:paraId="7C0C3B57" w14:textId="77777777" w:rsidR="00B56659" w:rsidRDefault="00B56659">
            <w:pPr>
              <w:spacing w:line="360" w:lineRule="auto"/>
              <w:rPr>
                <w:ins w:id="361" w:author="Sagie, Guy" w:date="2015-03-26T08:36:00Z"/>
                <w:rFonts w:cs="David"/>
                <w:lang w:eastAsia="he-IL"/>
              </w:rPr>
            </w:pPr>
            <w:ins w:id="362" w:author="Sagie, Guy" w:date="2015-03-26T08:36:00Z">
              <w:r>
                <w:rPr>
                  <w:rFonts w:cs="David" w:hint="cs"/>
                  <w:rtl/>
                  <w:lang w:eastAsia="he-IL"/>
                </w:rPr>
                <w:t>שגיאה</w:t>
              </w:r>
            </w:ins>
          </w:p>
        </w:tc>
        <w:tc>
          <w:tcPr>
            <w:tcW w:w="2977" w:type="dxa"/>
          </w:tcPr>
          <w:p w14:paraId="7C4D7462" w14:textId="77777777" w:rsidR="00B56659" w:rsidRDefault="00B56659">
            <w:pPr>
              <w:spacing w:line="360" w:lineRule="auto"/>
              <w:rPr>
                <w:ins w:id="363" w:author="Sagie, Guy" w:date="2015-03-26T08:36:00Z"/>
                <w:rFonts w:cs="David"/>
                <w:lang w:eastAsia="he-IL"/>
              </w:rPr>
            </w:pPr>
            <w:ins w:id="364" w:author="Sagie, Guy" w:date="2015-03-26T08:36:00Z">
              <w:r>
                <w:rPr>
                  <w:rFonts w:cs="David" w:hint="cs"/>
                  <w:rtl/>
                  <w:lang w:eastAsia="he-IL"/>
                </w:rPr>
                <w:t>"אינך מורשה לראות מידע המוצג בתדפיס זה".</w:t>
              </w:r>
            </w:ins>
          </w:p>
          <w:p w14:paraId="4276D680" w14:textId="77777777" w:rsidR="00B56659" w:rsidRDefault="00B56659">
            <w:pPr>
              <w:spacing w:line="360" w:lineRule="auto"/>
              <w:rPr>
                <w:ins w:id="365" w:author="Sagie, Guy" w:date="2015-03-26T08:36:00Z"/>
                <w:rFonts w:hint="cs"/>
                <w:rtl/>
                <w:lang w:eastAsia="he-IL"/>
              </w:rPr>
            </w:pPr>
          </w:p>
          <w:p w14:paraId="640FD2ED" w14:textId="77777777" w:rsidR="00B56659" w:rsidRDefault="00B56659">
            <w:pPr>
              <w:spacing w:line="360" w:lineRule="auto"/>
              <w:rPr>
                <w:ins w:id="366" w:author="Sagie, Guy" w:date="2015-03-26T08:36:00Z"/>
                <w:rtl/>
                <w:lang w:eastAsia="he-IL"/>
              </w:rPr>
            </w:pPr>
          </w:p>
        </w:tc>
      </w:tr>
    </w:tbl>
    <w:p w14:paraId="2E59E715" w14:textId="132260D8" w:rsidR="0052748E" w:rsidRPr="00B56659" w:rsidDel="00B56659" w:rsidRDefault="0052748E" w:rsidP="0052748E">
      <w:pPr>
        <w:rPr>
          <w:del w:id="367" w:author="Sagie, Guy" w:date="2015-03-26T08:36:00Z"/>
          <w:lang w:eastAsia="he-IL"/>
        </w:rPr>
      </w:pPr>
    </w:p>
    <w:p w14:paraId="2E59E716" w14:textId="77777777" w:rsidR="00243249" w:rsidRPr="004A49EA" w:rsidRDefault="00154548" w:rsidP="00243249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 w:rsidRPr="004A49EA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הרשאות</w:t>
      </w:r>
    </w:p>
    <w:p w14:paraId="2E59E737" w14:textId="5F5279AE" w:rsidR="00D30CC7" w:rsidRPr="004A49EA" w:rsidRDefault="005E5A32" w:rsidP="005E5A32">
      <w:pPr>
        <w:ind w:left="804"/>
        <w:rPr>
          <w:rFonts w:cs="David"/>
          <w:rtl/>
          <w:lang w:eastAsia="he-IL"/>
        </w:rPr>
      </w:pPr>
      <w:r>
        <w:rPr>
          <w:rFonts w:cs="David" w:hint="cs"/>
          <w:rtl/>
          <w:lang w:eastAsia="he-IL"/>
        </w:rPr>
        <w:t>אין.</w:t>
      </w:r>
    </w:p>
    <w:p w14:paraId="2E59E73A" w14:textId="4A510B55" w:rsidR="0052748E" w:rsidRPr="00C260A1" w:rsidRDefault="0052748E" w:rsidP="005E5A32">
      <w:pPr>
        <w:pStyle w:val="ListParagraph"/>
        <w:spacing w:line="360" w:lineRule="auto"/>
        <w:ind w:left="714"/>
        <w:rPr>
          <w:rFonts w:cs="David"/>
        </w:rPr>
      </w:pPr>
    </w:p>
    <w:sectPr w:rsidR="0052748E" w:rsidRPr="00C260A1" w:rsidSect="00634FF2">
      <w:headerReference w:type="default" r:id="rId25"/>
      <w:footerReference w:type="default" r:id="rId26"/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70" w:author="Sagie, Guy" w:date="2014-10-18T22:00:00Z" w:initials="SG">
    <w:p w14:paraId="0975CEF1" w14:textId="46FB2559" w:rsidR="004D525D" w:rsidRDefault="004D525D">
      <w:pPr>
        <w:pStyle w:val="CommentText"/>
      </w:pPr>
      <w:r>
        <w:rPr>
          <w:rStyle w:val="CommentReference"/>
        </w:rPr>
        <w:annotationRef/>
      </w:r>
      <w:r>
        <w:rPr>
          <w:rFonts w:cs="David" w:hint="cs"/>
          <w:sz w:val="24"/>
          <w:szCs w:val="24"/>
          <w:rtl/>
        </w:rPr>
        <w:t>תוקן</w:t>
      </w:r>
      <w:r w:rsidRPr="00724025">
        <w:rPr>
          <w:rFonts w:cs="David" w:hint="cs"/>
          <w:sz w:val="24"/>
          <w:szCs w:val="24"/>
          <w:rtl/>
        </w:rPr>
        <w:t xml:space="preserve"> בהתאם להערת לקוח מס' 171</w:t>
      </w:r>
    </w:p>
  </w:comment>
  <w:comment w:id="75" w:author="Sagie, Guy" w:date="2014-10-18T22:01:00Z" w:initials="SG">
    <w:p w14:paraId="6A194D6D" w14:textId="1973ECEC" w:rsidR="004D525D" w:rsidRDefault="004D525D">
      <w:pPr>
        <w:pStyle w:val="CommentText"/>
      </w:pPr>
      <w:r>
        <w:rPr>
          <w:rStyle w:val="CommentReference"/>
        </w:rPr>
        <w:annotationRef/>
      </w:r>
      <w:r>
        <w:rPr>
          <w:rFonts w:cs="David" w:hint="cs"/>
          <w:sz w:val="24"/>
          <w:szCs w:val="24"/>
          <w:rtl/>
        </w:rPr>
        <w:t>תוקן</w:t>
      </w:r>
      <w:r w:rsidRPr="00724025">
        <w:rPr>
          <w:rFonts w:cs="David" w:hint="cs"/>
          <w:sz w:val="24"/>
          <w:szCs w:val="24"/>
          <w:rtl/>
        </w:rPr>
        <w:t xml:space="preserve"> בהתאם להערת לקוח מס' 171</w:t>
      </w:r>
    </w:p>
  </w:comment>
  <w:comment w:id="78" w:author="Sagie, Guy" w:date="2014-10-18T22:01:00Z" w:initials="SG">
    <w:p w14:paraId="6BDE5471" w14:textId="46D519CF" w:rsidR="004D525D" w:rsidRDefault="004D525D">
      <w:pPr>
        <w:pStyle w:val="CommentText"/>
      </w:pPr>
      <w:r>
        <w:rPr>
          <w:rStyle w:val="CommentReference"/>
        </w:rPr>
        <w:annotationRef/>
      </w:r>
      <w:r>
        <w:rPr>
          <w:rFonts w:cs="David" w:hint="cs"/>
          <w:sz w:val="24"/>
          <w:szCs w:val="24"/>
          <w:rtl/>
        </w:rPr>
        <w:t>תוקן</w:t>
      </w:r>
      <w:r w:rsidRPr="00724025">
        <w:rPr>
          <w:rFonts w:cs="David" w:hint="cs"/>
          <w:sz w:val="24"/>
          <w:szCs w:val="24"/>
          <w:rtl/>
        </w:rPr>
        <w:t xml:space="preserve"> בהתאם להערת לקוח מס' 171</w:t>
      </w:r>
    </w:p>
  </w:comment>
  <w:comment w:id="81" w:author="Sagie, Guy" w:date="2014-10-18T22:01:00Z" w:initials="SG">
    <w:p w14:paraId="2EC5C7D5" w14:textId="16F77D20" w:rsidR="004D525D" w:rsidRDefault="004D525D">
      <w:pPr>
        <w:pStyle w:val="CommentText"/>
      </w:pPr>
      <w:r>
        <w:rPr>
          <w:rStyle w:val="CommentReference"/>
        </w:rPr>
        <w:annotationRef/>
      </w:r>
      <w:r>
        <w:rPr>
          <w:rFonts w:cs="David" w:hint="cs"/>
          <w:sz w:val="24"/>
          <w:szCs w:val="24"/>
          <w:rtl/>
        </w:rPr>
        <w:t>תוקן</w:t>
      </w:r>
      <w:r w:rsidRPr="00724025">
        <w:rPr>
          <w:rFonts w:cs="David" w:hint="cs"/>
          <w:sz w:val="24"/>
          <w:szCs w:val="24"/>
          <w:rtl/>
        </w:rPr>
        <w:t xml:space="preserve"> בהתאם להערת לקוח מס' 171</w:t>
      </w:r>
    </w:p>
  </w:comment>
  <w:comment w:id="84" w:author="Sagie, Guy" w:date="2014-11-23T10:34:00Z" w:initials="SG">
    <w:p w14:paraId="56A6987C" w14:textId="334C0E54" w:rsidR="000A3952" w:rsidRDefault="000A3952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>עודכן בהתאם להערת לקוח 175</w:t>
      </w:r>
    </w:p>
  </w:comment>
  <w:comment w:id="87" w:author="Sagie, Guy" w:date="2014-11-13T10:49:00Z" w:initials="SG">
    <w:p w14:paraId="28531BCA" w14:textId="43EB3773" w:rsidR="009F2100" w:rsidRDefault="009F2100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 xml:space="preserve">עודכן בהתאם להערה 169  </w:t>
      </w:r>
    </w:p>
  </w:comment>
  <w:comment w:id="89" w:author="Sagie, Guy" w:date="2014-10-18T22:58:00Z" w:initials="SG">
    <w:p w14:paraId="1887A931" w14:textId="454E2139" w:rsidR="00077D0A" w:rsidRPr="00077D0A" w:rsidRDefault="00077D0A">
      <w:pPr>
        <w:pStyle w:val="CommentText"/>
        <w:rPr>
          <w:rFonts w:cs="David"/>
        </w:rPr>
      </w:pPr>
      <w:r>
        <w:rPr>
          <w:rStyle w:val="CommentReference"/>
        </w:rPr>
        <w:annotationRef/>
      </w:r>
      <w:r w:rsidRPr="00077D0A">
        <w:rPr>
          <w:rFonts w:cs="David" w:hint="cs"/>
          <w:sz w:val="24"/>
          <w:szCs w:val="24"/>
          <w:rtl/>
        </w:rPr>
        <w:t>עודכן בהתאם להערת לקוח מס' 169,173</w:t>
      </w:r>
      <w:r w:rsidR="00912B3E">
        <w:rPr>
          <w:rFonts w:cs="David" w:hint="cs"/>
          <w:sz w:val="24"/>
          <w:szCs w:val="24"/>
          <w:rtl/>
        </w:rPr>
        <w:t>,171</w:t>
      </w:r>
    </w:p>
  </w:comment>
  <w:comment w:id="94" w:author="Sagie, Guy" w:date="2014-11-13T10:47:00Z" w:initials="SG">
    <w:p w14:paraId="6072995F" w14:textId="5E7EEAA4" w:rsidR="009F2100" w:rsidRDefault="009F2100">
      <w:pPr>
        <w:pStyle w:val="CommentText"/>
        <w:rPr>
          <w:rtl/>
        </w:rPr>
      </w:pPr>
      <w:r>
        <w:rPr>
          <w:rStyle w:val="CommentReference"/>
        </w:rPr>
        <w:annotationRef/>
      </w:r>
      <w:r>
        <w:rPr>
          <w:rFonts w:hint="cs"/>
          <w:rtl/>
        </w:rPr>
        <w:t>עודכן בהתאם להערה 169</w:t>
      </w:r>
    </w:p>
  </w:comment>
  <w:comment w:id="111" w:author="Sagie, Guy" w:date="2015-03-02T11:22:00Z" w:initials="SG">
    <w:p w14:paraId="3EE22132" w14:textId="663926BE" w:rsidR="002E2AE4" w:rsidRDefault="002E2AE4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>עודכן בהתאם להערה 363</w:t>
      </w:r>
    </w:p>
  </w:comment>
  <w:comment w:id="112" w:author="Sagie, Guy" w:date="2015-03-02T11:01:00Z" w:initials="SG">
    <w:p w14:paraId="572AEF22" w14:textId="2524D860" w:rsidR="00494350" w:rsidRDefault="00494350">
      <w:pPr>
        <w:pStyle w:val="CommentText"/>
      </w:pPr>
      <w:r>
        <w:rPr>
          <w:rStyle w:val="CommentReference"/>
        </w:rPr>
        <w:annotationRef/>
      </w:r>
    </w:p>
  </w:comment>
  <w:comment w:id="126" w:author="Sagie, Guy" w:date="2014-10-21T15:42:00Z" w:initials="SG">
    <w:p w14:paraId="3DC37D65" w14:textId="3051A5E4" w:rsidR="00912B3E" w:rsidRDefault="00912B3E">
      <w:pPr>
        <w:pStyle w:val="CommentText"/>
      </w:pPr>
      <w:r>
        <w:rPr>
          <w:rStyle w:val="CommentReference"/>
        </w:rPr>
        <w:annotationRef/>
      </w:r>
      <w:r w:rsidRPr="00816D6A">
        <w:rPr>
          <w:rFonts w:ascii="Arial" w:hAnsi="Arial" w:cs="David"/>
          <w:sz w:val="24"/>
          <w:szCs w:val="24"/>
          <w:rtl/>
        </w:rPr>
        <w:t>תוקן בהתאם להערת לקוח מס'</w:t>
      </w:r>
      <w:r w:rsidRPr="00816D6A">
        <w:rPr>
          <w:rFonts w:ascii="Arial" w:hAnsi="Arial" w:cs="David" w:hint="cs"/>
          <w:sz w:val="24"/>
          <w:szCs w:val="24"/>
          <w:rtl/>
        </w:rPr>
        <w:t xml:space="preserve"> </w:t>
      </w:r>
      <w:r>
        <w:rPr>
          <w:rFonts w:ascii="Arial" w:hAnsi="Arial" w:cs="David" w:hint="cs"/>
          <w:sz w:val="24"/>
          <w:szCs w:val="24"/>
          <w:rtl/>
        </w:rPr>
        <w:t>172</w:t>
      </w:r>
    </w:p>
  </w:comment>
  <w:comment w:id="142" w:author="Sagie, Guy" w:date="2014-10-21T15:42:00Z" w:initials="SG">
    <w:p w14:paraId="4755E230" w14:textId="70C3238F" w:rsidR="00912B3E" w:rsidRDefault="00912B3E">
      <w:pPr>
        <w:pStyle w:val="CommentText"/>
      </w:pPr>
      <w:r>
        <w:rPr>
          <w:rStyle w:val="CommentReference"/>
        </w:rPr>
        <w:annotationRef/>
      </w:r>
      <w:r w:rsidRPr="00816D6A">
        <w:rPr>
          <w:rFonts w:ascii="Arial" w:hAnsi="Arial" w:cs="David"/>
          <w:sz w:val="24"/>
          <w:szCs w:val="24"/>
          <w:rtl/>
        </w:rPr>
        <w:t>תוקן בהתאם להערת לקוח מס'</w:t>
      </w:r>
      <w:r w:rsidRPr="00816D6A">
        <w:rPr>
          <w:rFonts w:ascii="Arial" w:hAnsi="Arial" w:cs="David" w:hint="cs"/>
          <w:sz w:val="24"/>
          <w:szCs w:val="24"/>
          <w:rtl/>
        </w:rPr>
        <w:t xml:space="preserve"> </w:t>
      </w:r>
      <w:r>
        <w:rPr>
          <w:rFonts w:ascii="Arial" w:hAnsi="Arial" w:cs="David" w:hint="cs"/>
          <w:sz w:val="24"/>
          <w:szCs w:val="24"/>
          <w:rtl/>
        </w:rPr>
        <w:t>172</w:t>
      </w:r>
    </w:p>
  </w:comment>
  <w:comment w:id="149" w:author="Sagie, Guy" w:date="2014-10-21T15:41:00Z" w:initials="SG">
    <w:p w14:paraId="0A0110E6" w14:textId="77C39392" w:rsidR="00912B3E" w:rsidRDefault="00912B3E">
      <w:pPr>
        <w:pStyle w:val="CommentText"/>
      </w:pPr>
      <w:r>
        <w:rPr>
          <w:rStyle w:val="CommentReference"/>
        </w:rPr>
        <w:annotationRef/>
      </w:r>
      <w:r w:rsidRPr="00816D6A">
        <w:rPr>
          <w:rFonts w:ascii="Arial" w:hAnsi="Arial" w:cs="David"/>
          <w:sz w:val="24"/>
          <w:szCs w:val="24"/>
          <w:rtl/>
        </w:rPr>
        <w:t>תוקן בהתאם להערת לקוח מס'</w:t>
      </w:r>
      <w:r w:rsidRPr="00816D6A">
        <w:rPr>
          <w:rFonts w:ascii="Arial" w:hAnsi="Arial" w:cs="David" w:hint="cs"/>
          <w:sz w:val="24"/>
          <w:szCs w:val="24"/>
          <w:rtl/>
        </w:rPr>
        <w:t xml:space="preserve"> </w:t>
      </w:r>
      <w:r>
        <w:rPr>
          <w:rFonts w:ascii="Arial" w:hAnsi="Arial" w:cs="David" w:hint="cs"/>
          <w:sz w:val="24"/>
          <w:szCs w:val="24"/>
          <w:rtl/>
        </w:rPr>
        <w:t>172</w:t>
      </w:r>
    </w:p>
  </w:comment>
  <w:comment w:id="165" w:author="Sagie, Guy" w:date="2014-10-18T22:03:00Z" w:initials="SG">
    <w:p w14:paraId="1442A2A1" w14:textId="51AF69F8" w:rsidR="004D525D" w:rsidRDefault="004D525D">
      <w:pPr>
        <w:pStyle w:val="CommentText"/>
      </w:pPr>
      <w:r>
        <w:rPr>
          <w:rStyle w:val="CommentReference"/>
        </w:rPr>
        <w:annotationRef/>
      </w:r>
      <w:r>
        <w:rPr>
          <w:rFonts w:cs="David" w:hint="cs"/>
          <w:sz w:val="24"/>
          <w:szCs w:val="24"/>
          <w:rtl/>
        </w:rPr>
        <w:t>תוקן</w:t>
      </w:r>
      <w:r w:rsidRPr="00724025">
        <w:rPr>
          <w:rFonts w:cs="David" w:hint="cs"/>
          <w:sz w:val="24"/>
          <w:szCs w:val="24"/>
          <w:rtl/>
        </w:rPr>
        <w:t xml:space="preserve"> בהתאם להערת לקוח מס' 171</w:t>
      </w:r>
    </w:p>
  </w:comment>
  <w:comment w:id="171" w:author="Sagie, Guy" w:date="2014-10-18T22:05:00Z" w:initials="SG">
    <w:p w14:paraId="4A422276" w14:textId="6453DBC0" w:rsidR="004D525D" w:rsidRDefault="004D525D">
      <w:pPr>
        <w:pStyle w:val="CommentText"/>
      </w:pPr>
      <w:r>
        <w:rPr>
          <w:rStyle w:val="CommentReference"/>
        </w:rPr>
        <w:annotationRef/>
      </w:r>
      <w:r>
        <w:rPr>
          <w:rFonts w:cs="David" w:hint="cs"/>
          <w:sz w:val="24"/>
          <w:szCs w:val="24"/>
          <w:rtl/>
        </w:rPr>
        <w:t>תוקן</w:t>
      </w:r>
      <w:r w:rsidRPr="00724025">
        <w:rPr>
          <w:rFonts w:cs="David" w:hint="cs"/>
          <w:sz w:val="24"/>
          <w:szCs w:val="24"/>
          <w:rtl/>
        </w:rPr>
        <w:t xml:space="preserve"> בהתאם להערת לקוח מס' 171</w:t>
      </w:r>
    </w:p>
  </w:comment>
  <w:comment w:id="177" w:author="Sagie, Guy" w:date="2014-10-18T22:05:00Z" w:initials="SG">
    <w:p w14:paraId="6E905026" w14:textId="3EA67762" w:rsidR="004D525D" w:rsidRDefault="004D525D" w:rsidP="004D525D">
      <w:pPr>
        <w:pStyle w:val="CommentText"/>
      </w:pPr>
      <w:r>
        <w:rPr>
          <w:rStyle w:val="CommentReference"/>
        </w:rPr>
        <w:annotationRef/>
      </w:r>
      <w:r>
        <w:rPr>
          <w:rFonts w:cs="David" w:hint="cs"/>
          <w:sz w:val="24"/>
          <w:szCs w:val="24"/>
          <w:rtl/>
        </w:rPr>
        <w:t>תוקן</w:t>
      </w:r>
      <w:r w:rsidRPr="00724025">
        <w:rPr>
          <w:rFonts w:cs="David" w:hint="cs"/>
          <w:sz w:val="24"/>
          <w:szCs w:val="24"/>
          <w:rtl/>
        </w:rPr>
        <w:t xml:space="preserve"> בהתאם להערת לקוח מס' 171</w:t>
      </w:r>
    </w:p>
  </w:comment>
  <w:comment w:id="181" w:author="Sagie, Guy" w:date="2014-10-18T22:05:00Z" w:initials="SG">
    <w:p w14:paraId="2631E33C" w14:textId="6AFA37FC" w:rsidR="004D525D" w:rsidRDefault="004D525D">
      <w:pPr>
        <w:pStyle w:val="CommentText"/>
      </w:pPr>
      <w:r>
        <w:rPr>
          <w:rStyle w:val="CommentReference"/>
        </w:rPr>
        <w:annotationRef/>
      </w:r>
      <w:r>
        <w:rPr>
          <w:rFonts w:cs="David" w:hint="cs"/>
          <w:sz w:val="24"/>
          <w:szCs w:val="24"/>
          <w:rtl/>
        </w:rPr>
        <w:t>תוקן</w:t>
      </w:r>
      <w:r w:rsidRPr="00724025">
        <w:rPr>
          <w:rFonts w:cs="David" w:hint="cs"/>
          <w:sz w:val="24"/>
          <w:szCs w:val="24"/>
          <w:rtl/>
        </w:rPr>
        <w:t xml:space="preserve"> בהתאם להערת לקוח מס' 171</w:t>
      </w:r>
    </w:p>
  </w:comment>
  <w:comment w:id="183" w:author="Sagie, Guy" w:date="2014-10-18T22:04:00Z" w:initials="SG">
    <w:p w14:paraId="6A0A1F56" w14:textId="4574B654" w:rsidR="004D525D" w:rsidRDefault="004D525D">
      <w:pPr>
        <w:pStyle w:val="CommentText"/>
      </w:pPr>
      <w:r>
        <w:rPr>
          <w:rStyle w:val="CommentReference"/>
        </w:rPr>
        <w:annotationRef/>
      </w:r>
      <w:r>
        <w:rPr>
          <w:rFonts w:cs="David" w:hint="cs"/>
          <w:sz w:val="24"/>
          <w:szCs w:val="24"/>
          <w:rtl/>
        </w:rPr>
        <w:t>תוקן</w:t>
      </w:r>
      <w:r w:rsidRPr="00724025">
        <w:rPr>
          <w:rFonts w:cs="David" w:hint="cs"/>
          <w:sz w:val="24"/>
          <w:szCs w:val="24"/>
          <w:rtl/>
        </w:rPr>
        <w:t xml:space="preserve"> בהתאם להערת לקוח מס' 171</w:t>
      </w:r>
    </w:p>
  </w:comment>
  <w:comment w:id="188" w:author="Sagie, Guy" w:date="2015-01-29T16:02:00Z" w:initials="SG">
    <w:p w14:paraId="36577156" w14:textId="49E06397" w:rsidR="00F4795B" w:rsidRDefault="00F4795B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 xml:space="preserve">עדכון בהתאם להערה 1103 </w:t>
      </w:r>
      <w:r>
        <w:rPr>
          <w:rtl/>
        </w:rPr>
        <w:t>–</w:t>
      </w:r>
      <w:r>
        <w:rPr>
          <w:rFonts w:hint="cs"/>
          <w:rtl/>
        </w:rPr>
        <w:t xml:space="preserve"> סיכום דיון</w:t>
      </w:r>
    </w:p>
  </w:comment>
  <w:comment w:id="193" w:author="Sagie, Guy" w:date="2014-10-18T22:04:00Z" w:initials="SG">
    <w:p w14:paraId="2B3333E1" w14:textId="35CB3850" w:rsidR="004D525D" w:rsidRDefault="004D525D">
      <w:pPr>
        <w:pStyle w:val="CommentText"/>
      </w:pPr>
      <w:r>
        <w:rPr>
          <w:rStyle w:val="CommentReference"/>
        </w:rPr>
        <w:annotationRef/>
      </w:r>
      <w:r>
        <w:rPr>
          <w:rFonts w:cs="David" w:hint="cs"/>
          <w:sz w:val="24"/>
          <w:szCs w:val="24"/>
          <w:rtl/>
        </w:rPr>
        <w:t>תוקן</w:t>
      </w:r>
      <w:r w:rsidRPr="00724025">
        <w:rPr>
          <w:rFonts w:cs="David" w:hint="cs"/>
          <w:sz w:val="24"/>
          <w:szCs w:val="24"/>
          <w:rtl/>
        </w:rPr>
        <w:t xml:space="preserve"> בהתאם להערת לקוח מס' 171</w:t>
      </w:r>
    </w:p>
  </w:comment>
  <w:comment w:id="195" w:author="Sagie, Guy" w:date="2014-11-23T10:31:00Z" w:initials="SG">
    <w:p w14:paraId="3BC74F24" w14:textId="0C29A62D" w:rsidR="000A3952" w:rsidRDefault="000A3952" w:rsidP="000A3952">
      <w:pPr>
        <w:pStyle w:val="CommentText"/>
      </w:pPr>
      <w:r>
        <w:rPr>
          <w:rStyle w:val="CommentReference"/>
        </w:rPr>
        <w:annotationRef/>
      </w:r>
      <w:r w:rsidRPr="000A3952">
        <w:rPr>
          <w:rStyle w:val="CommentReference"/>
          <w:rFonts w:hint="cs"/>
          <w:sz w:val="20"/>
          <w:szCs w:val="20"/>
          <w:rtl/>
        </w:rPr>
        <w:t>עודכן בהתאם להערה 175</w:t>
      </w:r>
    </w:p>
  </w:comment>
  <w:comment w:id="208" w:author="Sagie, Guy" w:date="2014-10-18T22:04:00Z" w:initials="SG">
    <w:p w14:paraId="417A7DB1" w14:textId="2BAA3617" w:rsidR="004D525D" w:rsidRDefault="004D525D">
      <w:pPr>
        <w:pStyle w:val="CommentText"/>
      </w:pPr>
      <w:r>
        <w:rPr>
          <w:rStyle w:val="CommentReference"/>
        </w:rPr>
        <w:annotationRef/>
      </w:r>
      <w:r>
        <w:rPr>
          <w:rFonts w:cs="David" w:hint="cs"/>
          <w:sz w:val="24"/>
          <w:szCs w:val="24"/>
          <w:rtl/>
        </w:rPr>
        <w:t>תוקן</w:t>
      </w:r>
      <w:r w:rsidRPr="00724025">
        <w:rPr>
          <w:rFonts w:cs="David" w:hint="cs"/>
          <w:sz w:val="24"/>
          <w:szCs w:val="24"/>
          <w:rtl/>
        </w:rPr>
        <w:t xml:space="preserve"> בהתאם להערת לקוח מס' 171</w:t>
      </w:r>
    </w:p>
  </w:comment>
  <w:comment w:id="200" w:author="Sagie, Guy" w:date="2014-11-23T10:30:00Z" w:initials="SG">
    <w:p w14:paraId="20B05938" w14:textId="7EBCC692" w:rsidR="000A3952" w:rsidRDefault="000A3952" w:rsidP="000A3952">
      <w:pPr>
        <w:pStyle w:val="CommentText"/>
      </w:pPr>
      <w:r>
        <w:rPr>
          <w:rStyle w:val="CommentReference"/>
        </w:rPr>
        <w:annotationRef/>
      </w:r>
      <w:r w:rsidRPr="000A3952">
        <w:rPr>
          <w:rStyle w:val="CommentReference"/>
          <w:rFonts w:hint="cs"/>
          <w:sz w:val="20"/>
          <w:szCs w:val="20"/>
          <w:rtl/>
        </w:rPr>
        <w:t>עודכן בהתאם להערה 175</w:t>
      </w:r>
    </w:p>
  </w:comment>
  <w:comment w:id="227" w:author="Sagie, Guy" w:date="2014-10-21T16:21:00Z" w:initials="SG">
    <w:p w14:paraId="2440F92C" w14:textId="77777777" w:rsidR="006F1F36" w:rsidRPr="00077D0A" w:rsidRDefault="006F1F36" w:rsidP="006F1F36">
      <w:pPr>
        <w:pStyle w:val="CommentText"/>
        <w:rPr>
          <w:rFonts w:cs="David"/>
        </w:rPr>
      </w:pPr>
      <w:r>
        <w:rPr>
          <w:rStyle w:val="CommentReference"/>
        </w:rPr>
        <w:annotationRef/>
      </w:r>
      <w:r w:rsidRPr="00077D0A">
        <w:rPr>
          <w:rFonts w:cs="David" w:hint="cs"/>
          <w:sz w:val="24"/>
          <w:szCs w:val="24"/>
          <w:rtl/>
        </w:rPr>
        <w:t>עודכן בהתאם להערת לקוח מס</w:t>
      </w:r>
      <w:r>
        <w:rPr>
          <w:rFonts w:cs="David" w:hint="cs"/>
          <w:sz w:val="24"/>
          <w:szCs w:val="24"/>
          <w:rtl/>
        </w:rPr>
        <w:t xml:space="preserve">' </w:t>
      </w:r>
      <w:r w:rsidRPr="00077D0A">
        <w:rPr>
          <w:rFonts w:cs="David" w:hint="cs"/>
          <w:sz w:val="24"/>
          <w:szCs w:val="24"/>
          <w:rtl/>
        </w:rPr>
        <w:t>173</w:t>
      </w:r>
    </w:p>
    <w:p w14:paraId="45F424B7" w14:textId="42314890" w:rsidR="006F1F36" w:rsidRPr="006F1F36" w:rsidRDefault="006F1F36">
      <w:pPr>
        <w:pStyle w:val="CommentText"/>
      </w:pPr>
    </w:p>
  </w:comment>
  <w:comment w:id="247" w:author="Sagie, Guy" w:date="2015-03-26T08:35:00Z" w:initials="SG">
    <w:p w14:paraId="5F3342BB" w14:textId="02518426" w:rsidR="00B56659" w:rsidRDefault="00B56659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>עדכון בהתאם להערה 1103</w:t>
      </w:r>
    </w:p>
  </w:comment>
  <w:comment w:id="282" w:author="Sagie, Guy" w:date="2015-03-22T17:01:00Z" w:initials="SG">
    <w:p w14:paraId="6D9CB183" w14:textId="434D8800" w:rsidR="00BA06A2" w:rsidRDefault="00BA06A2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>עדכון בהתאם להערה 176</w:t>
      </w:r>
    </w:p>
  </w:comment>
  <w:comment w:id="277" w:author="Sagie, Guy" w:date="2015-01-27T10:46:00Z" w:initials="SG">
    <w:p w14:paraId="1B2FB262" w14:textId="722E3B2C" w:rsidR="00910308" w:rsidRDefault="00910308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>עודכן בהתאם ל</w:t>
      </w:r>
      <w:r w:rsidRPr="00910308">
        <w:rPr>
          <w:rtl/>
        </w:rPr>
        <w:t xml:space="preserve"> התייחסות אל מול מסמכי אפיון 11.2014 </w:t>
      </w:r>
      <w:r>
        <w:rPr>
          <w:rtl/>
        </w:rPr>
        <w:t>–</w:t>
      </w:r>
      <w:r w:rsidRPr="00910308">
        <w:rPr>
          <w:rtl/>
        </w:rPr>
        <w:t xml:space="preserve"> פירוט</w:t>
      </w:r>
      <w:r>
        <w:rPr>
          <w:rFonts w:hint="cs"/>
          <w:rtl/>
        </w:rPr>
        <w:t xml:space="preserve"> </w:t>
      </w:r>
      <w:r>
        <w:rPr>
          <w:rtl/>
        </w:rPr>
        <w:t>–</w:t>
      </w:r>
      <w:r>
        <w:rPr>
          <w:rFonts w:hint="cs"/>
          <w:rtl/>
        </w:rPr>
        <w:t xml:space="preserve"> סעיף 176</w:t>
      </w:r>
    </w:p>
  </w:comment>
  <w:comment w:id="299" w:author="Sagie, Guy" w:date="2014-11-23T10:26:00Z" w:initials="SG">
    <w:p w14:paraId="325640F6" w14:textId="389F0D32" w:rsidR="00F31975" w:rsidRDefault="00F31975">
      <w:pPr>
        <w:pStyle w:val="CommentText"/>
        <w:rPr>
          <w:rtl/>
        </w:rPr>
      </w:pPr>
      <w:r>
        <w:rPr>
          <w:rStyle w:val="CommentReference"/>
        </w:rPr>
        <w:annotationRef/>
      </w:r>
      <w:r w:rsidRPr="000A3952">
        <w:rPr>
          <w:rStyle w:val="CommentReference"/>
          <w:rFonts w:hint="cs"/>
          <w:sz w:val="20"/>
          <w:szCs w:val="20"/>
          <w:rtl/>
        </w:rPr>
        <w:t>עודכן בהתאם להערה 175</w:t>
      </w:r>
    </w:p>
  </w:comment>
  <w:comment w:id="334" w:author="Sagie, Guy" w:date="2015-03-02T11:22:00Z" w:initials="SG">
    <w:p w14:paraId="39902F40" w14:textId="7AF3EE66" w:rsidR="002E2AE4" w:rsidRDefault="002E2AE4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>עודכן בהתאם להערה 363</w:t>
      </w:r>
    </w:p>
  </w:comment>
  <w:comment w:id="345" w:author="Sagie, Guy" w:date="2015-03-26T08:36:00Z" w:initials="SG">
    <w:p w14:paraId="17C3FFD1" w14:textId="4A39C6B3" w:rsidR="00B56659" w:rsidRDefault="00B56659">
      <w:pPr>
        <w:pStyle w:val="CommentText"/>
      </w:pPr>
      <w:r>
        <w:rPr>
          <w:rStyle w:val="CommentReference"/>
        </w:rPr>
        <w:annotationRef/>
      </w:r>
      <w:r w:rsidRPr="00B56659">
        <w:rPr>
          <w:rtl/>
        </w:rPr>
        <w:t>דיון 19</w:t>
      </w:r>
      <w:r>
        <w:rPr>
          <w:rFonts w:hint="cs"/>
          <w:rtl/>
        </w:rPr>
        <w:t>.</w:t>
      </w:r>
      <w:r w:rsidRPr="00B56659">
        <w:rPr>
          <w:rtl/>
        </w:rPr>
        <w:t>03</w:t>
      </w:r>
      <w:r>
        <w:rPr>
          <w:rFonts w:hint="cs"/>
          <w:rtl/>
        </w:rPr>
        <w:t>.</w:t>
      </w:r>
      <w:r w:rsidRPr="00B56659">
        <w:rPr>
          <w:rtl/>
        </w:rPr>
        <w:t>2015- שאלות הבהרה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0975CEF1" w15:done="0"/>
  <w15:commentEx w15:paraId="6A194D6D" w15:done="0"/>
  <w15:commentEx w15:paraId="6BDE5471" w15:done="0"/>
  <w15:commentEx w15:paraId="2EC5C7D5" w15:done="0"/>
  <w15:commentEx w15:paraId="56A6987C" w15:done="0"/>
  <w15:commentEx w15:paraId="28531BCA" w15:done="0"/>
  <w15:commentEx w15:paraId="1887A931" w15:done="0"/>
  <w15:commentEx w15:paraId="6072995F" w15:done="0"/>
  <w15:commentEx w15:paraId="3EE22132" w15:done="0"/>
  <w15:commentEx w15:paraId="572AEF22" w15:done="0"/>
  <w15:commentEx w15:paraId="3DC37D65" w15:done="0"/>
  <w15:commentEx w15:paraId="4755E230" w15:done="0"/>
  <w15:commentEx w15:paraId="0A0110E6" w15:done="0"/>
  <w15:commentEx w15:paraId="1442A2A1" w15:done="0"/>
  <w15:commentEx w15:paraId="4A422276" w15:done="0"/>
  <w15:commentEx w15:paraId="6E905026" w15:done="0"/>
  <w15:commentEx w15:paraId="2631E33C" w15:done="0"/>
  <w15:commentEx w15:paraId="6A0A1F56" w15:done="0"/>
  <w15:commentEx w15:paraId="36577156" w15:done="0"/>
  <w15:commentEx w15:paraId="2B3333E1" w15:done="0"/>
  <w15:commentEx w15:paraId="3BC74F24" w15:done="0"/>
  <w15:commentEx w15:paraId="417A7DB1" w15:done="0"/>
  <w15:commentEx w15:paraId="20B05938" w15:done="0"/>
  <w15:commentEx w15:paraId="45F424B7" w15:done="0"/>
  <w15:commentEx w15:paraId="5F3342BB" w15:done="0"/>
  <w15:commentEx w15:paraId="6D9CB183" w15:done="0"/>
  <w15:commentEx w15:paraId="1B2FB262" w15:done="0"/>
  <w15:commentEx w15:paraId="325640F6" w15:done="0"/>
  <w15:commentEx w15:paraId="39902F40" w15:done="0"/>
  <w15:commentEx w15:paraId="17C3FFD1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5260EC8" w14:textId="77777777" w:rsidR="00090BE0" w:rsidRDefault="00090BE0" w:rsidP="000275D4">
      <w:r>
        <w:separator/>
      </w:r>
    </w:p>
  </w:endnote>
  <w:endnote w:type="continuationSeparator" w:id="0">
    <w:p w14:paraId="3BF9CBD3" w14:textId="77777777" w:rsidR="00090BE0" w:rsidRDefault="00090BE0" w:rsidP="000275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David">
    <w:panose1 w:val="020E0502060401010101"/>
    <w:charset w:val="B1"/>
    <w:family w:val="swiss"/>
    <w:pitch w:val="variable"/>
    <w:sig w:usb0="00000801" w:usb1="00000000" w:usb2="00000000" w:usb3="00000000" w:csb0="0000002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Futura Hv">
    <w:panose1 w:val="020B0702020204020204"/>
    <w:charset w:val="00"/>
    <w:family w:val="swiss"/>
    <w:pitch w:val="variable"/>
    <w:sig w:usb0="A00002AF" w:usb1="5000204A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E59E751" w14:textId="77777777" w:rsidR="000275D4" w:rsidRPr="0032454F" w:rsidRDefault="0032454F" w:rsidP="0032454F">
    <w:pPr>
      <w:pStyle w:val="HeaderFooterText"/>
      <w:bidi/>
      <w:spacing w:line="240" w:lineRule="auto"/>
      <w:jc w:val="center"/>
      <w:rPr>
        <w:rFonts w:ascii="Arial" w:hAnsi="Arial" w:cs="Arial"/>
        <w:sz w:val="16"/>
        <w:szCs w:val="16"/>
        <w:lang w:bidi="he-IL"/>
      </w:rPr>
    </w:pPr>
    <w:r>
      <w:rPr>
        <w:rFonts w:ascii="Times New Roman" w:hAnsi="Times New Roman" w:cs="David" w:hint="cs"/>
        <w:noProof/>
        <w:sz w:val="18"/>
        <w:rtl/>
        <w:lang w:bidi="he-IL"/>
      </w:rPr>
      <w:drawing>
        <wp:anchor distT="0" distB="0" distL="0" distR="0" simplePos="0" relativeHeight="251662336" behindDoc="0" locked="0" layoutInCell="1" allowOverlap="1" wp14:anchorId="2E59E754" wp14:editId="2E59E755">
          <wp:simplePos x="0" y="0"/>
          <wp:positionH relativeFrom="page">
            <wp:posOffset>6429375</wp:posOffset>
          </wp:positionH>
          <wp:positionV relativeFrom="page">
            <wp:posOffset>9964420</wp:posOffset>
          </wp:positionV>
          <wp:extent cx="266700" cy="267970"/>
          <wp:effectExtent l="0" t="0" r="0" b="0"/>
          <wp:wrapNone/>
          <wp:docPr id="5" name="Picture 5" descr="תיאור: hp_logo_300dp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HP Logo - Color" descr="תיאור: hp_logo_300dpi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6700" cy="267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Times New Roman" w:hAnsi="Times New Roman" w:cs="David" w:hint="cs"/>
        <w:noProof/>
        <w:sz w:val="18"/>
        <w:rtl/>
        <w:lang w:bidi="he-IL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2E59E756" wp14:editId="2E59E757">
              <wp:simplePos x="0" y="0"/>
              <wp:positionH relativeFrom="column">
                <wp:posOffset>-190499</wp:posOffset>
              </wp:positionH>
              <wp:positionV relativeFrom="paragraph">
                <wp:posOffset>-57150</wp:posOffset>
              </wp:positionV>
              <wp:extent cx="6076950" cy="0"/>
              <wp:effectExtent l="0" t="0" r="19050" b="1905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7695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E700F8E" id="Straight Connector 7" o:spid="_x0000_s1026" style="position:absolute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15pt,-4.5pt" to="463.5pt,-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" strokecolor="#5b9bd5 [3204]" strokeweight=".5pt">
              <v:stroke joinstyle="miter"/>
            </v:line>
          </w:pict>
        </mc:Fallback>
      </mc:AlternateContent>
    </w:r>
    <w:r w:rsidRPr="009C4100">
      <w:rPr>
        <w:rFonts w:ascii="Arial" w:hAnsi="Arial" w:cs="Arial"/>
        <w:sz w:val="16"/>
        <w:szCs w:val="16"/>
        <w:rtl/>
        <w:lang w:bidi="he-IL"/>
      </w:rPr>
      <w:t xml:space="preserve">היולט פקרד </w:t>
    </w:r>
    <w:r w:rsidRPr="009C4100">
      <w:rPr>
        <w:rFonts w:ascii="Arial" w:hAnsi="Arial" w:cs="Arial"/>
        <w:sz w:val="16"/>
        <w:szCs w:val="16"/>
        <w:rtl/>
      </w:rPr>
      <w:t>(</w:t>
    </w:r>
    <w:r w:rsidRPr="009C4100">
      <w:rPr>
        <w:rFonts w:ascii="Arial" w:hAnsi="Arial" w:cs="Arial"/>
        <w:sz w:val="16"/>
        <w:szCs w:val="16"/>
        <w:rtl/>
        <w:lang w:bidi="he-IL"/>
      </w:rPr>
      <w:t>ישראל</w:t>
    </w:r>
    <w:r w:rsidRPr="009C4100">
      <w:rPr>
        <w:rFonts w:ascii="Arial" w:hAnsi="Arial" w:cs="Arial"/>
        <w:sz w:val="16"/>
        <w:szCs w:val="16"/>
        <w:rtl/>
      </w:rPr>
      <w:t xml:space="preserve">) </w:t>
    </w:r>
    <w:r w:rsidRPr="009C4100">
      <w:rPr>
        <w:rFonts w:ascii="Arial" w:hAnsi="Arial" w:cs="Arial"/>
        <w:sz w:val="16"/>
        <w:szCs w:val="16"/>
        <w:rtl/>
        <w:lang w:bidi="he-IL"/>
      </w:rPr>
      <w:t>בע</w:t>
    </w:r>
    <w:r w:rsidRPr="009C4100">
      <w:rPr>
        <w:rFonts w:ascii="Arial" w:hAnsi="Arial" w:cs="Arial"/>
        <w:sz w:val="16"/>
        <w:szCs w:val="16"/>
        <w:rtl/>
      </w:rPr>
      <w:t>"</w:t>
    </w:r>
    <w:r w:rsidRPr="009C4100">
      <w:rPr>
        <w:rFonts w:ascii="Arial" w:hAnsi="Arial" w:cs="Arial"/>
        <w:sz w:val="16"/>
        <w:szCs w:val="16"/>
        <w:rtl/>
        <w:lang w:bidi="he-IL"/>
      </w:rPr>
      <w:t>מ</w:t>
    </w:r>
    <w:r>
      <w:rPr>
        <w:rFonts w:ascii="Arial" w:hAnsi="Arial" w:cs="Arial" w:hint="cs"/>
        <w:sz w:val="16"/>
        <w:szCs w:val="16"/>
        <w:rtl/>
        <w:lang w:bidi="he-IL"/>
      </w:rPr>
      <w:t xml:space="preserve"> | </w:t>
    </w:r>
    <w:r w:rsidRPr="009C4100">
      <w:rPr>
        <w:rFonts w:ascii="Arial" w:hAnsi="Arial" w:cs="Arial" w:hint="cs"/>
        <w:sz w:val="16"/>
        <w:szCs w:val="16"/>
        <w:rtl/>
        <w:lang w:bidi="he-IL"/>
      </w:rPr>
      <w:t xml:space="preserve">רח' </w:t>
    </w:r>
    <w:r>
      <w:rPr>
        <w:rFonts w:ascii="Arial" w:hAnsi="Arial" w:cs="Arial" w:hint="cs"/>
        <w:sz w:val="16"/>
        <w:szCs w:val="16"/>
        <w:rtl/>
        <w:lang w:bidi="he-IL"/>
      </w:rPr>
      <w:t>דפנה 9 | רעננה</w:t>
    </w:r>
    <w:r w:rsidRPr="009C4100">
      <w:rPr>
        <w:rFonts w:ascii="Arial" w:hAnsi="Arial" w:cs="Arial" w:hint="cs"/>
        <w:sz w:val="16"/>
        <w:szCs w:val="16"/>
        <w:rtl/>
        <w:lang w:bidi="he-IL"/>
      </w:rPr>
      <w:t xml:space="preserve">  </w:t>
    </w:r>
    <w:r>
      <w:rPr>
        <w:rFonts w:ascii="Arial" w:hAnsi="Arial" w:cs="Arial" w:hint="cs"/>
        <w:sz w:val="16"/>
        <w:szCs w:val="16"/>
        <w:rtl/>
        <w:lang w:bidi="he-IL"/>
      </w:rPr>
      <w:t xml:space="preserve">43662 , </w:t>
    </w:r>
    <w:r w:rsidRPr="009C4100">
      <w:rPr>
        <w:rFonts w:ascii="Arial" w:hAnsi="Arial" w:cs="Arial" w:hint="cs"/>
        <w:sz w:val="16"/>
        <w:szCs w:val="16"/>
        <w:rtl/>
        <w:lang w:bidi="he-IL"/>
      </w:rPr>
      <w:t>ישראל</w:t>
    </w:r>
    <w:r>
      <w:rPr>
        <w:rFonts w:ascii="Arial" w:hAnsi="Arial" w:cs="Arial" w:hint="cs"/>
        <w:sz w:val="16"/>
        <w:szCs w:val="16"/>
        <w:rtl/>
        <w:lang w:bidi="he-IL"/>
      </w:rPr>
      <w:t xml:space="preserve"> |  </w:t>
    </w:r>
    <w:r w:rsidRPr="00BB09C8">
      <w:rPr>
        <w:rFonts w:ascii="Arial" w:hAnsi="Arial" w:cs="Arial"/>
        <w:sz w:val="16"/>
        <w:szCs w:val="16"/>
      </w:rPr>
      <w:t>www.hp.com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55F35D0" w14:textId="77777777" w:rsidR="00090BE0" w:rsidRDefault="00090BE0" w:rsidP="000275D4">
      <w:r>
        <w:separator/>
      </w:r>
    </w:p>
  </w:footnote>
  <w:footnote w:type="continuationSeparator" w:id="0">
    <w:p w14:paraId="513ADDC2" w14:textId="77777777" w:rsidR="00090BE0" w:rsidRDefault="00090BE0" w:rsidP="000275D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E59E74F" w14:textId="77777777" w:rsidR="000275D4" w:rsidRPr="00262713" w:rsidRDefault="000275D4" w:rsidP="00E97EF6">
    <w:pPr>
      <w:pStyle w:val="Header"/>
      <w:tabs>
        <w:tab w:val="clear" w:pos="4153"/>
        <w:tab w:val="clear" w:pos="8306"/>
        <w:tab w:val="center" w:pos="4631"/>
        <w:tab w:val="right" w:pos="9026"/>
      </w:tabs>
      <w:jc w:val="center"/>
      <w:rPr>
        <w:rFonts w:cs="David"/>
        <w:sz w:val="18"/>
        <w:szCs w:val="20"/>
        <w:rtl/>
        <w:lang w:eastAsia="he-IL"/>
      </w:rPr>
    </w:pPr>
    <w:r>
      <w:rPr>
        <w:rFonts w:cs="David" w:hint="cs"/>
        <w:noProof/>
        <w:sz w:val="18"/>
        <w:szCs w:val="20"/>
        <w:rtl/>
      </w:rPr>
      <w:drawing>
        <wp:anchor distT="0" distB="0" distL="0" distR="0" simplePos="0" relativeHeight="251660800" behindDoc="0" locked="0" layoutInCell="1" allowOverlap="1" wp14:anchorId="2E59E752" wp14:editId="2E59E753">
          <wp:simplePos x="0" y="0"/>
          <wp:positionH relativeFrom="page">
            <wp:posOffset>6619875</wp:posOffset>
          </wp:positionH>
          <wp:positionV relativeFrom="page">
            <wp:posOffset>314960</wp:posOffset>
          </wp:positionV>
          <wp:extent cx="371475" cy="373859"/>
          <wp:effectExtent l="0" t="0" r="0" b="7620"/>
          <wp:wrapNone/>
          <wp:docPr id="4" name="Picture 4" descr="תיאור: hp_logo_300dp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HP Logo - Color" descr="תיאור: hp_logo_300dpi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71475" cy="37385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cs="David" w:hint="cs"/>
        <w:sz w:val="18"/>
        <w:szCs w:val="20"/>
        <w:rtl/>
        <w:lang w:eastAsia="he-IL"/>
      </w:rPr>
      <w:t xml:space="preserve">מסמך אפיון </w:t>
    </w:r>
    <w:r w:rsidR="0001204D">
      <w:rPr>
        <w:rFonts w:cs="David" w:hint="cs"/>
        <w:sz w:val="18"/>
        <w:szCs w:val="20"/>
        <w:rtl/>
        <w:lang w:eastAsia="he-IL"/>
      </w:rPr>
      <w:t xml:space="preserve">מסך </w:t>
    </w:r>
    <w:r w:rsidR="00E97EF6">
      <w:rPr>
        <w:rFonts w:cs="David" w:hint="cs"/>
        <w:sz w:val="18"/>
        <w:szCs w:val="20"/>
        <w:rtl/>
        <w:lang w:eastAsia="he-IL"/>
      </w:rPr>
      <w:t>מתן אישור העסקה</w:t>
    </w:r>
    <w:r>
      <w:rPr>
        <w:rFonts w:cs="David" w:hint="cs"/>
        <w:sz w:val="18"/>
        <w:szCs w:val="20"/>
        <w:rtl/>
        <w:lang w:eastAsia="he-IL"/>
      </w:rPr>
      <w:t xml:space="preserve"> למערכת </w:t>
    </w:r>
    <w:r w:rsidRPr="00262713">
      <w:rPr>
        <w:rFonts w:cs="David" w:hint="cs"/>
        <w:sz w:val="18"/>
        <w:szCs w:val="20"/>
        <w:rtl/>
        <w:lang w:eastAsia="he-IL"/>
      </w:rPr>
      <w:t>רשומה רפואית ממוחשבת עבור צה"ל</w:t>
    </w:r>
  </w:p>
  <w:p w14:paraId="2E59E750" w14:textId="0A081FBA" w:rsidR="000275D4" w:rsidRPr="000275D4" w:rsidRDefault="009B449C" w:rsidP="00BA06A2">
    <w:pPr>
      <w:pStyle w:val="Header"/>
      <w:jc w:val="center"/>
      <w:rPr>
        <w:rFonts w:cs="David"/>
        <w:sz w:val="18"/>
        <w:szCs w:val="20"/>
        <w:lang w:eastAsia="he-IL"/>
      </w:rPr>
    </w:pPr>
    <w:r>
      <w:rPr>
        <w:rFonts w:cs="David" w:hint="cs"/>
        <w:sz w:val="18"/>
        <w:szCs w:val="20"/>
        <w:rtl/>
        <w:lang w:eastAsia="he-IL"/>
      </w:rPr>
      <w:t xml:space="preserve">מהדורה </w:t>
    </w:r>
    <w:del w:id="368" w:author="Sagie, Guy" w:date="2014-11-13T10:50:00Z">
      <w:r w:rsidR="004D525D" w:rsidDel="009F2100">
        <w:rPr>
          <w:rFonts w:cs="David" w:hint="cs"/>
          <w:sz w:val="18"/>
          <w:szCs w:val="20"/>
          <w:rtl/>
          <w:lang w:eastAsia="he-IL"/>
        </w:rPr>
        <w:delText>2.0</w:delText>
      </w:r>
    </w:del>
    <w:ins w:id="369" w:author="Sagie, Guy" w:date="2015-03-22T17:01:00Z">
      <w:r w:rsidR="00BA06A2">
        <w:rPr>
          <w:rFonts w:cs="David" w:hint="cs"/>
          <w:sz w:val="18"/>
          <w:szCs w:val="20"/>
          <w:rtl/>
          <w:lang w:eastAsia="he-IL"/>
        </w:rPr>
        <w:t>6</w:t>
      </w:r>
    </w:ins>
    <w:ins w:id="370" w:author="Sagie, Guy" w:date="2014-11-13T10:50:00Z">
      <w:r w:rsidR="009F2100">
        <w:rPr>
          <w:rFonts w:cs="David" w:hint="cs"/>
          <w:sz w:val="18"/>
          <w:szCs w:val="20"/>
          <w:rtl/>
          <w:lang w:eastAsia="he-IL"/>
        </w:rPr>
        <w:t>.0</w:t>
      </w:r>
    </w:ins>
    <w:r>
      <w:rPr>
        <w:rFonts w:cs="David"/>
        <w:sz w:val="18"/>
        <w:szCs w:val="20"/>
        <w:rtl/>
        <w:lang w:eastAsia="he-IL"/>
      </w:rPr>
      <w:tab/>
    </w:r>
    <w:r>
      <w:rPr>
        <w:rFonts w:cs="David" w:hint="cs"/>
        <w:sz w:val="18"/>
        <w:szCs w:val="20"/>
        <w:rtl/>
        <w:lang w:eastAsia="he-IL"/>
      </w:rPr>
      <w:t>תאריך שינוי אחרון:</w:t>
    </w:r>
    <w:r w:rsidR="009D4A0C">
      <w:rPr>
        <w:rFonts w:cs="David" w:hint="cs"/>
        <w:sz w:val="18"/>
        <w:szCs w:val="20"/>
        <w:rtl/>
        <w:lang w:eastAsia="he-IL"/>
      </w:rPr>
      <w:t xml:space="preserve"> </w:t>
    </w:r>
    <w:del w:id="371" w:author="Sagie, Guy" w:date="2014-11-13T10:50:00Z">
      <w:r w:rsidR="004D525D" w:rsidDel="009F2100">
        <w:rPr>
          <w:rFonts w:cs="David" w:hint="cs"/>
          <w:sz w:val="18"/>
          <w:szCs w:val="20"/>
          <w:rtl/>
          <w:lang w:eastAsia="he-IL"/>
        </w:rPr>
        <w:delText>18/10/2014</w:delText>
      </w:r>
    </w:del>
    <w:ins w:id="372" w:author="Sagie, Guy" w:date="2015-03-22T17:01:00Z">
      <w:r w:rsidR="00BA06A2">
        <w:rPr>
          <w:rFonts w:cs="David" w:hint="cs"/>
          <w:sz w:val="18"/>
          <w:szCs w:val="20"/>
          <w:rtl/>
          <w:lang w:eastAsia="he-IL"/>
        </w:rPr>
        <w:t>22/03/2015</w:t>
      </w:r>
    </w:ins>
    <w:r w:rsidR="000275D4" w:rsidRPr="00262713">
      <w:rPr>
        <w:rFonts w:cs="David" w:hint="cs"/>
        <w:sz w:val="18"/>
        <w:szCs w:val="20"/>
        <w:rtl/>
        <w:lang w:eastAsia="he-IL"/>
      </w:rPr>
      <w:tab/>
      <w:t xml:space="preserve">עמוד </w:t>
    </w:r>
    <w:r w:rsidR="000275D4" w:rsidRPr="00262713">
      <w:rPr>
        <w:rFonts w:cs="David"/>
        <w:sz w:val="18"/>
        <w:szCs w:val="20"/>
        <w:rtl/>
        <w:lang w:eastAsia="he-IL"/>
      </w:rPr>
      <w:fldChar w:fldCharType="begin"/>
    </w:r>
    <w:r w:rsidR="000275D4" w:rsidRPr="00262713">
      <w:rPr>
        <w:rFonts w:cs="David"/>
        <w:sz w:val="18"/>
        <w:szCs w:val="20"/>
        <w:rtl/>
        <w:lang w:eastAsia="he-IL"/>
      </w:rPr>
      <w:instrText xml:space="preserve"> </w:instrText>
    </w:r>
    <w:r w:rsidR="000275D4" w:rsidRPr="00262713">
      <w:rPr>
        <w:rFonts w:cs="David"/>
        <w:sz w:val="18"/>
        <w:szCs w:val="20"/>
        <w:lang w:eastAsia="he-IL"/>
      </w:rPr>
      <w:instrText>PAGE</w:instrText>
    </w:r>
    <w:r w:rsidR="000275D4" w:rsidRPr="00262713">
      <w:rPr>
        <w:rFonts w:cs="David"/>
        <w:sz w:val="18"/>
        <w:szCs w:val="20"/>
        <w:rtl/>
        <w:lang w:eastAsia="he-IL"/>
      </w:rPr>
      <w:instrText xml:space="preserve">  \</w:instrText>
    </w:r>
    <w:r w:rsidR="000275D4" w:rsidRPr="00262713">
      <w:rPr>
        <w:rFonts w:cs="David" w:hint="cs"/>
        <w:sz w:val="18"/>
        <w:szCs w:val="20"/>
        <w:rtl/>
        <w:lang w:eastAsia="he-IL"/>
      </w:rPr>
      <w:instrText xml:space="preserve">* </w:instrText>
    </w:r>
    <w:r w:rsidR="000275D4" w:rsidRPr="00262713">
      <w:rPr>
        <w:rFonts w:cs="David"/>
        <w:sz w:val="18"/>
        <w:szCs w:val="20"/>
        <w:lang w:eastAsia="he-IL"/>
      </w:rPr>
      <w:instrText>MERGEFORMAT</w:instrText>
    </w:r>
    <w:r w:rsidR="000275D4" w:rsidRPr="00262713">
      <w:rPr>
        <w:rFonts w:cs="David"/>
        <w:sz w:val="18"/>
        <w:szCs w:val="20"/>
        <w:rtl/>
        <w:lang w:eastAsia="he-IL"/>
      </w:rPr>
      <w:instrText xml:space="preserve"> </w:instrText>
    </w:r>
    <w:r w:rsidR="000275D4" w:rsidRPr="00262713">
      <w:rPr>
        <w:rFonts w:cs="David"/>
        <w:sz w:val="18"/>
        <w:szCs w:val="20"/>
        <w:rtl/>
        <w:lang w:eastAsia="he-IL"/>
      </w:rPr>
      <w:fldChar w:fldCharType="separate"/>
    </w:r>
    <w:r w:rsidR="00B56659">
      <w:rPr>
        <w:rFonts w:cs="David"/>
        <w:noProof/>
        <w:sz w:val="18"/>
        <w:szCs w:val="20"/>
        <w:rtl/>
        <w:lang w:eastAsia="he-IL"/>
      </w:rPr>
      <w:t>9</w:t>
    </w:r>
    <w:r w:rsidR="000275D4" w:rsidRPr="00262713">
      <w:rPr>
        <w:rFonts w:cs="David"/>
        <w:sz w:val="18"/>
        <w:szCs w:val="20"/>
        <w:rtl/>
        <w:lang w:eastAsia="he-IL"/>
      </w:rPr>
      <w:fldChar w:fldCharType="end"/>
    </w:r>
    <w:r w:rsidR="000275D4" w:rsidRPr="00262713">
      <w:rPr>
        <w:rFonts w:cs="David"/>
        <w:sz w:val="18"/>
        <w:szCs w:val="20"/>
        <w:rtl/>
        <w:lang w:eastAsia="he-IL"/>
      </w:rPr>
      <w:t xml:space="preserve"> </w:t>
    </w:r>
    <w:r w:rsidR="000275D4" w:rsidRPr="00262713">
      <w:rPr>
        <w:rFonts w:cs="David" w:hint="cs"/>
        <w:sz w:val="18"/>
        <w:szCs w:val="20"/>
        <w:rtl/>
        <w:lang w:eastAsia="he-IL"/>
      </w:rPr>
      <w:t xml:space="preserve">מתוך </w:t>
    </w:r>
    <w:r w:rsidR="000275D4" w:rsidRPr="00262713">
      <w:rPr>
        <w:rFonts w:cs="David"/>
        <w:sz w:val="18"/>
        <w:szCs w:val="20"/>
        <w:rtl/>
        <w:lang w:eastAsia="he-IL"/>
      </w:rPr>
      <w:fldChar w:fldCharType="begin"/>
    </w:r>
    <w:r w:rsidR="000275D4" w:rsidRPr="00262713">
      <w:rPr>
        <w:rFonts w:cs="David"/>
        <w:sz w:val="18"/>
        <w:szCs w:val="20"/>
        <w:rtl/>
        <w:lang w:eastAsia="he-IL"/>
      </w:rPr>
      <w:instrText xml:space="preserve"> </w:instrText>
    </w:r>
    <w:r w:rsidR="000275D4" w:rsidRPr="00262713">
      <w:rPr>
        <w:rFonts w:cs="David"/>
        <w:sz w:val="18"/>
        <w:szCs w:val="20"/>
        <w:lang w:eastAsia="he-IL"/>
      </w:rPr>
      <w:instrText>NUMPAGES</w:instrText>
    </w:r>
    <w:r w:rsidR="000275D4" w:rsidRPr="00262713">
      <w:rPr>
        <w:rFonts w:cs="David"/>
        <w:sz w:val="18"/>
        <w:szCs w:val="20"/>
        <w:rtl/>
        <w:lang w:eastAsia="he-IL"/>
      </w:rPr>
      <w:instrText xml:space="preserve"> </w:instrText>
    </w:r>
    <w:r w:rsidR="000275D4" w:rsidRPr="00262713">
      <w:rPr>
        <w:rFonts w:cs="David"/>
        <w:sz w:val="18"/>
        <w:szCs w:val="20"/>
        <w:rtl/>
        <w:lang w:eastAsia="he-IL"/>
      </w:rPr>
      <w:fldChar w:fldCharType="separate"/>
    </w:r>
    <w:r w:rsidR="00B56659">
      <w:rPr>
        <w:rFonts w:cs="David"/>
        <w:noProof/>
        <w:sz w:val="18"/>
        <w:szCs w:val="20"/>
        <w:rtl/>
        <w:lang w:eastAsia="he-IL"/>
      </w:rPr>
      <w:t>10</w:t>
    </w:r>
    <w:r w:rsidR="000275D4" w:rsidRPr="00262713">
      <w:rPr>
        <w:rFonts w:cs="David"/>
        <w:sz w:val="18"/>
        <w:szCs w:val="20"/>
        <w:rtl/>
        <w:lang w:eastAsia="he-IL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EF3683"/>
    <w:multiLevelType w:val="multilevel"/>
    <w:tmpl w:val="5464E24A"/>
    <w:lvl w:ilvl="0"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>
    <w:nsid w:val="07B30F82"/>
    <w:multiLevelType w:val="multilevel"/>
    <w:tmpl w:val="8D603CF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15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>
    <w:nsid w:val="1F680F7E"/>
    <w:multiLevelType w:val="hybridMultilevel"/>
    <w:tmpl w:val="C72EB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2276794"/>
    <w:multiLevelType w:val="hybridMultilevel"/>
    <w:tmpl w:val="ADB47F9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EE156DD"/>
    <w:multiLevelType w:val="hybridMultilevel"/>
    <w:tmpl w:val="2BD0103E"/>
    <w:lvl w:ilvl="0" w:tplc="D520C904">
      <w:start w:val="1"/>
      <w:numFmt w:val="decimal"/>
      <w:lvlText w:val="%1."/>
      <w:lvlJc w:val="left"/>
      <w:pPr>
        <w:ind w:left="720" w:hanging="360"/>
      </w:pPr>
    </w:lvl>
    <w:lvl w:ilvl="1" w:tplc="780AB4A4">
      <w:start w:val="1"/>
      <w:numFmt w:val="hebrew1"/>
      <w:lvlText w:val="%2."/>
      <w:lvlJc w:val="center"/>
      <w:pPr>
        <w:ind w:left="1440" w:hanging="360"/>
      </w:pPr>
      <w:rPr>
        <w:rFonts w:cs="David"/>
        <w:lang w:val="en-US"/>
      </w:rPr>
    </w:lvl>
    <w:lvl w:ilvl="2" w:tplc="04090011">
      <w:start w:val="1"/>
      <w:numFmt w:val="decimal"/>
      <w:lvlText w:val="%3)"/>
      <w:lvlJc w:val="left"/>
      <w:pPr>
        <w:ind w:left="2160" w:hanging="180"/>
      </w:pPr>
    </w:lvl>
    <w:lvl w:ilvl="3" w:tplc="1138EA06">
      <w:start w:val="1"/>
      <w:numFmt w:val="hebrew1"/>
      <w:lvlText w:val="%4)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  <w:num w:numId="4">
    <w:abstractNumId w:val="4"/>
  </w:num>
  <w:num w:numId="5">
    <w:abstractNumId w:val="2"/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Sagie, Guy">
    <w15:presenceInfo w15:providerId="AD" w15:userId="S-1-5-21-1957994488-842925246-40105171-1697273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trackRevisions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7EB0"/>
    <w:rsid w:val="00000009"/>
    <w:rsid w:val="0001204D"/>
    <w:rsid w:val="00023D48"/>
    <w:rsid w:val="000275D4"/>
    <w:rsid w:val="000355DD"/>
    <w:rsid w:val="00036579"/>
    <w:rsid w:val="00042A59"/>
    <w:rsid w:val="000523E1"/>
    <w:rsid w:val="00064681"/>
    <w:rsid w:val="00066381"/>
    <w:rsid w:val="00070CFF"/>
    <w:rsid w:val="00077D0A"/>
    <w:rsid w:val="00090BE0"/>
    <w:rsid w:val="00092AC9"/>
    <w:rsid w:val="000A3952"/>
    <w:rsid w:val="000B11FD"/>
    <w:rsid w:val="000B1EF0"/>
    <w:rsid w:val="000B68A8"/>
    <w:rsid w:val="000C7771"/>
    <w:rsid w:val="000E2EE2"/>
    <w:rsid w:val="001060E6"/>
    <w:rsid w:val="00124495"/>
    <w:rsid w:val="00140B89"/>
    <w:rsid w:val="00150585"/>
    <w:rsid w:val="001518EC"/>
    <w:rsid w:val="00154548"/>
    <w:rsid w:val="001552C0"/>
    <w:rsid w:val="00155C3E"/>
    <w:rsid w:val="00163160"/>
    <w:rsid w:val="00196743"/>
    <w:rsid w:val="001A55ED"/>
    <w:rsid w:val="001C362A"/>
    <w:rsid w:val="001C471A"/>
    <w:rsid w:val="001C66AC"/>
    <w:rsid w:val="001D16C5"/>
    <w:rsid w:val="001E05BB"/>
    <w:rsid w:val="001E16E7"/>
    <w:rsid w:val="00201EB7"/>
    <w:rsid w:val="00220918"/>
    <w:rsid w:val="00235DED"/>
    <w:rsid w:val="00243249"/>
    <w:rsid w:val="0024625C"/>
    <w:rsid w:val="00270D50"/>
    <w:rsid w:val="002725BC"/>
    <w:rsid w:val="002872C8"/>
    <w:rsid w:val="002B1909"/>
    <w:rsid w:val="002B5533"/>
    <w:rsid w:val="002E2AE4"/>
    <w:rsid w:val="0030796C"/>
    <w:rsid w:val="0032454F"/>
    <w:rsid w:val="00331A00"/>
    <w:rsid w:val="003375FC"/>
    <w:rsid w:val="00350CBA"/>
    <w:rsid w:val="00366DE4"/>
    <w:rsid w:val="00370204"/>
    <w:rsid w:val="00373444"/>
    <w:rsid w:val="003779DB"/>
    <w:rsid w:val="003821A2"/>
    <w:rsid w:val="00386F6F"/>
    <w:rsid w:val="003E6CA8"/>
    <w:rsid w:val="00422305"/>
    <w:rsid w:val="00426BFF"/>
    <w:rsid w:val="00457BE7"/>
    <w:rsid w:val="00461EE7"/>
    <w:rsid w:val="00494350"/>
    <w:rsid w:val="004A49EA"/>
    <w:rsid w:val="004C5AB4"/>
    <w:rsid w:val="004D1C18"/>
    <w:rsid w:val="004D525D"/>
    <w:rsid w:val="004E288D"/>
    <w:rsid w:val="0052134D"/>
    <w:rsid w:val="0052748E"/>
    <w:rsid w:val="00534A9D"/>
    <w:rsid w:val="005377B8"/>
    <w:rsid w:val="0054479E"/>
    <w:rsid w:val="00565434"/>
    <w:rsid w:val="00575B45"/>
    <w:rsid w:val="005964F7"/>
    <w:rsid w:val="005B1176"/>
    <w:rsid w:val="005B392E"/>
    <w:rsid w:val="005C053E"/>
    <w:rsid w:val="005D031E"/>
    <w:rsid w:val="005E21FE"/>
    <w:rsid w:val="005E5A32"/>
    <w:rsid w:val="00605C8A"/>
    <w:rsid w:val="00606E3F"/>
    <w:rsid w:val="0061317B"/>
    <w:rsid w:val="006317C3"/>
    <w:rsid w:val="00634FF2"/>
    <w:rsid w:val="00641AB7"/>
    <w:rsid w:val="006521FD"/>
    <w:rsid w:val="0065250A"/>
    <w:rsid w:val="00652D92"/>
    <w:rsid w:val="00664F10"/>
    <w:rsid w:val="00670271"/>
    <w:rsid w:val="006C3028"/>
    <w:rsid w:val="006D3E19"/>
    <w:rsid w:val="006F1F36"/>
    <w:rsid w:val="006F333E"/>
    <w:rsid w:val="00711F72"/>
    <w:rsid w:val="00713741"/>
    <w:rsid w:val="00714FA7"/>
    <w:rsid w:val="007204A7"/>
    <w:rsid w:val="00722024"/>
    <w:rsid w:val="007626C8"/>
    <w:rsid w:val="0077688B"/>
    <w:rsid w:val="00777100"/>
    <w:rsid w:val="007A16CA"/>
    <w:rsid w:val="007A1935"/>
    <w:rsid w:val="007A2209"/>
    <w:rsid w:val="007A3D4D"/>
    <w:rsid w:val="007A7F3D"/>
    <w:rsid w:val="007B365C"/>
    <w:rsid w:val="007B5543"/>
    <w:rsid w:val="007D3454"/>
    <w:rsid w:val="007E71C4"/>
    <w:rsid w:val="007E7D98"/>
    <w:rsid w:val="00801FB6"/>
    <w:rsid w:val="00804953"/>
    <w:rsid w:val="008100D1"/>
    <w:rsid w:val="00861A61"/>
    <w:rsid w:val="00870A33"/>
    <w:rsid w:val="00875A3E"/>
    <w:rsid w:val="00875DC1"/>
    <w:rsid w:val="00893515"/>
    <w:rsid w:val="008A06B2"/>
    <w:rsid w:val="008B12E7"/>
    <w:rsid w:val="008B7551"/>
    <w:rsid w:val="008D510E"/>
    <w:rsid w:val="008E484B"/>
    <w:rsid w:val="008F3568"/>
    <w:rsid w:val="0090296E"/>
    <w:rsid w:val="00904A56"/>
    <w:rsid w:val="00904B36"/>
    <w:rsid w:val="00910308"/>
    <w:rsid w:val="00912B3E"/>
    <w:rsid w:val="00933511"/>
    <w:rsid w:val="009336FC"/>
    <w:rsid w:val="0094205B"/>
    <w:rsid w:val="009440A7"/>
    <w:rsid w:val="00951E92"/>
    <w:rsid w:val="009520C6"/>
    <w:rsid w:val="00971174"/>
    <w:rsid w:val="00984126"/>
    <w:rsid w:val="009978B5"/>
    <w:rsid w:val="009B449C"/>
    <w:rsid w:val="009B5C27"/>
    <w:rsid w:val="009B7EA9"/>
    <w:rsid w:val="009C16A9"/>
    <w:rsid w:val="009D283A"/>
    <w:rsid w:val="009D4A0C"/>
    <w:rsid w:val="009F0B6E"/>
    <w:rsid w:val="009F2100"/>
    <w:rsid w:val="009F30F3"/>
    <w:rsid w:val="00A01157"/>
    <w:rsid w:val="00A31354"/>
    <w:rsid w:val="00A3608F"/>
    <w:rsid w:val="00A41DB2"/>
    <w:rsid w:val="00A53ED5"/>
    <w:rsid w:val="00A55A4D"/>
    <w:rsid w:val="00A677EE"/>
    <w:rsid w:val="00A938A1"/>
    <w:rsid w:val="00AA613D"/>
    <w:rsid w:val="00AA710C"/>
    <w:rsid w:val="00AC01EB"/>
    <w:rsid w:val="00AD45D2"/>
    <w:rsid w:val="00AD53C8"/>
    <w:rsid w:val="00AE1A03"/>
    <w:rsid w:val="00AF3F4D"/>
    <w:rsid w:val="00AF5716"/>
    <w:rsid w:val="00AF7790"/>
    <w:rsid w:val="00B054CA"/>
    <w:rsid w:val="00B10D71"/>
    <w:rsid w:val="00B11971"/>
    <w:rsid w:val="00B13F07"/>
    <w:rsid w:val="00B20226"/>
    <w:rsid w:val="00B276D5"/>
    <w:rsid w:val="00B31075"/>
    <w:rsid w:val="00B36E80"/>
    <w:rsid w:val="00B449F7"/>
    <w:rsid w:val="00B44EA0"/>
    <w:rsid w:val="00B53246"/>
    <w:rsid w:val="00B56659"/>
    <w:rsid w:val="00B5736E"/>
    <w:rsid w:val="00B6528A"/>
    <w:rsid w:val="00B65769"/>
    <w:rsid w:val="00BA06A2"/>
    <w:rsid w:val="00BC1B68"/>
    <w:rsid w:val="00BE1EBE"/>
    <w:rsid w:val="00C260A1"/>
    <w:rsid w:val="00C30CBD"/>
    <w:rsid w:val="00C3264A"/>
    <w:rsid w:val="00C33CC7"/>
    <w:rsid w:val="00C41D51"/>
    <w:rsid w:val="00C448F1"/>
    <w:rsid w:val="00C56F36"/>
    <w:rsid w:val="00C66DB1"/>
    <w:rsid w:val="00C670E3"/>
    <w:rsid w:val="00C6782C"/>
    <w:rsid w:val="00C81DBE"/>
    <w:rsid w:val="00CD600C"/>
    <w:rsid w:val="00CD64AA"/>
    <w:rsid w:val="00CD68C4"/>
    <w:rsid w:val="00CF5EBB"/>
    <w:rsid w:val="00D13142"/>
    <w:rsid w:val="00D22708"/>
    <w:rsid w:val="00D22FDD"/>
    <w:rsid w:val="00D30296"/>
    <w:rsid w:val="00D30CC7"/>
    <w:rsid w:val="00D440F1"/>
    <w:rsid w:val="00D503D6"/>
    <w:rsid w:val="00D55FC5"/>
    <w:rsid w:val="00D7565E"/>
    <w:rsid w:val="00D93E3C"/>
    <w:rsid w:val="00D97AC5"/>
    <w:rsid w:val="00DA0AE6"/>
    <w:rsid w:val="00DA3F68"/>
    <w:rsid w:val="00DD7B87"/>
    <w:rsid w:val="00DE68B9"/>
    <w:rsid w:val="00DF3A81"/>
    <w:rsid w:val="00E03335"/>
    <w:rsid w:val="00E10507"/>
    <w:rsid w:val="00E2016F"/>
    <w:rsid w:val="00E322BC"/>
    <w:rsid w:val="00E325FB"/>
    <w:rsid w:val="00E60220"/>
    <w:rsid w:val="00E80CE2"/>
    <w:rsid w:val="00E937AB"/>
    <w:rsid w:val="00E97EF6"/>
    <w:rsid w:val="00EC2B28"/>
    <w:rsid w:val="00EC4F39"/>
    <w:rsid w:val="00ED50D0"/>
    <w:rsid w:val="00EF3C5F"/>
    <w:rsid w:val="00F133AC"/>
    <w:rsid w:val="00F21941"/>
    <w:rsid w:val="00F31975"/>
    <w:rsid w:val="00F4625D"/>
    <w:rsid w:val="00F4795B"/>
    <w:rsid w:val="00F619DD"/>
    <w:rsid w:val="00F704F5"/>
    <w:rsid w:val="00F759FF"/>
    <w:rsid w:val="00F85535"/>
    <w:rsid w:val="00F87787"/>
    <w:rsid w:val="00FA06FB"/>
    <w:rsid w:val="00FB00FC"/>
    <w:rsid w:val="00FB3C13"/>
    <w:rsid w:val="00FB5492"/>
    <w:rsid w:val="00FC438A"/>
    <w:rsid w:val="00FE69C1"/>
    <w:rsid w:val="00FF7E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E59E583"/>
  <w15:docId w15:val="{8F80CB3B-67B4-4ECD-89E4-583A03F893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F7EB0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next w:val="Normal"/>
    <w:link w:val="Heading1Char"/>
    <w:qFormat/>
    <w:rsid w:val="000275D4"/>
    <w:pPr>
      <w:pageBreakBefore/>
      <w:widowControl w:val="0"/>
      <w:bidi/>
      <w:spacing w:before="600" w:after="240" w:line="480" w:lineRule="auto"/>
      <w:ind w:left="794" w:hanging="794"/>
      <w:jc w:val="center"/>
      <w:outlineLvl w:val="0"/>
    </w:pPr>
    <w:rPr>
      <w:rFonts w:ascii="Times New Roman" w:eastAsia="Times New Roman" w:hAnsi="Times New Roman" w:cs="David"/>
      <w:b/>
      <w:bCs/>
      <w:i/>
      <w:iCs/>
      <w:caps/>
      <w:spacing w:val="40"/>
      <w:kern w:val="40"/>
      <w:sz w:val="40"/>
      <w:szCs w:val="52"/>
      <w:lang w:eastAsia="he-I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275D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196743"/>
    <w:pPr>
      <w:keepNext/>
      <w:keepLines/>
      <w:spacing w:before="40" w:line="259" w:lineRule="auto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0275D4"/>
    <w:rPr>
      <w:rFonts w:ascii="Times New Roman" w:eastAsia="Times New Roman" w:hAnsi="Times New Roman" w:cs="David"/>
      <w:b/>
      <w:bCs/>
      <w:i/>
      <w:iCs/>
      <w:caps/>
      <w:spacing w:val="40"/>
      <w:kern w:val="40"/>
      <w:sz w:val="40"/>
      <w:szCs w:val="52"/>
      <w:lang w:eastAsia="he-IL"/>
    </w:rPr>
  </w:style>
  <w:style w:type="paragraph" w:customStyle="1" w:styleId="SubjectTitle">
    <w:name w:val="Subject Title"/>
    <w:basedOn w:val="Heading2"/>
    <w:next w:val="Normal"/>
    <w:rsid w:val="000275D4"/>
    <w:pPr>
      <w:keepNext w:val="0"/>
      <w:keepLines w:val="0"/>
      <w:spacing w:before="120" w:after="720"/>
      <w:ind w:left="794" w:hanging="794"/>
      <w:jc w:val="center"/>
      <w:outlineLvl w:val="9"/>
    </w:pPr>
    <w:rPr>
      <w:rFonts w:ascii="Times New Roman" w:eastAsia="Times New Roman" w:hAnsi="Times New Roman" w:cs="David"/>
      <w:b/>
      <w:bCs/>
      <w:smallCaps/>
      <w:color w:val="auto"/>
      <w:spacing w:val="70"/>
      <w:sz w:val="32"/>
      <w:szCs w:val="36"/>
      <w:lang w:eastAsia="he-IL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275D4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er">
    <w:name w:val="header"/>
    <w:basedOn w:val="Normal"/>
    <w:link w:val="HeaderChar"/>
    <w:unhideWhenUsed/>
    <w:rsid w:val="000275D4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275D4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0275D4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275D4"/>
    <w:rPr>
      <w:rFonts w:ascii="Times New Roman" w:eastAsia="Times New Roman" w:hAnsi="Times New Roman" w:cs="Times New Roman"/>
      <w:sz w:val="24"/>
      <w:szCs w:val="24"/>
    </w:rPr>
  </w:style>
  <w:style w:type="paragraph" w:customStyle="1" w:styleId="HeaderFooterText">
    <w:name w:val="Header_FooterText"/>
    <w:rsid w:val="0032454F"/>
    <w:pPr>
      <w:spacing w:after="0" w:line="170" w:lineRule="exact"/>
    </w:pPr>
    <w:rPr>
      <w:rFonts w:ascii="Futura Hv" w:eastAsia="Times New Roman" w:hAnsi="Futura Hv" w:cs="Times New Roman"/>
      <w:color w:val="000000"/>
      <w:sz w:val="14"/>
      <w:szCs w:val="20"/>
      <w:lang w:bidi="ar-SA"/>
    </w:rPr>
  </w:style>
  <w:style w:type="character" w:customStyle="1" w:styleId="Heading3Char">
    <w:name w:val="Heading 3 Char"/>
    <w:basedOn w:val="DefaultParagraphFont"/>
    <w:link w:val="Heading3"/>
    <w:uiPriority w:val="9"/>
    <w:rsid w:val="00196743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table" w:styleId="TableGrid">
    <w:name w:val="Table Grid"/>
    <w:basedOn w:val="TableNormal"/>
    <w:uiPriority w:val="39"/>
    <w:rsid w:val="001967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4E288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23D4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3D48"/>
    <w:rPr>
      <w:rFonts w:ascii="Tahoma" w:eastAsia="Times New Roman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4D525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D525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D525D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D525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D525D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746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6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80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95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1.png"/><Relationship Id="rId18" Type="http://schemas.openxmlformats.org/officeDocument/2006/relationships/image" Target="media/image6.png"/><Relationship Id="rId26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openxmlformats.org/officeDocument/2006/relationships/image" Target="media/image9.png"/><Relationship Id="rId7" Type="http://schemas.openxmlformats.org/officeDocument/2006/relationships/settings" Target="settings.xml"/><Relationship Id="rId12" Type="http://schemas.microsoft.com/office/2011/relationships/commentsExtended" Target="commentsExtended.xml"/><Relationship Id="rId17" Type="http://schemas.openxmlformats.org/officeDocument/2006/relationships/image" Target="media/image5.png"/><Relationship Id="rId25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image" Target="media/image4.png"/><Relationship Id="rId20" Type="http://schemas.openxmlformats.org/officeDocument/2006/relationships/image" Target="media/image8.png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omments" Target="comments.xml"/><Relationship Id="rId24" Type="http://schemas.openxmlformats.org/officeDocument/2006/relationships/image" Target="media/image12.png"/><Relationship Id="rId5" Type="http://schemas.openxmlformats.org/officeDocument/2006/relationships/numbering" Target="numbering.xml"/><Relationship Id="rId15" Type="http://schemas.openxmlformats.org/officeDocument/2006/relationships/image" Target="media/image3.png"/><Relationship Id="rId23" Type="http://schemas.openxmlformats.org/officeDocument/2006/relationships/image" Target="media/image11.png"/><Relationship Id="rId28" Type="http://schemas.microsoft.com/office/2011/relationships/people" Target="people.xml"/><Relationship Id="rId10" Type="http://schemas.openxmlformats.org/officeDocument/2006/relationships/endnotes" Target="endnotes.xml"/><Relationship Id="rId19" Type="http://schemas.openxmlformats.org/officeDocument/2006/relationships/image" Target="media/image7.png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2.png"/><Relationship Id="rId22" Type="http://schemas.openxmlformats.org/officeDocument/2006/relationships/image" Target="media/image10.png"/><Relationship Id="rId27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5AAF74A575444488540363FA5B58A42" ma:contentTypeVersion="0" ma:contentTypeDescription="Create a new document." ma:contentTypeScope="" ma:versionID="24409eb16fdc774b430122a2b65abda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b05d82d297216baf5b26c55225140d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B98FC26-F348-49D5-9824-1DB33D18D80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A1B54CB-C8B1-4DFC-8324-43A03B2929D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9D65037-072D-41F8-86E1-74A41826451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8DAF2611-1A65-4A33-8EFC-EDB6A38A84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942</TotalTime>
  <Pages>10</Pages>
  <Words>1076</Words>
  <Characters>6135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 Packard</Company>
  <LinksUpToDate>false</LinksUpToDate>
  <CharactersWithSpaces>7197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Saporta, Eyal</dc:creator>
  <cp:lastModifiedBy>Sagie, Guy</cp:lastModifiedBy>
  <cp:revision>30</cp:revision>
  <dcterms:created xsi:type="dcterms:W3CDTF">2014-08-10T11:02:00Z</dcterms:created>
  <dcterms:modified xsi:type="dcterms:W3CDTF">2015-03-26T06:39:00Z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0x01010045AAF74A575444488540363FA5B58A42</vt:lpwstr>
  </property>
</Properties>
</file>