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285B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69C4F1FA" w14:textId="6A3FCEC2" w:rsidR="000B1EF0" w:rsidRDefault="00A42827" w:rsidP="00E43383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בחירת מפגש</w:t>
      </w:r>
      <w:r w:rsidR="00E43383">
        <w:rPr>
          <w:rFonts w:hint="cs"/>
          <w:sz w:val="42"/>
          <w:szCs w:val="42"/>
          <w:rtl/>
        </w:rPr>
        <w:t xml:space="preserve"> להערה מאוחר</w:t>
      </w:r>
    </w:p>
    <w:p w14:paraId="4383EDE2" w14:textId="4B3784FD" w:rsidR="000275D4" w:rsidRPr="007A1935" w:rsidRDefault="0001204D" w:rsidP="00E43383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A42827">
        <w:rPr>
          <w:rFonts w:hint="cs"/>
          <w:sz w:val="28"/>
          <w:szCs w:val="28"/>
          <w:rtl/>
        </w:rPr>
        <w:t>1</w:t>
      </w:r>
      <w:r w:rsidR="00E43383">
        <w:rPr>
          <w:rFonts w:hint="cs"/>
          <w:sz w:val="28"/>
          <w:szCs w:val="28"/>
          <w:rtl/>
        </w:rPr>
        <w:t>29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749C208" w14:textId="77777777" w:rsidR="000275D4" w:rsidRDefault="000275D4" w:rsidP="000275D4">
      <w:pPr>
        <w:pStyle w:val="SubjectTitle"/>
        <w:rPr>
          <w:rtl/>
        </w:rPr>
      </w:pPr>
    </w:p>
    <w:p w14:paraId="23A578F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E1E36D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82B3FF6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E417005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F735DBD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7DFE11E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35" w:type="dxa"/>
        <w:tblInd w:w="690" w:type="dxa"/>
        <w:tblLook w:val="04A0" w:firstRow="1" w:lastRow="0" w:firstColumn="1" w:lastColumn="0" w:noHBand="0" w:noVBand="1"/>
      </w:tblPr>
      <w:tblGrid>
        <w:gridCol w:w="1226"/>
        <w:gridCol w:w="1093"/>
        <w:gridCol w:w="1040"/>
        <w:gridCol w:w="4276"/>
      </w:tblGrid>
      <w:tr w:rsidR="009C16A9" w:rsidRPr="00DC1615" w14:paraId="46EDC66F" w14:textId="77777777" w:rsidTr="00A42827">
        <w:trPr>
          <w:trHeight w:val="334"/>
        </w:trPr>
        <w:tc>
          <w:tcPr>
            <w:tcW w:w="960" w:type="dxa"/>
            <w:shd w:val="clear" w:color="auto" w:fill="F2F2F2" w:themeFill="background1" w:themeFillShade="F2"/>
          </w:tcPr>
          <w:p w14:paraId="62CC245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9B4C43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40" w:type="dxa"/>
            <w:shd w:val="clear" w:color="auto" w:fill="F2F2F2" w:themeFill="background1" w:themeFillShade="F2"/>
          </w:tcPr>
          <w:p w14:paraId="7CC98FB0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76" w:type="dxa"/>
            <w:shd w:val="clear" w:color="auto" w:fill="F2F2F2" w:themeFill="background1" w:themeFillShade="F2"/>
          </w:tcPr>
          <w:p w14:paraId="5B9A3B9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418F92B" w14:textId="77777777" w:rsidTr="00A42827">
        <w:trPr>
          <w:trHeight w:val="365"/>
        </w:trPr>
        <w:tc>
          <w:tcPr>
            <w:tcW w:w="960" w:type="dxa"/>
          </w:tcPr>
          <w:p w14:paraId="2AE26658" w14:textId="6CD0FD7F" w:rsidR="009C16A9" w:rsidRPr="00DC1615" w:rsidRDefault="00E43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24/11/2014</w:t>
            </w:r>
          </w:p>
        </w:tc>
        <w:tc>
          <w:tcPr>
            <w:tcW w:w="0" w:type="auto"/>
          </w:tcPr>
          <w:p w14:paraId="4A7D0586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40" w:type="dxa"/>
          </w:tcPr>
          <w:p w14:paraId="3949D16D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276" w:type="dxa"/>
          </w:tcPr>
          <w:p w14:paraId="5FF42414" w14:textId="3450CDD7" w:rsidR="009C16A9" w:rsidRPr="00DC1615" w:rsidRDefault="00E43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723C3ECE" w14:textId="77777777" w:rsidTr="00A42827">
        <w:trPr>
          <w:trHeight w:val="365"/>
        </w:trPr>
        <w:tc>
          <w:tcPr>
            <w:tcW w:w="960" w:type="dxa"/>
          </w:tcPr>
          <w:p w14:paraId="3D1BC1A9" w14:textId="50F21C66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5-02-22T14:27:00Z">
              <w:r>
                <w:rPr>
                  <w:rFonts w:cs="David" w:hint="cs"/>
                  <w:rtl/>
                  <w:lang w:eastAsia="he-IL"/>
                </w:rPr>
                <w:t>22/02/2015</w:t>
              </w:r>
            </w:ins>
          </w:p>
        </w:tc>
        <w:tc>
          <w:tcPr>
            <w:tcW w:w="0" w:type="auto"/>
          </w:tcPr>
          <w:p w14:paraId="6CE13E78" w14:textId="73385F13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5-02-22T14:2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40" w:type="dxa"/>
          </w:tcPr>
          <w:p w14:paraId="182665C7" w14:textId="408DE835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5-02-22T14:2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141B313A" w14:textId="146D6624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2-22T14:27:00Z">
              <w:r>
                <w:rPr>
                  <w:rFonts w:cs="David" w:hint="cs"/>
                  <w:rtl/>
                  <w:lang w:eastAsia="he-IL"/>
                </w:rPr>
                <w:t>הוספת אופציות סינון למסך</w:t>
              </w:r>
            </w:ins>
            <w:bookmarkStart w:id="8" w:name="_GoBack"/>
            <w:bookmarkEnd w:id="8"/>
          </w:p>
        </w:tc>
      </w:tr>
      <w:tr w:rsidR="009C16A9" w:rsidRPr="00DC1615" w14:paraId="1EA13642" w14:textId="77777777" w:rsidTr="00A42827">
        <w:trPr>
          <w:trHeight w:val="353"/>
        </w:trPr>
        <w:tc>
          <w:tcPr>
            <w:tcW w:w="960" w:type="dxa"/>
          </w:tcPr>
          <w:p w14:paraId="0C4262A5" w14:textId="51B89CDC" w:rsidR="009C16A9" w:rsidRPr="00DC1615" w:rsidRDefault="0089711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3-23T16:23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69CF0684" w14:textId="743282F5" w:rsidR="009C16A9" w:rsidRPr="00DC1615" w:rsidRDefault="0089711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3-23T16:2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40" w:type="dxa"/>
          </w:tcPr>
          <w:p w14:paraId="4639E718" w14:textId="684DA191" w:rsidR="009C16A9" w:rsidRPr="00DC1615" w:rsidRDefault="0089711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3-23T16:2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36636833" w14:textId="0ED1EDFA" w:rsidR="009C16A9" w:rsidRPr="00DC1615" w:rsidRDefault="0089711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3-23T16:23:00Z">
              <w:r>
                <w:rPr>
                  <w:rFonts w:cs="David" w:hint="cs"/>
                  <w:rtl/>
                  <w:lang w:eastAsia="he-IL"/>
                </w:rPr>
                <w:t>הוספת שדה "מבנה"</w:t>
              </w:r>
            </w:ins>
          </w:p>
        </w:tc>
      </w:tr>
    </w:tbl>
    <w:p w14:paraId="29AB51A1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C674430" w14:textId="77777777" w:rsidR="00A42827" w:rsidRPr="00F13312" w:rsidRDefault="00A42827" w:rsidP="00A42827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37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827"/>
        <w:gridCol w:w="2376"/>
        <w:gridCol w:w="2242"/>
      </w:tblGrid>
      <w:tr w:rsidR="00A42827" w14:paraId="54B7BAA6" w14:textId="77777777" w:rsidTr="00A42827">
        <w:trPr>
          <w:trHeight w:val="202"/>
        </w:trPr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FAFD8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9B31B" w14:textId="77777777" w:rsidR="00A42827" w:rsidRDefault="00A42827" w:rsidP="008A421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8F126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7E637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E7CEF" w14:paraId="4EEF63E9" w14:textId="77777777" w:rsidTr="00A42827">
        <w:trPr>
          <w:trHeight w:val="227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5703" w14:textId="6EFDF097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24/11/</w:t>
            </w:r>
            <w:r w:rsidR="002C224F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20</w:t>
            </w: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C65D" w14:textId="292E9469" w:rsidR="004E7CEF" w:rsidRDefault="00100FDB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</w:t>
            </w:r>
            <w:r w:rsidR="004E7CEF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.0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4A113" w14:textId="36DB8F79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0DBA" w14:textId="201BD925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 xml:space="preserve">מנהלת תחום </w:t>
            </w:r>
          </w:p>
        </w:tc>
      </w:tr>
      <w:tr w:rsidR="00753113" w14:paraId="3DC69211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0D7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DC8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5059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6076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753113" w14:paraId="0616EC4D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721E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9781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08F4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515C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73EA17" w14:textId="77777777" w:rsidR="00A42827" w:rsidRDefault="00A42827" w:rsidP="00A42827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1E83CF6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5577839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4FFB94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</w:t>
      </w:r>
      <w:r>
        <w:rPr>
          <w:rFonts w:cs="David" w:hint="cs"/>
          <w:rtl/>
          <w:lang w:eastAsia="he-IL"/>
        </w:rPr>
        <w:t>.</w:t>
      </w:r>
    </w:p>
    <w:p w14:paraId="4173C3F1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30C4A7" w14:textId="08E5F22F" w:rsidR="00A42827" w:rsidRPr="00A42827" w:rsidRDefault="00A42827" w:rsidP="00186639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 xml:space="preserve">בחירת מפגש </w:t>
      </w:r>
      <w:r w:rsidR="00186639">
        <w:rPr>
          <w:rFonts w:cs="David" w:hint="cs"/>
          <w:rtl/>
          <w:lang w:eastAsia="he-IL"/>
        </w:rPr>
        <w:t>להערה מאוחרת</w:t>
      </w:r>
      <w:r w:rsidR="008960F7">
        <w:rPr>
          <w:rFonts w:cs="David" w:hint="cs"/>
          <w:rtl/>
          <w:lang w:eastAsia="he-IL"/>
        </w:rPr>
        <w:t>.</w:t>
      </w:r>
    </w:p>
    <w:p w14:paraId="16F4F4D1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E351C58" w14:textId="5B3EB3A3" w:rsidR="00E43383" w:rsidRDefault="00E43383" w:rsidP="00E43383">
      <w:pPr>
        <w:spacing w:line="360" w:lineRule="auto"/>
        <w:ind w:left="804"/>
        <w:rPr>
          <w:rFonts w:cs="David"/>
          <w:rtl/>
          <w:lang w:eastAsia="he-IL"/>
        </w:rPr>
      </w:pPr>
      <w:r w:rsidRPr="00E43383">
        <w:rPr>
          <w:rFonts w:cs="David" w:hint="cs"/>
          <w:rtl/>
          <w:lang w:eastAsia="he-IL"/>
        </w:rPr>
        <w:t xml:space="preserve">מסך זה מאפשר בחירת מפגש </w:t>
      </w:r>
      <w:r>
        <w:rPr>
          <w:rFonts w:cs="David" w:hint="cs"/>
          <w:rtl/>
          <w:lang w:eastAsia="he-IL"/>
        </w:rPr>
        <w:t>כאשר ברצון המשתמש לתעד הערה מאוחרת למפגש. המפגשים שיוצגו במסך אלו מפגשים שנחתמו ע"י המשתמש תחת פרמטר זמן שיוגדל ע"י מנהל המערכת</w:t>
      </w:r>
      <w:r w:rsidR="00FB6DCF">
        <w:rPr>
          <w:rFonts w:cs="David" w:hint="cs"/>
          <w:rtl/>
          <w:lang w:eastAsia="he-IL"/>
        </w:rPr>
        <w:t>.</w:t>
      </w:r>
    </w:p>
    <w:p w14:paraId="0E2E6BD0" w14:textId="0F6763C6" w:rsidR="00DB4D6A" w:rsidRDefault="00DB4D6A" w:rsidP="00117133">
      <w:pPr>
        <w:spacing w:line="360" w:lineRule="auto"/>
        <w:ind w:left="804"/>
        <w:rPr>
          <w:ins w:id="13" w:author="Langer, Hagai" w:date="2015-02-22T14:32:00Z"/>
          <w:rFonts w:cs="David"/>
          <w:rtl/>
          <w:lang w:eastAsia="he-IL"/>
        </w:rPr>
      </w:pPr>
      <w:commentRangeStart w:id="14"/>
      <w:ins w:id="15" w:author="Langer, Hagai" w:date="2015-02-22T14:32:00Z">
        <w:r>
          <w:rPr>
            <w:rFonts w:cs="David" w:hint="cs"/>
            <w:rtl/>
            <w:lang w:eastAsia="he-IL"/>
          </w:rPr>
          <w:t xml:space="preserve">ניתן למיין את המפגשים באמצעות מקש של לחצן ימני על העמודה ומיון </w:t>
        </w:r>
      </w:ins>
      <w:ins w:id="16" w:author="Langer, Hagai" w:date="2015-02-22T14:33:00Z">
        <w:r w:rsidR="00117133">
          <w:rPr>
            <w:rFonts w:cs="David" w:hint="cs"/>
            <w:rtl/>
            <w:lang w:eastAsia="he-IL"/>
          </w:rPr>
          <w:t>וכן לבצע חיפוש.</w:t>
        </w:r>
        <w:commentRangeEnd w:id="14"/>
        <w:r w:rsidR="00590074">
          <w:rPr>
            <w:rStyle w:val="CommentReference"/>
            <w:rtl/>
          </w:rPr>
          <w:commentReference w:id="14"/>
        </w:r>
      </w:ins>
    </w:p>
    <w:p w14:paraId="60AFE6E9" w14:textId="77777777" w:rsidR="00782DD0" w:rsidRDefault="00782DD0" w:rsidP="00E43383">
      <w:pPr>
        <w:spacing w:line="360" w:lineRule="auto"/>
        <w:ind w:left="804"/>
        <w:rPr>
          <w:rFonts w:cs="David"/>
          <w:rtl/>
          <w:lang w:eastAsia="he-IL"/>
        </w:rPr>
      </w:pPr>
    </w:p>
    <w:p w14:paraId="573A5D1F" w14:textId="77777777" w:rsidR="00782DD0" w:rsidRPr="00E43383" w:rsidRDefault="00782DD0" w:rsidP="00782DD0">
      <w:pPr>
        <w:spacing w:line="360" w:lineRule="auto"/>
        <w:rPr>
          <w:rFonts w:cs="David"/>
          <w:rtl/>
          <w:lang w:eastAsia="he-IL"/>
        </w:rPr>
      </w:pPr>
    </w:p>
    <w:p w14:paraId="07267DD3" w14:textId="77777777" w:rsidR="00150585" w:rsidRDefault="00A42827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42827" w:rsidRPr="004F5A9F" w14:paraId="4BCD7D12" w14:textId="77777777" w:rsidTr="008A4217">
        <w:tc>
          <w:tcPr>
            <w:tcW w:w="1107" w:type="dxa"/>
            <w:shd w:val="clear" w:color="auto" w:fill="F2F2F2" w:themeFill="background1" w:themeFillShade="F2"/>
          </w:tcPr>
          <w:p w14:paraId="6AB5BBCD" w14:textId="77777777" w:rsidR="00A42827" w:rsidRPr="00E76DCE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8F2917F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6CC48FCC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42827" w14:paraId="2FF11AA0" w14:textId="77777777" w:rsidTr="008A4217">
        <w:tc>
          <w:tcPr>
            <w:tcW w:w="1107" w:type="dxa"/>
          </w:tcPr>
          <w:p w14:paraId="2543EE09" w14:textId="0C65241B" w:rsidR="00A42827" w:rsidRDefault="00E43383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3A0FA896" w14:textId="0333A7C3" w:rsidR="00A42827" w:rsidRDefault="00E43383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05C349C1" w14:textId="5D6C389E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EFDD61C" w14:textId="77777777" w:rsidR="00150585" w:rsidRPr="00150585" w:rsidRDefault="00150585" w:rsidP="00150585">
      <w:pPr>
        <w:rPr>
          <w:lang w:eastAsia="he-IL"/>
        </w:rPr>
      </w:pPr>
    </w:p>
    <w:p w14:paraId="1B0BE05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E43383" w:rsidRPr="004F5A9F" w14:paraId="6C200BAC" w14:textId="77777777" w:rsidTr="0019004A">
        <w:tc>
          <w:tcPr>
            <w:tcW w:w="1107" w:type="dxa"/>
            <w:shd w:val="clear" w:color="auto" w:fill="F2F2F2" w:themeFill="background1" w:themeFillShade="F2"/>
          </w:tcPr>
          <w:p w14:paraId="21D45545" w14:textId="77777777" w:rsidR="00E43383" w:rsidRPr="00E76DCE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9D7F97A" w14:textId="77777777" w:rsidR="00E43383" w:rsidRPr="004F5A9F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1D8AAD1E" w14:textId="77777777" w:rsidR="00E43383" w:rsidRPr="004F5A9F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E43383" w14:paraId="5E21697A" w14:textId="77777777" w:rsidTr="0019004A">
        <w:tc>
          <w:tcPr>
            <w:tcW w:w="1107" w:type="dxa"/>
          </w:tcPr>
          <w:p w14:paraId="246CB308" w14:textId="4C78E2E1" w:rsidR="00E43383" w:rsidRDefault="000A3AE0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94</w:t>
            </w:r>
          </w:p>
        </w:tc>
        <w:tc>
          <w:tcPr>
            <w:tcW w:w="2871" w:type="dxa"/>
          </w:tcPr>
          <w:p w14:paraId="791D02F5" w14:textId="6AF1561D" w:rsidR="00E43383" w:rsidRDefault="00E43383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 מאוחרת למפגש</w:t>
            </w:r>
          </w:p>
        </w:tc>
        <w:tc>
          <w:tcPr>
            <w:tcW w:w="2901" w:type="dxa"/>
          </w:tcPr>
          <w:p w14:paraId="69077506" w14:textId="77777777" w:rsidR="00E43383" w:rsidRDefault="00E43383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B718384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CCF4BF8" w14:textId="77777777" w:rsidR="00B5736E" w:rsidRDefault="0001204D" w:rsidP="00B86D97">
      <w:pPr>
        <w:ind w:left="720" w:firstLine="84"/>
        <w:rPr>
          <w:rtl/>
          <w:lang w:eastAsia="he-IL"/>
        </w:rPr>
      </w:pPr>
      <w:r>
        <w:rPr>
          <w:rFonts w:hint="cs"/>
          <w:lang w:eastAsia="he-IL"/>
        </w:rPr>
        <w:t>POPUP</w:t>
      </w:r>
      <w:r w:rsidR="00A42827">
        <w:rPr>
          <w:rFonts w:hint="cs"/>
          <w:rtl/>
          <w:lang w:eastAsia="he-IL"/>
        </w:rPr>
        <w:t>.</w:t>
      </w:r>
    </w:p>
    <w:p w14:paraId="37A2746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E57C737" w14:textId="226983BE" w:rsidR="00150585" w:rsidRPr="00150585" w:rsidRDefault="005118E4" w:rsidP="00150585">
      <w:pPr>
        <w:rPr>
          <w:lang w:eastAsia="he-IL"/>
        </w:rPr>
      </w:pPr>
      <w:ins w:id="17" w:author="Langer, Hagai" w:date="2015-03-23T16:20:00Z">
        <w:r>
          <w:rPr>
            <w:noProof/>
          </w:rPr>
          <w:drawing>
            <wp:inline distT="0" distB="0" distL="0" distR="0" wp14:anchorId="44EFD329" wp14:editId="3F849C25">
              <wp:extent cx="5619750" cy="4943475"/>
              <wp:effectExtent l="0" t="0" r="0" b="9525"/>
              <wp:docPr id="6" name="Pictur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9750" cy="4943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826D3C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7EA57222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C186C4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090F29FF" w14:textId="77777777" w:rsidTr="002B4020">
        <w:tc>
          <w:tcPr>
            <w:tcW w:w="0" w:type="auto"/>
          </w:tcPr>
          <w:p w14:paraId="3FFF99D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4BBCCA94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4B47FE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B9CCA7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0C486E" w14:paraId="0A12F736" w14:textId="77777777" w:rsidTr="002B4020">
        <w:tc>
          <w:tcPr>
            <w:tcW w:w="0" w:type="auto"/>
          </w:tcPr>
          <w:p w14:paraId="25CAC00E" w14:textId="77777777" w:rsidR="00B054CA" w:rsidRPr="000C48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6E369733" w14:textId="77777777" w:rsidR="00B054CA" w:rsidRPr="000C48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2ECF1027" wp14:editId="58AB76D7">
                  <wp:extent cx="257175" cy="180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1F8D748" w14:textId="77777777" w:rsidR="000C486E" w:rsidRPr="000C486E" w:rsidRDefault="00A40148" w:rsidP="000C486E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בחירת מפגש ואישור, כעת פרטי המפגש הרלוונטיי</w:t>
            </w:r>
            <w:r w:rsidRPr="000C486E">
              <w:rPr>
                <w:rFonts w:cs="David" w:hint="eastAsia"/>
                <w:rtl/>
                <w:lang w:eastAsia="he-IL"/>
              </w:rPr>
              <w:t>ם</w:t>
            </w:r>
            <w:r w:rsidRPr="000C486E">
              <w:rPr>
                <w:rFonts w:cs="David" w:hint="cs"/>
                <w:rtl/>
                <w:lang w:eastAsia="he-IL"/>
              </w:rPr>
              <w:t xml:space="preserve"> יוצגו במסך שממנו הגיע המשתמש.</w:t>
            </w:r>
          </w:p>
          <w:p w14:paraId="3F536F9F" w14:textId="590C3AC7" w:rsidR="000C486E" w:rsidRPr="000C486E" w:rsidRDefault="000C486E" w:rsidP="000C486E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לחצן זה צריך להיות פעיל גם בעת לחיצה על </w:t>
            </w:r>
            <w:r w:rsidRPr="000C486E">
              <w:rPr>
                <w:rFonts w:cs="David" w:hint="cs"/>
                <w:lang w:eastAsia="he-IL"/>
              </w:rPr>
              <w:t>ENTER</w:t>
            </w:r>
          </w:p>
        </w:tc>
        <w:tc>
          <w:tcPr>
            <w:tcW w:w="2552" w:type="dxa"/>
          </w:tcPr>
          <w:p w14:paraId="7EEDF668" w14:textId="77777777" w:rsidR="00B054CA" w:rsidRPr="000C486E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אישור</w:t>
            </w:r>
          </w:p>
        </w:tc>
      </w:tr>
      <w:tr w:rsidR="00B054CA" w:rsidRPr="000C486E" w14:paraId="23CBD105" w14:textId="77777777" w:rsidTr="002B4020">
        <w:tc>
          <w:tcPr>
            <w:tcW w:w="0" w:type="auto"/>
          </w:tcPr>
          <w:p w14:paraId="14A276CF" w14:textId="0FA839F0" w:rsidR="00B054CA" w:rsidRPr="000C48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37B4B2C6" w14:textId="77777777" w:rsidR="00B054CA" w:rsidRPr="000C48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44FB0BAB" wp14:editId="6DFB78BC">
                  <wp:extent cx="228600" cy="200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A3B2C06" w14:textId="77777777" w:rsidR="00B054CA" w:rsidRPr="000C486E" w:rsidRDefault="00A40148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חזרה למסך ממנו הגיע המשתמש.</w:t>
            </w:r>
          </w:p>
        </w:tc>
        <w:tc>
          <w:tcPr>
            <w:tcW w:w="2552" w:type="dxa"/>
          </w:tcPr>
          <w:p w14:paraId="3B14B0B5" w14:textId="77777777" w:rsidR="00B054CA" w:rsidRPr="000C486E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ביטול</w:t>
            </w:r>
          </w:p>
        </w:tc>
      </w:tr>
      <w:tr w:rsidR="00F4315C" w:rsidRPr="000C486E" w14:paraId="18F62859" w14:textId="77777777" w:rsidTr="002B4020">
        <w:tc>
          <w:tcPr>
            <w:tcW w:w="0" w:type="auto"/>
          </w:tcPr>
          <w:p w14:paraId="4A8C646D" w14:textId="77777777" w:rsidR="00F4315C" w:rsidRPr="000C486E" w:rsidRDefault="00F4315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06F587B6" w14:textId="6AF78287" w:rsidR="00F4315C" w:rsidRPr="000C486E" w:rsidRDefault="00F4315C" w:rsidP="002B4020">
            <w:pPr>
              <w:rPr>
                <w:rFonts w:cs="David"/>
                <w:noProof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34575853" wp14:editId="15E4358E">
                  <wp:extent cx="219075" cy="2190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6409FE" w14:textId="78762005" w:rsidR="00F4315C" w:rsidRPr="000C486E" w:rsidRDefault="00F4315C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חיפוש רשומה</w:t>
            </w:r>
          </w:p>
        </w:tc>
        <w:tc>
          <w:tcPr>
            <w:tcW w:w="2552" w:type="dxa"/>
          </w:tcPr>
          <w:p w14:paraId="5CE00394" w14:textId="6EE75469" w:rsidR="00F4315C" w:rsidRPr="000C486E" w:rsidRDefault="00F4315C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חיפוש</w:t>
            </w:r>
          </w:p>
        </w:tc>
      </w:tr>
    </w:tbl>
    <w:p w14:paraId="5D1E684F" w14:textId="77777777" w:rsidR="00243249" w:rsidRPr="000C486E" w:rsidRDefault="00243249" w:rsidP="00243249">
      <w:pPr>
        <w:rPr>
          <w:rFonts w:cs="David"/>
          <w:rtl/>
          <w:lang w:eastAsia="he-IL"/>
        </w:rPr>
      </w:pPr>
    </w:p>
    <w:p w14:paraId="72948114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94"/>
        <w:gridCol w:w="882"/>
        <w:gridCol w:w="1213"/>
        <w:gridCol w:w="1307"/>
        <w:gridCol w:w="849"/>
        <w:gridCol w:w="934"/>
        <w:gridCol w:w="1749"/>
        <w:gridCol w:w="842"/>
      </w:tblGrid>
      <w:tr w:rsidR="00EF1657" w:rsidRPr="008E1E9B" w14:paraId="1282CE61" w14:textId="77777777" w:rsidTr="00EF1657">
        <w:tc>
          <w:tcPr>
            <w:tcW w:w="774" w:type="dxa"/>
          </w:tcPr>
          <w:p w14:paraId="4628C910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25B63AC3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5AF91D69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1EA256E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AAB019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5327F54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D4BA7F5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7" w:type="dxa"/>
          </w:tcPr>
          <w:p w14:paraId="3A77582B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04" w:type="dxa"/>
          </w:tcPr>
          <w:p w14:paraId="0F7E2E42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5" w:type="dxa"/>
          </w:tcPr>
          <w:p w14:paraId="76C15C23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2F89376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27" w:type="dxa"/>
          </w:tcPr>
          <w:p w14:paraId="453E13A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7985866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F1657" w:rsidRPr="008E1E9B" w14:paraId="37682491" w14:textId="77777777" w:rsidTr="00EF1657">
        <w:tc>
          <w:tcPr>
            <w:tcW w:w="774" w:type="dxa"/>
          </w:tcPr>
          <w:p w14:paraId="3F341D81" w14:textId="4FFC98D9" w:rsidR="00EF1657" w:rsidRPr="000C486E" w:rsidRDefault="00C6500A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סוג מפגש</w:t>
            </w:r>
          </w:p>
        </w:tc>
        <w:tc>
          <w:tcPr>
            <w:tcW w:w="746" w:type="dxa"/>
          </w:tcPr>
          <w:p w14:paraId="4D5CB587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78ACE9C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C92AE60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הצגת </w:t>
            </w:r>
            <w:r w:rsidR="00C6500A" w:rsidRPr="000C486E">
              <w:rPr>
                <w:rFonts w:cs="David" w:hint="cs"/>
                <w:rtl/>
                <w:lang w:eastAsia="he-IL"/>
              </w:rPr>
              <w:t xml:space="preserve">סוג </w:t>
            </w:r>
            <w:r w:rsidRPr="000C486E">
              <w:rPr>
                <w:rFonts w:cs="David" w:hint="cs"/>
                <w:rtl/>
                <w:lang w:eastAsia="he-IL"/>
              </w:rPr>
              <w:t>מפגש חתום שהמשתמש תיעד העומד בפרק זמן שהוגדר מראש.</w:t>
            </w:r>
          </w:p>
        </w:tc>
        <w:tc>
          <w:tcPr>
            <w:tcW w:w="804" w:type="dxa"/>
          </w:tcPr>
          <w:p w14:paraId="42385C3C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07374EF4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6FDCA25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7E4D7457" w14:textId="34E92454" w:rsidR="00EF1657" w:rsidRPr="000C486E" w:rsidRDefault="000C486E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לאחר בחירת השדה בעת לחיצה על </w:t>
            </w:r>
            <w:r w:rsidRPr="000C486E">
              <w:rPr>
                <w:rFonts w:cs="David"/>
                <w:lang w:eastAsia="he-IL"/>
              </w:rPr>
              <w:t xml:space="preserve">TAB </w:t>
            </w:r>
            <w:r w:rsidRPr="000C486E">
              <w:rPr>
                <w:rFonts w:cs="David" w:hint="cs"/>
                <w:rtl/>
                <w:lang w:eastAsia="he-IL"/>
              </w:rPr>
              <w:t>הסמן יעבור לכפתור אישור.</w:t>
            </w:r>
          </w:p>
        </w:tc>
        <w:tc>
          <w:tcPr>
            <w:tcW w:w="904" w:type="dxa"/>
          </w:tcPr>
          <w:p w14:paraId="7C753466" w14:textId="4537CAB8" w:rsidR="00EF1657" w:rsidRPr="000C486E" w:rsidRDefault="000C486E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EF1657" w:rsidRPr="008E1E9B" w14:paraId="671AF8AB" w14:textId="77777777" w:rsidTr="00EF1657">
        <w:tc>
          <w:tcPr>
            <w:tcW w:w="774" w:type="dxa"/>
          </w:tcPr>
          <w:p w14:paraId="314F9DBA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662B43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58" w:type="dxa"/>
          </w:tcPr>
          <w:p w14:paraId="23A9C043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424188FB" w14:textId="77777777" w:rsidR="00EF1657" w:rsidRPr="000C486E" w:rsidRDefault="00EF1657" w:rsidP="00EF165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הצגת תאריך חתימת המפגש</w:t>
            </w:r>
          </w:p>
        </w:tc>
        <w:tc>
          <w:tcPr>
            <w:tcW w:w="804" w:type="dxa"/>
          </w:tcPr>
          <w:p w14:paraId="6730D953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580E44AE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366DA6E5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27A8774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04F5DC8E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F1657" w:rsidRPr="008E1E9B" w14:paraId="4DA2F4D8" w14:textId="77777777" w:rsidTr="00EF1657">
        <w:tc>
          <w:tcPr>
            <w:tcW w:w="774" w:type="dxa"/>
          </w:tcPr>
          <w:p w14:paraId="10C2A419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746" w:type="dxa"/>
          </w:tcPr>
          <w:p w14:paraId="161DFCB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958" w:type="dxa"/>
          </w:tcPr>
          <w:p w14:paraId="1775DE91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FE8167A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הצגת זמן המפגש</w:t>
            </w:r>
          </w:p>
        </w:tc>
        <w:tc>
          <w:tcPr>
            <w:tcW w:w="804" w:type="dxa"/>
          </w:tcPr>
          <w:p w14:paraId="25B309D5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608CFD1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1BD6CEA6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1AC287F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33E75B36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118E4" w:rsidRPr="008E1E9B" w14:paraId="20096168" w14:textId="77777777" w:rsidTr="00EF1657">
        <w:trPr>
          <w:ins w:id="18" w:author="Langer, Hagai" w:date="2015-03-23T16:22:00Z"/>
        </w:trPr>
        <w:tc>
          <w:tcPr>
            <w:tcW w:w="774" w:type="dxa"/>
          </w:tcPr>
          <w:p w14:paraId="6757845E" w14:textId="7BB680ED" w:rsidR="005118E4" w:rsidRPr="000C486E" w:rsidRDefault="005118E4" w:rsidP="008A4217">
            <w:pPr>
              <w:spacing w:line="360" w:lineRule="auto"/>
              <w:rPr>
                <w:ins w:id="19" w:author="Langer, Hagai" w:date="2015-03-23T16:22:00Z"/>
                <w:rFonts w:cs="David" w:hint="cs"/>
                <w:rtl/>
                <w:lang w:eastAsia="he-IL"/>
              </w:rPr>
            </w:pPr>
            <w:commentRangeStart w:id="20"/>
            <w:ins w:id="21" w:author="Langer, Hagai" w:date="2015-03-23T16:22:00Z">
              <w:r>
                <w:rPr>
                  <w:rFonts w:cs="David" w:hint="cs"/>
                  <w:rtl/>
                  <w:lang w:eastAsia="he-IL"/>
                </w:rPr>
                <w:t>מבנה</w:t>
              </w:r>
            </w:ins>
          </w:p>
        </w:tc>
        <w:tc>
          <w:tcPr>
            <w:tcW w:w="746" w:type="dxa"/>
          </w:tcPr>
          <w:p w14:paraId="237E03AF" w14:textId="237CFED5" w:rsidR="005118E4" w:rsidRPr="000C486E" w:rsidRDefault="005118E4" w:rsidP="008A4217">
            <w:pPr>
              <w:spacing w:line="360" w:lineRule="auto"/>
              <w:rPr>
                <w:ins w:id="22" w:author="Langer, Hagai" w:date="2015-03-23T16:22:00Z"/>
                <w:rFonts w:cs="David" w:hint="cs"/>
                <w:rtl/>
                <w:lang w:eastAsia="he-IL"/>
              </w:rPr>
            </w:pPr>
            <w:ins w:id="23" w:author="Langer, Hagai" w:date="2015-03-23T16:2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58" w:type="dxa"/>
          </w:tcPr>
          <w:p w14:paraId="34601BE1" w14:textId="0D48F93D" w:rsidR="005118E4" w:rsidRPr="000C486E" w:rsidRDefault="005118E4" w:rsidP="008A4217">
            <w:pPr>
              <w:spacing w:line="360" w:lineRule="auto"/>
              <w:rPr>
                <w:ins w:id="24" w:author="Langer, Hagai" w:date="2015-03-23T16:22:00Z"/>
                <w:rFonts w:cs="David" w:hint="cs"/>
                <w:rtl/>
                <w:lang w:eastAsia="he-IL"/>
              </w:rPr>
            </w:pPr>
            <w:ins w:id="25" w:author="Langer, Hagai" w:date="2015-03-23T16:2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17" w:type="dxa"/>
          </w:tcPr>
          <w:p w14:paraId="661A4F44" w14:textId="4669BE61" w:rsidR="005118E4" w:rsidRPr="000C486E" w:rsidRDefault="005118E4" w:rsidP="008A4217">
            <w:pPr>
              <w:spacing w:line="360" w:lineRule="auto"/>
              <w:rPr>
                <w:ins w:id="26" w:author="Langer, Hagai" w:date="2015-03-23T16:22:00Z"/>
                <w:rFonts w:cs="David" w:hint="cs"/>
                <w:rtl/>
                <w:lang w:eastAsia="he-IL"/>
              </w:rPr>
            </w:pPr>
            <w:ins w:id="27" w:author="Langer, Hagai" w:date="2015-03-23T16:22:00Z">
              <w:r>
                <w:rPr>
                  <w:rFonts w:cs="David" w:hint="cs"/>
                  <w:rtl/>
                  <w:lang w:eastAsia="he-IL"/>
                </w:rPr>
                <w:t>הצגת המבנה שבו המפגש נחתם</w:t>
              </w:r>
            </w:ins>
          </w:p>
        </w:tc>
        <w:tc>
          <w:tcPr>
            <w:tcW w:w="804" w:type="dxa"/>
          </w:tcPr>
          <w:p w14:paraId="1A5FDD50" w14:textId="1EF8AD59" w:rsidR="005118E4" w:rsidRPr="000C486E" w:rsidRDefault="005118E4" w:rsidP="008A4217">
            <w:pPr>
              <w:spacing w:line="360" w:lineRule="auto"/>
              <w:rPr>
                <w:ins w:id="28" w:author="Langer, Hagai" w:date="2015-03-23T16:22:00Z"/>
                <w:rFonts w:cs="David" w:hint="cs"/>
                <w:rtl/>
                <w:lang w:eastAsia="he-IL"/>
              </w:rPr>
            </w:pPr>
            <w:ins w:id="29" w:author="Langer, Hagai" w:date="2015-03-23T16:22:00Z">
              <w:r>
                <w:rPr>
                  <w:rFonts w:cs="David" w:hint="cs"/>
                  <w:rtl/>
                  <w:lang w:eastAsia="he-IL"/>
                </w:rPr>
                <w:t>טבלת מפגשים</w:t>
              </w:r>
              <w:commentRangeEnd w:id="20"/>
              <w:r>
                <w:rPr>
                  <w:rStyle w:val="CommentReference"/>
                  <w:rtl/>
                </w:rPr>
                <w:commentReference w:id="20"/>
              </w:r>
            </w:ins>
          </w:p>
        </w:tc>
        <w:tc>
          <w:tcPr>
            <w:tcW w:w="885" w:type="dxa"/>
          </w:tcPr>
          <w:p w14:paraId="6ABA1855" w14:textId="77777777" w:rsidR="005118E4" w:rsidRPr="000C486E" w:rsidRDefault="005118E4" w:rsidP="008A4217">
            <w:pPr>
              <w:spacing w:line="360" w:lineRule="auto"/>
              <w:rPr>
                <w:ins w:id="30" w:author="Langer, Hagai" w:date="2015-03-23T16:22:00Z"/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00445FA8" w14:textId="77777777" w:rsidR="005118E4" w:rsidRPr="000C486E" w:rsidRDefault="005118E4" w:rsidP="008A4217">
            <w:pPr>
              <w:spacing w:line="360" w:lineRule="auto"/>
              <w:rPr>
                <w:ins w:id="31" w:author="Langer, Hagai" w:date="2015-03-23T16:22:00Z"/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5A165D49" w14:textId="77777777" w:rsidR="005118E4" w:rsidRPr="000C486E" w:rsidRDefault="005118E4" w:rsidP="008A4217">
            <w:pPr>
              <w:spacing w:line="360" w:lineRule="auto"/>
              <w:rPr>
                <w:ins w:id="32" w:author="Langer, Hagai" w:date="2015-03-23T16:22:00Z"/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2705AEA3" w14:textId="77777777" w:rsidR="005118E4" w:rsidRPr="000C486E" w:rsidRDefault="005118E4" w:rsidP="008A4217">
            <w:pPr>
              <w:spacing w:line="360" w:lineRule="auto"/>
              <w:rPr>
                <w:ins w:id="33" w:author="Langer, Hagai" w:date="2015-03-23T16:22:00Z"/>
                <w:rFonts w:cs="David"/>
                <w:rtl/>
                <w:lang w:eastAsia="he-IL"/>
              </w:rPr>
            </w:pPr>
          </w:p>
        </w:tc>
      </w:tr>
    </w:tbl>
    <w:p w14:paraId="7F97CE38" w14:textId="77777777" w:rsidR="00243249" w:rsidRDefault="00243249" w:rsidP="00243249">
      <w:pPr>
        <w:rPr>
          <w:rtl/>
          <w:lang w:eastAsia="he-IL"/>
        </w:rPr>
      </w:pPr>
    </w:p>
    <w:p w14:paraId="7DCF2CAE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0FF2169C" w14:textId="77777777" w:rsidR="00243249" w:rsidRPr="00D92C0B" w:rsidRDefault="00C36C8D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</w:t>
      </w:r>
      <w:r w:rsidR="00D92C0B">
        <w:rPr>
          <w:rFonts w:cs="David" w:hint="cs"/>
          <w:rtl/>
          <w:lang w:eastAsia="he-IL"/>
        </w:rPr>
        <w:t>.</w:t>
      </w:r>
    </w:p>
    <w:p w14:paraId="555A1AD7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C47E79" w14:textId="622C2D44" w:rsidR="00243249" w:rsidRPr="00915B20" w:rsidRDefault="006A01AC" w:rsidP="00915B20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גישה למסך בהתאם לפרופיל המשתמש.</w:t>
      </w:r>
    </w:p>
    <w:p w14:paraId="1934D608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1B039DF1" w14:textId="77777777" w:rsidR="00711F72" w:rsidRPr="00D92C0B" w:rsidRDefault="00D92C0B" w:rsidP="006E4D51">
      <w:pPr>
        <w:spacing w:line="360" w:lineRule="auto"/>
        <w:ind w:left="152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אין.</w:t>
      </w:r>
    </w:p>
    <w:sectPr w:rsidR="00711F72" w:rsidRPr="00D92C0B" w:rsidSect="00634FF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Langer, Hagai" w:date="2015-02-22T14:33:00Z" w:initials="LH">
    <w:p w14:paraId="0E4F1967" w14:textId="382632F4" w:rsidR="00590074" w:rsidRDefault="0059007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2063</w:t>
      </w:r>
    </w:p>
  </w:comment>
  <w:comment w:id="20" w:author="Langer, Hagai" w:date="2015-03-23T16:22:00Z" w:initials="LH">
    <w:p w14:paraId="4E779E74" w14:textId="687EF164" w:rsidR="005118E4" w:rsidRDefault="005118E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2062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4F1967" w15:done="0"/>
  <w15:commentEx w15:paraId="4E779E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F1533" w14:textId="77777777" w:rsidR="007A0DD8" w:rsidRDefault="007A0DD8" w:rsidP="000275D4">
      <w:r>
        <w:separator/>
      </w:r>
    </w:p>
  </w:endnote>
  <w:endnote w:type="continuationSeparator" w:id="0">
    <w:p w14:paraId="5DC91E97" w14:textId="77777777" w:rsidR="007A0DD8" w:rsidRDefault="007A0DD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9E5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1BCF822" wp14:editId="29882CC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2BCFB9" wp14:editId="73CCD3D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03E6" w14:textId="77777777" w:rsidR="007A0DD8" w:rsidRDefault="007A0DD8" w:rsidP="000275D4">
      <w:r>
        <w:separator/>
      </w:r>
    </w:p>
  </w:footnote>
  <w:footnote w:type="continuationSeparator" w:id="0">
    <w:p w14:paraId="1F0BA051" w14:textId="77777777" w:rsidR="007A0DD8" w:rsidRDefault="007A0DD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63B" w14:textId="20796FF4" w:rsidR="000275D4" w:rsidRPr="00262713" w:rsidRDefault="000275D4" w:rsidP="00A428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E5F7C29" wp14:editId="102B21D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42827">
      <w:rPr>
        <w:rFonts w:cs="David" w:hint="cs"/>
        <w:sz w:val="18"/>
        <w:szCs w:val="20"/>
        <w:rtl/>
        <w:lang w:eastAsia="he-IL"/>
      </w:rPr>
      <w:t>בחירת מפגש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E43383">
      <w:rPr>
        <w:rFonts w:cs="David" w:hint="cs"/>
        <w:sz w:val="18"/>
        <w:szCs w:val="20"/>
        <w:rtl/>
        <w:lang w:eastAsia="he-IL"/>
      </w:rPr>
      <w:t xml:space="preserve">להערה מאוחרת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BEF6E27" w14:textId="6BC0274C" w:rsidR="000275D4" w:rsidRPr="000275D4" w:rsidRDefault="009B449C" w:rsidP="00897117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4" w:author="Langer, Hagai" w:date="2015-02-22T14:27:00Z">
      <w:r w:rsidR="00E43383" w:rsidDel="00782DD0">
        <w:rPr>
          <w:rFonts w:cs="David" w:hint="cs"/>
          <w:sz w:val="18"/>
          <w:szCs w:val="20"/>
          <w:rtl/>
          <w:lang w:eastAsia="he-IL"/>
        </w:rPr>
        <w:delText>1.0</w:delText>
      </w:r>
    </w:del>
    <w:ins w:id="35" w:author="Langer, Hagai" w:date="2015-03-23T16:23:00Z">
      <w:r w:rsidR="00897117">
        <w:rPr>
          <w:rFonts w:cs="David" w:hint="cs"/>
          <w:sz w:val="18"/>
          <w:szCs w:val="20"/>
          <w:rtl/>
          <w:lang w:eastAsia="he-IL"/>
        </w:rPr>
        <w:t>3.0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E43383">
      <w:rPr>
        <w:rFonts w:cs="David" w:hint="cs"/>
        <w:sz w:val="18"/>
        <w:szCs w:val="20"/>
        <w:rtl/>
        <w:lang w:eastAsia="he-IL"/>
      </w:rPr>
      <w:t xml:space="preserve"> </w:t>
    </w:r>
    <w:del w:id="36" w:author="Langer, Hagai" w:date="2015-02-22T14:27:00Z">
      <w:r w:rsidR="00E43383" w:rsidDel="00782DD0">
        <w:rPr>
          <w:rFonts w:cs="David" w:hint="cs"/>
          <w:sz w:val="18"/>
          <w:szCs w:val="20"/>
          <w:rtl/>
          <w:lang w:eastAsia="he-IL"/>
        </w:rPr>
        <w:delText>24/11/2014</w:delText>
      </w:r>
    </w:del>
    <w:ins w:id="37" w:author="Langer, Hagai" w:date="2015-03-23T16:23:00Z">
      <w:r w:rsidR="00897117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97117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97117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57A0E"/>
    <w:rsid w:val="00066381"/>
    <w:rsid w:val="00070CFF"/>
    <w:rsid w:val="00092AC9"/>
    <w:rsid w:val="000A3AE0"/>
    <w:rsid w:val="000B1EF0"/>
    <w:rsid w:val="000B68A8"/>
    <w:rsid w:val="000C486E"/>
    <w:rsid w:val="000C7771"/>
    <w:rsid w:val="000D7CEE"/>
    <w:rsid w:val="000F304B"/>
    <w:rsid w:val="000F7EA2"/>
    <w:rsid w:val="00100FDB"/>
    <w:rsid w:val="001060E6"/>
    <w:rsid w:val="00117133"/>
    <w:rsid w:val="00150585"/>
    <w:rsid w:val="001518EC"/>
    <w:rsid w:val="00154548"/>
    <w:rsid w:val="001552C0"/>
    <w:rsid w:val="00172213"/>
    <w:rsid w:val="00186639"/>
    <w:rsid w:val="00196743"/>
    <w:rsid w:val="001A55ED"/>
    <w:rsid w:val="001C3415"/>
    <w:rsid w:val="001D16C5"/>
    <w:rsid w:val="001E05BB"/>
    <w:rsid w:val="00243249"/>
    <w:rsid w:val="00257938"/>
    <w:rsid w:val="00282EB8"/>
    <w:rsid w:val="002B1909"/>
    <w:rsid w:val="002C224F"/>
    <w:rsid w:val="0030345E"/>
    <w:rsid w:val="0030796C"/>
    <w:rsid w:val="0032012A"/>
    <w:rsid w:val="0032454F"/>
    <w:rsid w:val="003375FC"/>
    <w:rsid w:val="00350CBA"/>
    <w:rsid w:val="003821A2"/>
    <w:rsid w:val="003E6CA8"/>
    <w:rsid w:val="004D1C18"/>
    <w:rsid w:val="004E288D"/>
    <w:rsid w:val="004E7CEF"/>
    <w:rsid w:val="005118E4"/>
    <w:rsid w:val="00512096"/>
    <w:rsid w:val="0052134D"/>
    <w:rsid w:val="00534A9D"/>
    <w:rsid w:val="005377B8"/>
    <w:rsid w:val="00575B45"/>
    <w:rsid w:val="005858FB"/>
    <w:rsid w:val="00590074"/>
    <w:rsid w:val="005D031E"/>
    <w:rsid w:val="005E4071"/>
    <w:rsid w:val="00605C8A"/>
    <w:rsid w:val="00634FF2"/>
    <w:rsid w:val="0065250A"/>
    <w:rsid w:val="00652D92"/>
    <w:rsid w:val="0069157B"/>
    <w:rsid w:val="006A01AC"/>
    <w:rsid w:val="006D3E19"/>
    <w:rsid w:val="006E4D51"/>
    <w:rsid w:val="00702939"/>
    <w:rsid w:val="00711F72"/>
    <w:rsid w:val="007204A7"/>
    <w:rsid w:val="00753113"/>
    <w:rsid w:val="007626C8"/>
    <w:rsid w:val="0077688B"/>
    <w:rsid w:val="00777100"/>
    <w:rsid w:val="00782DD0"/>
    <w:rsid w:val="007A0DD8"/>
    <w:rsid w:val="007A1935"/>
    <w:rsid w:val="007A2209"/>
    <w:rsid w:val="007A24D9"/>
    <w:rsid w:val="007A3D4D"/>
    <w:rsid w:val="007B365C"/>
    <w:rsid w:val="007B5543"/>
    <w:rsid w:val="007B6DF5"/>
    <w:rsid w:val="007E61B2"/>
    <w:rsid w:val="007E71C4"/>
    <w:rsid w:val="007E7D98"/>
    <w:rsid w:val="00801FB6"/>
    <w:rsid w:val="00804953"/>
    <w:rsid w:val="008100D1"/>
    <w:rsid w:val="008520AC"/>
    <w:rsid w:val="00861A61"/>
    <w:rsid w:val="00875DC1"/>
    <w:rsid w:val="008960F7"/>
    <w:rsid w:val="00897117"/>
    <w:rsid w:val="008A06B2"/>
    <w:rsid w:val="008B12E7"/>
    <w:rsid w:val="008D510E"/>
    <w:rsid w:val="0090296E"/>
    <w:rsid w:val="00904A56"/>
    <w:rsid w:val="00915B20"/>
    <w:rsid w:val="00933511"/>
    <w:rsid w:val="0094205B"/>
    <w:rsid w:val="00951E92"/>
    <w:rsid w:val="009520C6"/>
    <w:rsid w:val="009B449C"/>
    <w:rsid w:val="009B5C27"/>
    <w:rsid w:val="009B7EA9"/>
    <w:rsid w:val="009C16A9"/>
    <w:rsid w:val="009C5BA8"/>
    <w:rsid w:val="009C7BDC"/>
    <w:rsid w:val="009F0B6E"/>
    <w:rsid w:val="009F30F3"/>
    <w:rsid w:val="00A40148"/>
    <w:rsid w:val="00A41DB2"/>
    <w:rsid w:val="00A42827"/>
    <w:rsid w:val="00A55A4D"/>
    <w:rsid w:val="00A83B06"/>
    <w:rsid w:val="00AC01EB"/>
    <w:rsid w:val="00AC2382"/>
    <w:rsid w:val="00AC3C3D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3D51"/>
    <w:rsid w:val="00B36E80"/>
    <w:rsid w:val="00B53246"/>
    <w:rsid w:val="00B5736E"/>
    <w:rsid w:val="00B6528A"/>
    <w:rsid w:val="00B86D97"/>
    <w:rsid w:val="00C30CBD"/>
    <w:rsid w:val="00C36C8D"/>
    <w:rsid w:val="00C41D51"/>
    <w:rsid w:val="00C6500A"/>
    <w:rsid w:val="00C6782C"/>
    <w:rsid w:val="00C81DBE"/>
    <w:rsid w:val="00CB6B41"/>
    <w:rsid w:val="00CD600C"/>
    <w:rsid w:val="00CD64AA"/>
    <w:rsid w:val="00CF5EBB"/>
    <w:rsid w:val="00D13142"/>
    <w:rsid w:val="00D22708"/>
    <w:rsid w:val="00D53812"/>
    <w:rsid w:val="00D55FC5"/>
    <w:rsid w:val="00D92C0B"/>
    <w:rsid w:val="00D93E3C"/>
    <w:rsid w:val="00DA0AE6"/>
    <w:rsid w:val="00DA3F68"/>
    <w:rsid w:val="00DB4D6A"/>
    <w:rsid w:val="00DD3DB5"/>
    <w:rsid w:val="00DE68B9"/>
    <w:rsid w:val="00DF3A81"/>
    <w:rsid w:val="00E03335"/>
    <w:rsid w:val="00E10507"/>
    <w:rsid w:val="00E2016F"/>
    <w:rsid w:val="00E325FB"/>
    <w:rsid w:val="00E43383"/>
    <w:rsid w:val="00E60220"/>
    <w:rsid w:val="00E80CE2"/>
    <w:rsid w:val="00E937AB"/>
    <w:rsid w:val="00EC2B28"/>
    <w:rsid w:val="00EC4F39"/>
    <w:rsid w:val="00EF1657"/>
    <w:rsid w:val="00EF3C5F"/>
    <w:rsid w:val="00F133AC"/>
    <w:rsid w:val="00F203C8"/>
    <w:rsid w:val="00F4315C"/>
    <w:rsid w:val="00F619DD"/>
    <w:rsid w:val="00F704F5"/>
    <w:rsid w:val="00F756A0"/>
    <w:rsid w:val="00F759FF"/>
    <w:rsid w:val="00F85535"/>
    <w:rsid w:val="00F87787"/>
    <w:rsid w:val="00FA06FB"/>
    <w:rsid w:val="00FB5492"/>
    <w:rsid w:val="00FB6DCF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63045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0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5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0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0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A9B0-86EE-4589-824E-F368035496EC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D475CB-D049-486B-8008-EBEB9571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279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39</cp:revision>
  <dcterms:created xsi:type="dcterms:W3CDTF">2014-10-02T14:49:00Z</dcterms:created>
  <dcterms:modified xsi:type="dcterms:W3CDTF">2015-03-23T14:23:00Z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