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D4" w:rsidRPr="00B60E16" w:rsidRDefault="000275D4" w:rsidP="0001204D">
      <w:pPr>
        <w:pStyle w:val="Heading1"/>
        <w:rPr>
          <w:rtl/>
        </w:rPr>
      </w:pPr>
      <w:bookmarkStart w:id="0" w:name="_Toc390269978"/>
      <w:bookmarkStart w:id="1" w:name="_Toc390615459"/>
      <w:r w:rsidRPr="00B60E16">
        <w:rPr>
          <w:rFonts w:hint="cs"/>
          <w:rtl/>
        </w:rPr>
        <w:t xml:space="preserve">מסמך </w:t>
      </w:r>
      <w:bookmarkEnd w:id="0"/>
      <w:bookmarkEnd w:id="1"/>
      <w:r w:rsidRPr="00B60E16">
        <w:rPr>
          <w:rFonts w:hint="cs"/>
          <w:rtl/>
        </w:rPr>
        <w:t xml:space="preserve">אפיון </w:t>
      </w:r>
      <w:r w:rsidR="0001204D" w:rsidRPr="00B60E16">
        <w:rPr>
          <w:rFonts w:hint="cs"/>
          <w:rtl/>
        </w:rPr>
        <w:t>מסך</w:t>
      </w:r>
    </w:p>
    <w:p w:rsidR="000B1EF0" w:rsidRPr="00B60E16" w:rsidRDefault="00FF4FFF" w:rsidP="00C440DD">
      <w:pPr>
        <w:pStyle w:val="SubjectTitle"/>
        <w:rPr>
          <w:sz w:val="42"/>
          <w:szCs w:val="42"/>
        </w:rPr>
      </w:pPr>
      <w:r>
        <w:rPr>
          <w:rFonts w:hint="cs"/>
          <w:sz w:val="42"/>
          <w:szCs w:val="42"/>
          <w:rtl/>
        </w:rPr>
        <w:t xml:space="preserve">דו"ח </w:t>
      </w:r>
      <w:r w:rsidR="002E5B20">
        <w:rPr>
          <w:rFonts w:hint="cs"/>
          <w:sz w:val="42"/>
          <w:szCs w:val="42"/>
          <w:rtl/>
        </w:rPr>
        <w:t>זימונים</w:t>
      </w:r>
      <w:r w:rsidR="005644EC">
        <w:rPr>
          <w:rFonts w:hint="cs"/>
          <w:sz w:val="42"/>
          <w:szCs w:val="42"/>
          <w:rtl/>
        </w:rPr>
        <w:t xml:space="preserve"> </w:t>
      </w:r>
    </w:p>
    <w:p w:rsidR="000275D4" w:rsidRPr="00B60E16" w:rsidRDefault="0001204D" w:rsidP="002E5B20">
      <w:pPr>
        <w:pStyle w:val="SubjectTitle"/>
        <w:rPr>
          <w:rtl/>
        </w:rPr>
      </w:pPr>
      <w:r w:rsidRPr="00B60E16">
        <w:rPr>
          <w:rFonts w:hint="cs"/>
          <w:sz w:val="28"/>
          <w:szCs w:val="28"/>
          <w:rtl/>
        </w:rPr>
        <w:t>קוד מסך</w:t>
      </w:r>
      <w:r w:rsidR="00196743" w:rsidRPr="00B60E16">
        <w:rPr>
          <w:rFonts w:hint="cs"/>
          <w:sz w:val="28"/>
          <w:szCs w:val="28"/>
          <w:rtl/>
        </w:rPr>
        <w:t>:</w:t>
      </w:r>
      <w:r w:rsidR="00B95C48" w:rsidRPr="00B60E16">
        <w:rPr>
          <w:rFonts w:hint="cs"/>
          <w:sz w:val="28"/>
          <w:szCs w:val="28"/>
          <w:rtl/>
        </w:rPr>
        <w:t xml:space="preserve"> </w:t>
      </w:r>
      <w:r w:rsidR="002E5B20">
        <w:rPr>
          <w:rFonts w:hint="cs"/>
          <w:sz w:val="28"/>
          <w:szCs w:val="28"/>
          <w:rtl/>
        </w:rPr>
        <w:t xml:space="preserve"> </w:t>
      </w:r>
      <w:r w:rsidR="00C440DD" w:rsidRPr="00C440DD">
        <w:rPr>
          <w:rFonts w:hint="cs"/>
          <w:sz w:val="28"/>
          <w:szCs w:val="28"/>
          <w:rtl/>
        </w:rPr>
        <w:t>78</w:t>
      </w:r>
      <w:r w:rsidR="007E29B0" w:rsidRPr="00B60E16">
        <w:fldChar w:fldCharType="begin"/>
      </w:r>
      <w:r w:rsidR="000275D4" w:rsidRPr="00B60E16">
        <w:instrText xml:space="preserve"> SUBJECT  \* MERGEFORMAT </w:instrText>
      </w:r>
      <w:r w:rsidR="007E29B0" w:rsidRPr="00B60E16">
        <w:fldChar w:fldCharType="end"/>
      </w:r>
    </w:p>
    <w:p w:rsidR="000275D4" w:rsidRPr="00B60E16" w:rsidRDefault="000275D4" w:rsidP="000275D4">
      <w:pPr>
        <w:pStyle w:val="SubjectTitle"/>
        <w:rPr>
          <w:rtl/>
        </w:rPr>
      </w:pPr>
    </w:p>
    <w:p w:rsidR="007E7D98" w:rsidRPr="00B60E16" w:rsidRDefault="000275D4" w:rsidP="000275D4">
      <w:pPr>
        <w:pStyle w:val="SubjectTitle"/>
      </w:pPr>
      <w:r w:rsidRPr="00B60E16">
        <w:rPr>
          <w:rFonts w:hint="cs"/>
          <w:rtl/>
        </w:rPr>
        <w:t>מערכת לניהול רשומה רפואית</w:t>
      </w:r>
    </w:p>
    <w:p w:rsidR="000275D4" w:rsidRPr="00B60E16" w:rsidRDefault="007E7D98" w:rsidP="000275D4">
      <w:pPr>
        <w:pStyle w:val="SubjectTitle"/>
        <w:rPr>
          <w:sz w:val="24"/>
          <w:rtl/>
        </w:rPr>
      </w:pPr>
      <w:r w:rsidRPr="00B60E16">
        <w:t>CPR NG</w:t>
      </w:r>
      <w:r w:rsidR="007E29B0" w:rsidRPr="00B60E16">
        <w:fldChar w:fldCharType="begin"/>
      </w:r>
      <w:r w:rsidR="000275D4" w:rsidRPr="00B60E16">
        <w:instrText xml:space="preserve"> SUBJECT  \* MERGEFORMAT </w:instrText>
      </w:r>
      <w:r w:rsidR="007E29B0" w:rsidRPr="00B60E16">
        <w:fldChar w:fldCharType="end"/>
      </w:r>
    </w:p>
    <w:p w:rsidR="000275D4" w:rsidRPr="00B60E16" w:rsidRDefault="000275D4" w:rsidP="000275D4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  <w:r w:rsidRPr="00B60E16">
        <w:rPr>
          <w:rFonts w:cs="David"/>
          <w:b/>
          <w:bCs/>
          <w:sz w:val="22"/>
          <w:rtl/>
          <w:lang w:eastAsia="he-IL"/>
        </w:rPr>
        <w:br w:type="page"/>
      </w:r>
    </w:p>
    <w:p w:rsidR="00F759FF" w:rsidRPr="00B60E16" w:rsidRDefault="00F759FF" w:rsidP="00FF7EB0">
      <w:pPr>
        <w:spacing w:after="200" w:line="276" w:lineRule="auto"/>
        <w:contextualSpacing/>
        <w:rPr>
          <w:rFonts w:cs="David"/>
          <w:b/>
          <w:bCs/>
          <w:sz w:val="22"/>
          <w:rtl/>
          <w:lang w:eastAsia="he-IL"/>
        </w:rPr>
      </w:pPr>
    </w:p>
    <w:p w:rsidR="00196743" w:rsidRPr="00B60E16" w:rsidRDefault="00196743" w:rsidP="00196743">
      <w:pPr>
        <w:pStyle w:val="Heading2"/>
        <w:numPr>
          <w:ilvl w:val="0"/>
          <w:numId w:val="2"/>
        </w:numPr>
        <w:spacing w:before="240" w:after="120" w:line="320" w:lineRule="exact"/>
        <w:ind w:left="521" w:hanging="521"/>
        <w:rPr>
          <w:rFonts w:cs="David"/>
          <w:b/>
          <w:bCs/>
          <w:color w:val="auto"/>
          <w:sz w:val="32"/>
          <w:szCs w:val="32"/>
          <w:rtl/>
        </w:rPr>
      </w:pPr>
      <w:bookmarkStart w:id="2" w:name="_Toc390615460"/>
      <w:r w:rsidRPr="00B60E16">
        <w:rPr>
          <w:rFonts w:cs="David" w:hint="cs"/>
          <w:b/>
          <w:bCs/>
          <w:color w:val="auto"/>
          <w:sz w:val="32"/>
          <w:szCs w:val="32"/>
          <w:rtl/>
        </w:rPr>
        <w:t>מנהלה</w:t>
      </w:r>
      <w:bookmarkEnd w:id="2"/>
    </w:p>
    <w:p w:rsidR="00196743" w:rsidRPr="00B60E16" w:rsidRDefault="00196743" w:rsidP="00196743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bookmarkStart w:id="3" w:name="_Toc390615461"/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מעקב שינויים</w:t>
      </w:r>
      <w:bookmarkEnd w:id="3"/>
    </w:p>
    <w:tbl>
      <w:tblPr>
        <w:tblStyle w:val="TableGrid"/>
        <w:bidiVisual/>
        <w:tblW w:w="7428" w:type="dxa"/>
        <w:tblLook w:val="04A0"/>
      </w:tblPr>
      <w:tblGrid>
        <w:gridCol w:w="1142"/>
        <w:gridCol w:w="1114"/>
        <w:gridCol w:w="2342"/>
        <w:gridCol w:w="2830"/>
      </w:tblGrid>
      <w:tr w:rsidR="009C16A9" w:rsidRPr="00B60E16" w:rsidTr="00D02231">
        <w:trPr>
          <w:trHeight w:val="377"/>
        </w:trPr>
        <w:tc>
          <w:tcPr>
            <w:tcW w:w="102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תאריך השינוי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מהדורה</w:t>
            </w:r>
          </w:p>
        </w:tc>
        <w:tc>
          <w:tcPr>
            <w:tcW w:w="2342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אחראי</w:t>
            </w:r>
          </w:p>
        </w:tc>
        <w:tc>
          <w:tcPr>
            <w:tcW w:w="2830" w:type="dxa"/>
            <w:shd w:val="clear" w:color="auto" w:fill="F2F2F2" w:themeFill="background1" w:themeFillShade="F2"/>
          </w:tcPr>
          <w:p w:rsidR="009C16A9" w:rsidRPr="00B60E16" w:rsidRDefault="009C16A9" w:rsidP="00491E2F">
            <w:pPr>
              <w:spacing w:before="100" w:after="40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תקציר השינוי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2E5B2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20</w:t>
            </w:r>
            <w:r w:rsidR="00936F84">
              <w:rPr>
                <w:rFonts w:cs="David" w:hint="cs"/>
                <w:rtl/>
                <w:lang w:eastAsia="he-IL"/>
              </w:rPr>
              <w:t>/09</w:t>
            </w:r>
            <w:r w:rsidR="008D087F">
              <w:rPr>
                <w:rFonts w:cs="David" w:hint="cs"/>
                <w:rtl/>
                <w:lang w:eastAsia="he-IL"/>
              </w:rPr>
              <w:t>/2014</w:t>
            </w:r>
          </w:p>
        </w:tc>
        <w:tc>
          <w:tcPr>
            <w:tcW w:w="0" w:type="auto"/>
          </w:tcPr>
          <w:p w:rsidR="009C16A9" w:rsidRPr="00B60E16" w:rsidRDefault="005D2B4F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1.0</w:t>
            </w:r>
          </w:p>
        </w:tc>
        <w:tc>
          <w:tcPr>
            <w:tcW w:w="2342" w:type="dxa"/>
          </w:tcPr>
          <w:p w:rsidR="009C16A9" w:rsidRPr="00B60E16" w:rsidRDefault="00D02231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מיכל מורנו</w:t>
            </w:r>
          </w:p>
        </w:tc>
        <w:tc>
          <w:tcPr>
            <w:tcW w:w="2830" w:type="dxa"/>
          </w:tcPr>
          <w:p w:rsidR="009C16A9" w:rsidRPr="00B60E16" w:rsidRDefault="006C6359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מהדורה ראשונה</w:t>
            </w:r>
          </w:p>
        </w:tc>
      </w:tr>
      <w:tr w:rsidR="009C16A9" w:rsidRPr="00B60E16" w:rsidTr="00D02231">
        <w:trPr>
          <w:trHeight w:val="407"/>
        </w:trPr>
        <w:tc>
          <w:tcPr>
            <w:tcW w:w="1022" w:type="dxa"/>
          </w:tcPr>
          <w:p w:rsidR="009C16A9" w:rsidRPr="00B60E16" w:rsidRDefault="00FE013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4" w:author="Michal Moreno" w:date="2014-10-28T19:21:00Z">
              <w:r>
                <w:rPr>
                  <w:rFonts w:cs="David" w:hint="cs"/>
                  <w:rtl/>
                  <w:lang w:eastAsia="he-IL"/>
                </w:rPr>
                <w:t>28/10/2014</w:t>
              </w:r>
            </w:ins>
          </w:p>
        </w:tc>
        <w:tc>
          <w:tcPr>
            <w:tcW w:w="0" w:type="auto"/>
          </w:tcPr>
          <w:p w:rsidR="009C16A9" w:rsidRPr="00B60E16" w:rsidRDefault="00FE013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5" w:author="Michal Moreno" w:date="2014-10-28T19:21:00Z">
              <w:r>
                <w:rPr>
                  <w:rFonts w:cs="David" w:hint="cs"/>
                  <w:rtl/>
                  <w:lang w:eastAsia="he-IL"/>
                </w:rPr>
                <w:t>2.0</w:t>
              </w:r>
            </w:ins>
          </w:p>
        </w:tc>
        <w:tc>
          <w:tcPr>
            <w:tcW w:w="2342" w:type="dxa"/>
          </w:tcPr>
          <w:p w:rsidR="009C16A9" w:rsidRPr="00B60E16" w:rsidRDefault="00FE013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6" w:author="Michal Moreno" w:date="2014-10-28T19:2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FE0136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7" w:author="Michal Moreno" w:date="2014-10-28T19:21:00Z">
              <w:r>
                <w:rPr>
                  <w:rFonts w:cs="David" w:hint="cs"/>
                  <w:rtl/>
                  <w:lang w:eastAsia="he-IL"/>
                </w:rPr>
                <w:t>הבהרות והסרת שדה מספר אישי</w:t>
              </w:r>
            </w:ins>
            <w:ins w:id="8" w:author="Michal Moreno" w:date="2014-10-28T19:33:00Z">
              <w:r w:rsidR="00D669B8">
                <w:rPr>
                  <w:rFonts w:cs="David" w:hint="cs"/>
                  <w:rtl/>
                  <w:lang w:eastAsia="he-IL"/>
                </w:rPr>
                <w:t xml:space="preserve"> ותאריך תור, הוספת שדה מרפאת אם וסוג שירות</w:t>
              </w:r>
            </w:ins>
          </w:p>
        </w:tc>
      </w:tr>
      <w:tr w:rsidR="009C16A9" w:rsidRPr="00B60E16" w:rsidTr="00D02231">
        <w:trPr>
          <w:trHeight w:val="422"/>
        </w:trPr>
        <w:tc>
          <w:tcPr>
            <w:tcW w:w="1022" w:type="dxa"/>
          </w:tcPr>
          <w:p w:rsidR="009C16A9" w:rsidRPr="00B60E16" w:rsidRDefault="004532E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9" w:author="Michal Moreno" w:date="2014-11-24T18:00:00Z">
              <w:r>
                <w:rPr>
                  <w:rFonts w:cs="David" w:hint="cs"/>
                  <w:rtl/>
                  <w:lang w:eastAsia="he-IL"/>
                </w:rPr>
                <w:t>24/11/2014</w:t>
              </w:r>
            </w:ins>
          </w:p>
        </w:tc>
        <w:tc>
          <w:tcPr>
            <w:tcW w:w="0" w:type="auto"/>
          </w:tcPr>
          <w:p w:rsidR="009C16A9" w:rsidRPr="00B60E16" w:rsidRDefault="004532E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0" w:author="Michal Moreno" w:date="2014-11-24T18:00:00Z">
              <w:r>
                <w:rPr>
                  <w:rFonts w:cs="David" w:hint="cs"/>
                  <w:rtl/>
                  <w:lang w:eastAsia="he-IL"/>
                </w:rPr>
                <w:t>3.0</w:t>
              </w:r>
            </w:ins>
          </w:p>
        </w:tc>
        <w:tc>
          <w:tcPr>
            <w:tcW w:w="2342" w:type="dxa"/>
          </w:tcPr>
          <w:p w:rsidR="009C16A9" w:rsidRPr="00B60E16" w:rsidRDefault="004532E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1" w:author="Michal Moreno" w:date="2014-11-24T18:00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9C16A9" w:rsidRPr="00B60E16" w:rsidRDefault="004532E0" w:rsidP="00491E2F">
            <w:pPr>
              <w:spacing w:before="100" w:after="40"/>
              <w:rPr>
                <w:rFonts w:cs="David"/>
                <w:rtl/>
                <w:lang w:eastAsia="he-IL"/>
              </w:rPr>
            </w:pPr>
            <w:ins w:id="12" w:author="Michal Moreno" w:date="2014-11-24T18:00:00Z">
              <w:r>
                <w:rPr>
                  <w:rFonts w:cs="David" w:hint="cs"/>
                  <w:rtl/>
                  <w:lang w:eastAsia="he-IL"/>
                </w:rPr>
                <w:t>הסרת מספר אישי מהמסך</w:t>
              </w:r>
            </w:ins>
          </w:p>
        </w:tc>
      </w:tr>
      <w:tr w:rsidR="00B54615" w:rsidRPr="00B60E16" w:rsidTr="00D02231">
        <w:trPr>
          <w:trHeight w:val="422"/>
          <w:ins w:id="13" w:author="Michal Moreno" w:date="2015-03-23T11:21:00Z"/>
        </w:trPr>
        <w:tc>
          <w:tcPr>
            <w:tcW w:w="1022" w:type="dxa"/>
          </w:tcPr>
          <w:p w:rsidR="00B54615" w:rsidRDefault="00B54615" w:rsidP="00491E2F">
            <w:pPr>
              <w:spacing w:before="100" w:after="40"/>
              <w:rPr>
                <w:ins w:id="14" w:author="Michal Moreno" w:date="2015-03-23T11:21:00Z"/>
                <w:rFonts w:cs="David"/>
                <w:rtl/>
                <w:lang w:eastAsia="he-IL"/>
              </w:rPr>
            </w:pPr>
            <w:ins w:id="15" w:author="Michal Moreno" w:date="2015-03-23T11:21:00Z">
              <w:r>
                <w:rPr>
                  <w:rFonts w:cs="David" w:hint="cs"/>
                  <w:rtl/>
                  <w:lang w:eastAsia="he-IL"/>
                </w:rPr>
                <w:t>23/03/2015</w:t>
              </w:r>
            </w:ins>
          </w:p>
        </w:tc>
        <w:tc>
          <w:tcPr>
            <w:tcW w:w="0" w:type="auto"/>
          </w:tcPr>
          <w:p w:rsidR="00B54615" w:rsidRDefault="00B54615" w:rsidP="00491E2F">
            <w:pPr>
              <w:spacing w:before="100" w:after="40"/>
              <w:rPr>
                <w:ins w:id="16" w:author="Michal Moreno" w:date="2015-03-23T11:21:00Z"/>
                <w:rFonts w:cs="David"/>
                <w:rtl/>
                <w:lang w:eastAsia="he-IL"/>
              </w:rPr>
            </w:pPr>
            <w:ins w:id="17" w:author="Michal Moreno" w:date="2015-03-23T11:21:00Z">
              <w:r>
                <w:rPr>
                  <w:rFonts w:cs="David" w:hint="cs"/>
                  <w:rtl/>
                  <w:lang w:eastAsia="he-IL"/>
                </w:rPr>
                <w:t>4.0</w:t>
              </w:r>
            </w:ins>
          </w:p>
        </w:tc>
        <w:tc>
          <w:tcPr>
            <w:tcW w:w="2342" w:type="dxa"/>
          </w:tcPr>
          <w:p w:rsidR="00B54615" w:rsidRDefault="00B54615" w:rsidP="00491E2F">
            <w:pPr>
              <w:spacing w:before="100" w:after="40"/>
              <w:rPr>
                <w:ins w:id="18" w:author="Michal Moreno" w:date="2015-03-23T11:21:00Z"/>
                <w:rFonts w:cs="David"/>
                <w:rtl/>
                <w:lang w:eastAsia="he-IL"/>
              </w:rPr>
            </w:pPr>
            <w:ins w:id="19" w:author="Michal Moreno" w:date="2015-03-23T11:21:00Z">
              <w:r>
                <w:rPr>
                  <w:rFonts w:cs="David" w:hint="cs"/>
                  <w:rtl/>
                  <w:lang w:eastAsia="he-IL"/>
                </w:rPr>
                <w:t>מיכל מורנו</w:t>
              </w:r>
            </w:ins>
          </w:p>
        </w:tc>
        <w:tc>
          <w:tcPr>
            <w:tcW w:w="2830" w:type="dxa"/>
          </w:tcPr>
          <w:p w:rsidR="00B54615" w:rsidRDefault="00B54615" w:rsidP="00491E2F">
            <w:pPr>
              <w:spacing w:before="100" w:after="40"/>
              <w:rPr>
                <w:ins w:id="20" w:author="Michal Moreno" w:date="2015-03-23T11:21:00Z"/>
                <w:rFonts w:cs="David"/>
                <w:rtl/>
                <w:lang w:eastAsia="he-IL"/>
              </w:rPr>
            </w:pPr>
            <w:ins w:id="21" w:author="Michal Moreno" w:date="2015-03-23T11:21:00Z">
              <w:r>
                <w:rPr>
                  <w:rFonts w:cs="David" w:hint="cs"/>
                  <w:rtl/>
                  <w:lang w:eastAsia="he-IL"/>
                </w:rPr>
                <w:t>הוספת שדה תאריך יצירת הזימון דרך פריט מעקבים</w:t>
              </w:r>
            </w:ins>
          </w:p>
        </w:tc>
      </w:tr>
    </w:tbl>
    <w:p w:rsidR="005377B8" w:rsidRPr="00B60E16" w:rsidRDefault="005377B8" w:rsidP="00196743">
      <w:pPr>
        <w:spacing w:after="160" w:line="259" w:lineRule="auto"/>
        <w:rPr>
          <w:rFonts w:cs="David"/>
          <w:b/>
          <w:bCs/>
          <w:sz w:val="22"/>
          <w:rtl/>
          <w:lang w:eastAsia="he-IL"/>
        </w:rPr>
      </w:pPr>
    </w:p>
    <w:p w:rsidR="00D63590" w:rsidRPr="00D63590" w:rsidRDefault="00D63590" w:rsidP="00D63590">
      <w:pPr>
        <w:pStyle w:val="Heading3"/>
        <w:numPr>
          <w:ilvl w:val="1"/>
          <w:numId w:val="2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D63590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אישורים</w:t>
      </w:r>
    </w:p>
    <w:tbl>
      <w:tblPr>
        <w:bidiVisual/>
        <w:tblW w:w="7522" w:type="dxa"/>
        <w:tblCellMar>
          <w:left w:w="0" w:type="dxa"/>
          <w:right w:w="0" w:type="dxa"/>
        </w:tblCellMar>
        <w:tblLook w:val="04A0"/>
      </w:tblPr>
      <w:tblGrid>
        <w:gridCol w:w="1256"/>
        <w:gridCol w:w="1777"/>
        <w:gridCol w:w="2310"/>
        <w:gridCol w:w="2179"/>
      </w:tblGrid>
      <w:tr w:rsidR="00D63590" w:rsidRPr="00D63590" w:rsidTr="00CF7802">
        <w:trPr>
          <w:trHeight w:val="362"/>
        </w:trPr>
        <w:tc>
          <w:tcPr>
            <w:tcW w:w="1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תאריך האישור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ascii="Calibri" w:eastAsia="Calibri" w:hAnsi="Calibri" w:cs="Calibri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מהדורה מאושרת</w:t>
            </w:r>
          </w:p>
        </w:tc>
        <w:tc>
          <w:tcPr>
            <w:tcW w:w="2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מאשר</w:t>
            </w:r>
          </w:p>
        </w:tc>
        <w:tc>
          <w:tcPr>
            <w:tcW w:w="2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b/>
                <w:bCs/>
                <w:lang w:eastAsia="he-IL"/>
              </w:rPr>
            </w:pPr>
            <w:r w:rsidRPr="00D63590">
              <w:rPr>
                <w:rFonts w:eastAsia="Calibri" w:cs="David" w:hint="cs"/>
                <w:b/>
                <w:bCs/>
                <w:sz w:val="22"/>
                <w:szCs w:val="22"/>
                <w:rtl/>
                <w:lang w:eastAsia="he-IL"/>
              </w:rPr>
              <w:t>תפקיד</w:t>
            </w:r>
          </w:p>
        </w:tc>
      </w:tr>
      <w:tr w:rsidR="00D63590" w:rsidRPr="00D63590" w:rsidTr="00CF7802">
        <w:trPr>
          <w:trHeight w:val="406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  <w:tr w:rsidR="00D63590" w:rsidRPr="00D63590" w:rsidTr="00CF7802">
        <w:trPr>
          <w:trHeight w:val="421"/>
        </w:trPr>
        <w:tc>
          <w:tcPr>
            <w:tcW w:w="12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63590" w:rsidRPr="00D63590" w:rsidRDefault="00D63590" w:rsidP="00D63590">
            <w:pPr>
              <w:spacing w:before="100" w:after="40"/>
              <w:rPr>
                <w:rFonts w:eastAsia="Calibri" w:cs="David"/>
                <w:lang w:eastAsia="he-IL"/>
              </w:rPr>
            </w:pPr>
          </w:p>
        </w:tc>
      </w:tr>
    </w:tbl>
    <w:p w:rsidR="004E288D" w:rsidRPr="00D63590" w:rsidRDefault="004E288D" w:rsidP="00D63590">
      <w:pPr>
        <w:pStyle w:val="Heading3"/>
        <w:spacing w:before="240" w:after="120" w:line="320" w:lineRule="exact"/>
        <w:rPr>
          <w:rFonts w:eastAsia="Times New Roman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/>
          <w:b/>
          <w:bCs/>
          <w:sz w:val="32"/>
          <w:szCs w:val="32"/>
          <w:rtl/>
        </w:rPr>
        <w:br w:type="page"/>
      </w:r>
    </w:p>
    <w:p w:rsidR="005377B8" w:rsidRPr="00B60E16" w:rsidRDefault="005377B8" w:rsidP="005377B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B60E16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כללי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שם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D02231" w:rsidRPr="008D087F" w:rsidRDefault="00FF4FFF" w:rsidP="002E5B20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דו"</w:t>
      </w:r>
      <w:r w:rsidR="0096411A">
        <w:rPr>
          <w:rFonts w:cs="David" w:hint="cs"/>
          <w:rtl/>
          <w:lang w:eastAsia="he-IL"/>
        </w:rPr>
        <w:t>ח</w:t>
      </w:r>
      <w:r>
        <w:rPr>
          <w:rFonts w:cs="David" w:hint="cs"/>
          <w:rtl/>
          <w:lang w:eastAsia="he-IL"/>
        </w:rPr>
        <w:t xml:space="preserve"> </w:t>
      </w:r>
      <w:r w:rsidR="002E5B20">
        <w:rPr>
          <w:rFonts w:cs="David" w:hint="cs"/>
          <w:rtl/>
          <w:lang w:eastAsia="he-IL"/>
        </w:rPr>
        <w:t>זימונים</w:t>
      </w:r>
    </w:p>
    <w:p w:rsidR="005377B8" w:rsidRDefault="005377B8" w:rsidP="0001204D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מטרת </w:t>
      </w:r>
      <w:r w:rsidR="0001204D"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המסך</w:t>
      </w:r>
    </w:p>
    <w:p w:rsidR="008D087F" w:rsidRPr="008D087F" w:rsidRDefault="002E5B20" w:rsidP="002E5B20">
      <w:pPr>
        <w:spacing w:before="60" w:after="120"/>
        <w:ind w:left="804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הפקת דו"ח זימונים למרפאה</w:t>
      </w:r>
      <w:r w:rsidR="005100B1">
        <w:rPr>
          <w:rFonts w:cs="David" w:hint="cs"/>
          <w:rtl/>
          <w:lang w:eastAsia="he-IL"/>
        </w:rPr>
        <w:t xml:space="preserve"> לפי חיתוכים שונים</w:t>
      </w:r>
      <w:r w:rsidR="00FF4FFF">
        <w:rPr>
          <w:rFonts w:cs="David" w:hint="cs"/>
          <w:rtl/>
          <w:lang w:eastAsia="he-IL"/>
        </w:rPr>
        <w:t>.</w:t>
      </w:r>
    </w:p>
    <w:p w:rsidR="005377B8" w:rsidRPr="00B60E16" w:rsidRDefault="00E937AB" w:rsidP="00E937AB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תיאור כללי</w:t>
      </w:r>
    </w:p>
    <w:p w:rsidR="00F7020A" w:rsidRDefault="00F7020A" w:rsidP="00F7020A">
      <w:pPr>
        <w:spacing w:before="60" w:after="120" w:line="360" w:lineRule="auto"/>
        <w:ind w:left="804"/>
        <w:jc w:val="both"/>
        <w:rPr>
          <w:ins w:id="22" w:author="Michal Moreno" w:date="2015-03-23T11:26:00Z"/>
          <w:rFonts w:cs="David" w:hint="cs"/>
          <w:rtl/>
          <w:lang w:eastAsia="he-IL"/>
        </w:rPr>
      </w:pPr>
      <w:r>
        <w:rPr>
          <w:rFonts w:cs="David" w:hint="cs"/>
          <w:rtl/>
          <w:lang w:eastAsia="he-IL"/>
        </w:rPr>
        <w:t xml:space="preserve">המשתמש יכול לבצע </w:t>
      </w:r>
      <w:r w:rsidRPr="002E5B20">
        <w:rPr>
          <w:rFonts w:cs="David"/>
          <w:rtl/>
          <w:lang w:eastAsia="he-IL"/>
        </w:rPr>
        <w:t>חיתוכים שונים לרבות ע"פ המטפל שביקש לזמן את המטופל</w:t>
      </w:r>
      <w:ins w:id="23" w:author="Michal Moreno" w:date="2015-03-23T11:26:00Z">
        <w:r>
          <w:rPr>
            <w:rFonts w:cs="David" w:hint="cs"/>
            <w:rtl/>
            <w:lang w:eastAsia="he-IL"/>
          </w:rPr>
          <w:t xml:space="preserve"> דרך פריט מעקבים</w:t>
        </w:r>
      </w:ins>
      <w:r>
        <w:rPr>
          <w:rFonts w:cs="David" w:hint="cs"/>
          <w:rtl/>
          <w:lang w:eastAsia="he-IL"/>
        </w:rPr>
        <w:t>,</w:t>
      </w:r>
      <w:r w:rsidRPr="002E5B20">
        <w:rPr>
          <w:rFonts w:cs="David"/>
          <w:rtl/>
          <w:lang w:eastAsia="he-IL"/>
        </w:rPr>
        <w:t xml:space="preserve"> התאריך שהמטפל תיעד את הבקשה לזימון</w:t>
      </w:r>
      <w:ins w:id="24" w:author="Michal Moreno" w:date="2015-03-23T11:26:00Z">
        <w:r>
          <w:rPr>
            <w:rFonts w:cs="David" w:hint="cs"/>
            <w:rtl/>
            <w:lang w:eastAsia="he-IL"/>
          </w:rPr>
          <w:t xml:space="preserve"> </w:t>
        </w:r>
        <w:commentRangeStart w:id="25"/>
        <w:r>
          <w:rPr>
            <w:rFonts w:cs="David" w:hint="cs"/>
            <w:rtl/>
            <w:lang w:eastAsia="he-IL"/>
          </w:rPr>
          <w:t>דרך פריט מעקבים</w:t>
        </w:r>
      </w:ins>
      <w:commentRangeEnd w:id="25"/>
      <w:ins w:id="26" w:author="Michal Moreno" w:date="2015-03-23T11:27:00Z">
        <w:r>
          <w:rPr>
            <w:rStyle w:val="CommentReference"/>
            <w:rtl/>
          </w:rPr>
          <w:commentReference w:id="25"/>
        </w:r>
      </w:ins>
      <w:r>
        <w:rPr>
          <w:rFonts w:cs="David" w:hint="cs"/>
          <w:rtl/>
          <w:lang w:eastAsia="he-IL"/>
        </w:rPr>
        <w:t xml:space="preserve">, </w:t>
      </w:r>
      <w:ins w:id="27" w:author="Michal Moreno" w:date="2015-03-23T11:27:00Z">
        <w:r>
          <w:rPr>
            <w:rFonts w:cs="David" w:hint="cs"/>
            <w:rtl/>
            <w:lang w:eastAsia="he-IL"/>
          </w:rPr>
          <w:t xml:space="preserve">תאריך הזימון שנוצר מהממשק, </w:t>
        </w:r>
      </w:ins>
      <w:r>
        <w:rPr>
          <w:rFonts w:cs="David" w:hint="cs"/>
          <w:rtl/>
          <w:lang w:eastAsia="he-IL"/>
        </w:rPr>
        <w:t>תאריך התור ונתוני המטופל.</w:t>
      </w:r>
    </w:p>
    <w:p w:rsidR="002E5B20" w:rsidRDefault="0011011B" w:rsidP="00F7020A">
      <w:pPr>
        <w:spacing w:before="60" w:after="120" w:line="360" w:lineRule="auto"/>
        <w:ind w:left="804"/>
        <w:jc w:val="both"/>
        <w:rPr>
          <w:ins w:id="28" w:author="Michal Moreno" w:date="2015-03-23T11:25:00Z"/>
          <w:rFonts w:cs="David" w:hint="cs"/>
          <w:rtl/>
          <w:lang w:eastAsia="he-IL"/>
        </w:rPr>
      </w:pPr>
      <w:r>
        <w:rPr>
          <w:rFonts w:cs="David"/>
          <w:rtl/>
          <w:lang w:eastAsia="he-IL"/>
        </w:rPr>
        <w:t xml:space="preserve">משתמש </w:t>
      </w:r>
      <w:r>
        <w:rPr>
          <w:rFonts w:cs="David" w:hint="cs"/>
          <w:rtl/>
          <w:lang w:eastAsia="he-IL"/>
        </w:rPr>
        <w:t>י</w:t>
      </w:r>
      <w:r w:rsidR="002E5B20" w:rsidRPr="002E5B20">
        <w:rPr>
          <w:rFonts w:cs="David"/>
          <w:rtl/>
          <w:lang w:eastAsia="he-IL"/>
        </w:rPr>
        <w:t>כ</w:t>
      </w:r>
      <w:r>
        <w:rPr>
          <w:rFonts w:cs="David" w:hint="cs"/>
          <w:rtl/>
          <w:lang w:eastAsia="he-IL"/>
        </w:rPr>
        <w:t>ו</w:t>
      </w:r>
      <w:r w:rsidR="002E5B20" w:rsidRPr="002E5B20">
        <w:rPr>
          <w:rFonts w:cs="David"/>
          <w:rtl/>
          <w:lang w:eastAsia="he-IL"/>
        </w:rPr>
        <w:t xml:space="preserve">ל לצפות ברשימת כל המטופלים </w:t>
      </w:r>
      <w:ins w:id="29" w:author="Michal Moreno" w:date="2014-10-28T19:16:00Z">
        <w:r w:rsidR="00BF494A" w:rsidRPr="00BF494A">
          <w:rPr>
            <w:rFonts w:cs="David"/>
            <w:rtl/>
            <w:lang w:eastAsia="he-IL"/>
          </w:rPr>
          <w:t xml:space="preserve">המשויכים </w:t>
        </w:r>
        <w:commentRangeStart w:id="30"/>
        <w:r w:rsidR="00BF494A" w:rsidRPr="00BF494A">
          <w:rPr>
            <w:rFonts w:cs="David"/>
            <w:rtl/>
            <w:lang w:eastAsia="he-IL"/>
          </w:rPr>
          <w:t>למבנה זה</w:t>
        </w:r>
        <w:commentRangeEnd w:id="30"/>
        <w:r w:rsidR="00BF494A">
          <w:rPr>
            <w:rStyle w:val="CommentReference"/>
            <w:rtl/>
          </w:rPr>
          <w:commentReference w:id="30"/>
        </w:r>
        <w:r w:rsidR="00BF494A" w:rsidRPr="00BF494A">
          <w:rPr>
            <w:rFonts w:cs="David"/>
            <w:rtl/>
            <w:lang w:eastAsia="he-IL"/>
          </w:rPr>
          <w:t>, ללא קשר לשיוך המטפל שזימן אותם</w:t>
        </w:r>
        <w:r w:rsidR="00BF494A">
          <w:rPr>
            <w:rFonts w:cs="David" w:hint="cs"/>
            <w:rtl/>
            <w:lang w:eastAsia="he-IL"/>
          </w:rPr>
          <w:t xml:space="preserve">, </w:t>
        </w:r>
      </w:ins>
      <w:del w:id="31" w:author="Michal Moreno" w:date="2014-10-28T19:16:00Z">
        <w:r w:rsidR="002E5B20" w:rsidRPr="002E5B20" w:rsidDel="00BF494A">
          <w:rPr>
            <w:rFonts w:cs="David"/>
            <w:rtl/>
            <w:lang w:eastAsia="he-IL"/>
          </w:rPr>
          <w:delText xml:space="preserve">שמטפלים במרפאה ביקשו לזמן אותם למרפאה </w:delText>
        </w:r>
      </w:del>
      <w:r w:rsidR="002F4DE2">
        <w:rPr>
          <w:rFonts w:cs="David" w:hint="cs"/>
          <w:rtl/>
          <w:lang w:eastAsia="he-IL"/>
        </w:rPr>
        <w:t xml:space="preserve">באמצעות המסך נתוני פריט מעקבים </w:t>
      </w:r>
      <w:r w:rsidR="002E5B20" w:rsidRPr="002E5B20">
        <w:rPr>
          <w:rFonts w:cs="David"/>
          <w:rtl/>
          <w:lang w:eastAsia="he-IL"/>
        </w:rPr>
        <w:t>(כמתואר בתהליך משנה 2.6.2 "טיפול במידע להתייחסות מטפל")</w:t>
      </w:r>
      <w:r w:rsidR="002F4DE2">
        <w:rPr>
          <w:rFonts w:cs="David" w:hint="cs"/>
          <w:rtl/>
          <w:lang w:eastAsia="he-IL"/>
        </w:rPr>
        <w:t>.</w:t>
      </w:r>
      <w:r w:rsidR="002E5B20" w:rsidRPr="002E5B20">
        <w:rPr>
          <w:rFonts w:cs="David"/>
          <w:rtl/>
          <w:lang w:eastAsia="he-IL"/>
        </w:rPr>
        <w:t xml:space="preserve"> </w:t>
      </w:r>
    </w:p>
    <w:p w:rsidR="00F7020A" w:rsidRDefault="00F7020A" w:rsidP="00BF494A">
      <w:pPr>
        <w:spacing w:before="60" w:after="120" w:line="360" w:lineRule="auto"/>
        <w:ind w:left="804"/>
        <w:jc w:val="both"/>
        <w:rPr>
          <w:rFonts w:cs="David"/>
          <w:rtl/>
          <w:lang w:eastAsia="he-IL"/>
        </w:rPr>
      </w:pP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מסכים/תפריטים מפעילים</w:t>
      </w:r>
    </w:p>
    <w:tbl>
      <w:tblPr>
        <w:bidiVisual/>
        <w:tblW w:w="0" w:type="auto"/>
        <w:tblInd w:w="379" w:type="dxa"/>
        <w:tblCellMar>
          <w:left w:w="0" w:type="dxa"/>
          <w:right w:w="0" w:type="dxa"/>
        </w:tblCellMar>
        <w:tblLook w:val="04A0"/>
      </w:tblPr>
      <w:tblGrid>
        <w:gridCol w:w="1107"/>
        <w:gridCol w:w="2871"/>
        <w:gridCol w:w="3437"/>
      </w:tblGrid>
      <w:tr w:rsidR="00B44B11" w:rsidTr="00B44B11"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מספר מסך</w:t>
            </w:r>
          </w:p>
        </w:tc>
        <w:tc>
          <w:tcPr>
            <w:tcW w:w="2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שם מסך</w:t>
            </w:r>
          </w:p>
        </w:tc>
        <w:tc>
          <w:tcPr>
            <w:tcW w:w="34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Default="00B44B11">
            <w:pPr>
              <w:spacing w:before="40" w:after="40"/>
              <w:rPr>
                <w:rFonts w:eastAsiaTheme="minorHAnsi"/>
                <w:b/>
                <w:bCs/>
              </w:rPr>
            </w:pPr>
            <w:r>
              <w:rPr>
                <w:rFonts w:cs="David" w:hint="cs"/>
                <w:b/>
                <w:bCs/>
                <w:rtl/>
              </w:rPr>
              <w:t>הערות</w:t>
            </w:r>
          </w:p>
        </w:tc>
      </w:tr>
      <w:tr w:rsidR="00B44B11" w:rsidTr="00B44B11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0F2343" w:rsidRDefault="005644EC" w:rsidP="000F2343">
            <w:pPr>
              <w:spacing w:before="60" w:after="12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71</w:t>
            </w:r>
          </w:p>
        </w:tc>
        <w:tc>
          <w:tcPr>
            <w:tcW w:w="2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4B11" w:rsidRPr="007145EC" w:rsidRDefault="005644EC" w:rsidP="007145EC">
            <w:pPr>
              <w:spacing w:before="60" w:after="120"/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מסך ראשי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4B11" w:rsidRPr="0057750F" w:rsidRDefault="005644EC">
            <w:pPr>
              <w:spacing w:before="40" w:after="40"/>
              <w:rPr>
                <w:rFonts w:cs="David"/>
              </w:rPr>
            </w:pPr>
            <w:r>
              <w:rPr>
                <w:rFonts w:cs="David" w:hint="cs"/>
                <w:rtl/>
              </w:rPr>
              <w:t>באמצעות הקישור "דוח זימונים"</w:t>
            </w:r>
          </w:p>
        </w:tc>
      </w:tr>
    </w:tbl>
    <w:p w:rsidR="00150585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מסכים מופעלים</w:t>
      </w:r>
    </w:p>
    <w:p w:rsidR="00282FF9" w:rsidRPr="00282FF9" w:rsidRDefault="00282FF9" w:rsidP="00282FF9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150585" w:rsidRPr="00B60E16" w:rsidRDefault="0001204D" w:rsidP="00150585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rtl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מאפיינים</w:t>
      </w:r>
    </w:p>
    <w:p w:rsidR="008A1926" w:rsidRPr="00B60E16" w:rsidRDefault="002E3836" w:rsidP="002E3836">
      <w:pPr>
        <w:ind w:left="72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מסך מלא.</w:t>
      </w:r>
    </w:p>
    <w:p w:rsidR="00B54615" w:rsidRDefault="00B54615" w:rsidP="00B54615">
      <w:pPr>
        <w:spacing w:after="160" w:line="259" w:lineRule="auto"/>
        <w:rPr>
          <w:ins w:id="32" w:author="Michal Moreno" w:date="2015-03-23T11:20:00Z"/>
          <w:rFonts w:asciiTheme="majorHAnsi" w:eastAsiaTheme="majorEastAsia" w:hAnsiTheme="majorHAnsi" w:cs="David"/>
          <w:b/>
          <w:bCs/>
          <w:sz w:val="28"/>
          <w:szCs w:val="28"/>
          <w:rtl/>
          <w:lang w:eastAsia="he-IL"/>
        </w:rPr>
      </w:pPr>
      <w:ins w:id="33" w:author="Michal Moreno" w:date="2015-03-23T11:20:00Z">
        <w:r>
          <w:rPr>
            <w:rFonts w:cs="David"/>
            <w:b/>
            <w:bCs/>
            <w:sz w:val="28"/>
            <w:szCs w:val="28"/>
            <w:rtl/>
            <w:lang w:eastAsia="he-IL"/>
          </w:rPr>
          <w:br w:type="page"/>
        </w:r>
      </w:ins>
    </w:p>
    <w:p w:rsidR="002A33AD" w:rsidRDefault="00B13F07" w:rsidP="00ED27E4">
      <w:pPr>
        <w:pStyle w:val="Heading3"/>
        <w:numPr>
          <w:ilvl w:val="1"/>
          <w:numId w:val="3"/>
        </w:numPr>
        <w:spacing w:before="240" w:after="120" w:line="320" w:lineRule="exact"/>
        <w:ind w:left="804" w:hanging="857"/>
        <w:rPr>
          <w:rFonts w:cs="David"/>
          <w:b/>
          <w:bCs/>
          <w:color w:val="auto"/>
          <w:sz w:val="28"/>
          <w:szCs w:val="28"/>
          <w:lang w:eastAsia="he-IL"/>
        </w:rPr>
      </w:pPr>
      <w:r w:rsidRPr="00B60E16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lastRenderedPageBreak/>
        <w:t>שרטוט המסך</w:t>
      </w:r>
      <w:r w:rsidR="00BB1C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</w:t>
      </w:r>
      <w:r w:rsidR="00BB1C6A">
        <w:rPr>
          <w:rFonts w:cs="David"/>
          <w:b/>
          <w:bCs/>
          <w:color w:val="auto"/>
          <w:sz w:val="28"/>
          <w:szCs w:val="28"/>
          <w:rtl/>
          <w:lang w:eastAsia="he-IL"/>
        </w:rPr>
        <w:t>–</w:t>
      </w:r>
      <w:r w:rsidR="00ED27E4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 xml:space="preserve"> </w:t>
      </w:r>
      <w:r w:rsidR="00BB1C6A">
        <w:rPr>
          <w:rFonts w:cs="David" w:hint="cs"/>
          <w:b/>
          <w:bCs/>
          <w:color w:val="auto"/>
          <w:sz w:val="28"/>
          <w:szCs w:val="28"/>
          <w:rtl/>
          <w:lang w:eastAsia="he-IL"/>
        </w:rPr>
        <w:t>פרמטרים לחיתוך</w:t>
      </w:r>
    </w:p>
    <w:p w:rsidR="004E288D" w:rsidRPr="00B60E16" w:rsidDel="00B54615" w:rsidRDefault="003636AC" w:rsidP="00B54615">
      <w:pPr>
        <w:pStyle w:val="Heading3"/>
        <w:spacing w:before="240" w:after="120" w:line="320" w:lineRule="exact"/>
        <w:ind w:left="-53"/>
        <w:rPr>
          <w:del w:id="34" w:author="Michal Moreno" w:date="2015-03-23T11:20:00Z"/>
          <w:rFonts w:cs="David"/>
          <w:b/>
          <w:bCs/>
          <w:color w:val="auto"/>
          <w:sz w:val="28"/>
          <w:szCs w:val="28"/>
          <w:rtl/>
          <w:lang w:eastAsia="he-IL"/>
        </w:rPr>
      </w:pPr>
      <w:ins w:id="35" w:author="Michal Moreno" w:date="2015-03-23T11:20:00Z">
        <w:r>
          <w:rPr>
            <w:rFonts w:cs="David"/>
            <w:b/>
            <w:bCs/>
            <w:noProof/>
            <w:sz w:val="28"/>
            <w:szCs w:val="28"/>
          </w:rPr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244475</wp:posOffset>
              </wp:positionV>
              <wp:extent cx="5731510" cy="3943350"/>
              <wp:effectExtent l="19050" t="0" r="2540" b="0"/>
              <wp:wrapTopAndBottom/>
              <wp:docPr id="15" name="Picture 3" descr="C:\Users\moremich\Documents\צבא רשומה רפואית\אפיונים\כניסה למערכת, איתור מטופל ותחילת תיעוד מידע רפואי\צילומי מסך\פרמטרי שליפה דוח זימונים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C:\Users\moremich\Documents\צבא רשומה רפואית\אפיונים\כניסה למערכת, איתור מטופל ותחילת תיעוד מידע רפואי\צילומי מסך\פרמטרי שליפה דוח זימונים.jpg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3943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ins>
      <w:del w:id="36" w:author="Michal Moreno" w:date="2014-10-28T19:19:00Z">
        <w:r>
          <w:rPr>
            <w:rFonts w:cs="David"/>
            <w:b/>
            <w:bCs/>
            <w:noProof/>
            <w:sz w:val="28"/>
            <w:szCs w:val="28"/>
          </w:rPr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-381000</wp:posOffset>
              </wp:positionH>
              <wp:positionV relativeFrom="paragraph">
                <wp:posOffset>304800</wp:posOffset>
              </wp:positionV>
              <wp:extent cx="5734050" cy="2990850"/>
              <wp:effectExtent l="19050" t="0" r="0" b="0"/>
              <wp:wrapTight wrapText="bothSides">
                <wp:wrapPolygon edited="0">
                  <wp:start x="-72" y="0"/>
                  <wp:lineTo x="-72" y="21462"/>
                  <wp:lineTo x="21600" y="21462"/>
                  <wp:lineTo x="21600" y="0"/>
                  <wp:lineTo x="-72" y="0"/>
                </wp:wrapPolygon>
              </wp:wrapTight>
              <wp:docPr id="10" name="Picture 1" descr="C:\Users\moremich\Documents\צבא רשומה רפואית\אפיונים\כניסה למערכת, איתור מטופל ותחילת תיעוד מידע רפואי\צילומי מסך\פרמטרי שליפה דוח זימונים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moremich\Documents\צבא רשומה רפואית\אפיונים\כניסה למערכת, איתור מטופל ותחילת תיעוד מידע רפואי\צילומי מסך\פרמטרי שליפה דוח זימונים.jpg"/>
                      <pic:cNvPicPr>
                        <a:picLocks noChangeAspect="1" noChangeArrowheads="1"/>
                      </pic:cNvPicPr>
                    </pic:nvPicPr>
                    <pic:blipFill>
                      <a:blip r:embed="rId10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4050" cy="2990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del>
      <w:del w:id="37" w:author="Michal Moreno" w:date="2015-03-23T11:20:00Z">
        <w:r w:rsidR="004E288D" w:rsidRPr="00B60E16" w:rsidDel="00B54615">
          <w:rPr>
            <w:rFonts w:cs="David"/>
            <w:b/>
            <w:bCs/>
            <w:sz w:val="28"/>
            <w:szCs w:val="28"/>
            <w:rtl/>
            <w:lang w:eastAsia="he-IL"/>
          </w:rPr>
          <w:br w:type="page"/>
        </w:r>
      </w:del>
    </w:p>
    <w:p w:rsidR="00BB1C6A" w:rsidRPr="008C688F" w:rsidRDefault="00BB1C6A" w:rsidP="00B54615">
      <w:pPr>
        <w:pStyle w:val="Heading3"/>
        <w:spacing w:before="240" w:after="120" w:line="320" w:lineRule="exact"/>
        <w:ind w:left="-53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588"/>
        <w:gridCol w:w="1652"/>
        <w:gridCol w:w="3260"/>
        <w:gridCol w:w="2552"/>
      </w:tblGrid>
      <w:tr w:rsidR="00BB1C6A" w:rsidRPr="00B60E16" w:rsidTr="00BB105B">
        <w:tc>
          <w:tcPr>
            <w:tcW w:w="0" w:type="auto"/>
          </w:tcPr>
          <w:p w:rsidR="00BB1C6A" w:rsidRPr="00B60E16" w:rsidRDefault="00BB1C6A" w:rsidP="00BB10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652" w:type="dxa"/>
          </w:tcPr>
          <w:p w:rsidR="00BB1C6A" w:rsidRPr="00B60E16" w:rsidRDefault="00BB1C6A" w:rsidP="00BB10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B1C6A" w:rsidRPr="00B60E16" w:rsidRDefault="00BB1C6A" w:rsidP="00BB10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B1C6A" w:rsidRPr="00B60E16" w:rsidRDefault="00BB1C6A" w:rsidP="00BB10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BB1C6A" w:rsidRPr="00B60E16" w:rsidTr="00BB105B">
        <w:tc>
          <w:tcPr>
            <w:tcW w:w="0" w:type="auto"/>
          </w:tcPr>
          <w:p w:rsidR="00BB1C6A" w:rsidRPr="00B60E16" w:rsidRDefault="00BB1C6A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ביצוע</w:t>
            </w:r>
          </w:p>
        </w:tc>
        <w:tc>
          <w:tcPr>
            <w:tcW w:w="1652" w:type="dxa"/>
          </w:tcPr>
          <w:p w:rsidR="00BB1C6A" w:rsidRPr="00B60E16" w:rsidRDefault="00BB1C6A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80975" cy="180975"/>
                  <wp:effectExtent l="19050" t="0" r="9525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B1C6A" w:rsidRPr="00B60E16" w:rsidRDefault="00BB1C6A" w:rsidP="007B6C77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תוצאות השליפה בהתאם לחיתוכים שהוזנו</w:t>
            </w:r>
            <w:ins w:id="38" w:author="Michal Moreno" w:date="2014-11-25T17:49:00Z">
              <w:r w:rsidR="007B6C77">
                <w:rPr>
                  <w:rFonts w:cs="David" w:hint="cs"/>
                  <w:rtl/>
                  <w:lang w:eastAsia="he-IL"/>
                </w:rPr>
                <w:t xml:space="preserve"> (סעיף 3).</w:t>
              </w:r>
            </w:ins>
            <w:del w:id="39" w:author="Michal Moreno" w:date="2014-11-25T17:49:00Z">
              <w:r w:rsidDel="007B6C77">
                <w:rPr>
                  <w:rFonts w:cs="David" w:hint="cs"/>
                  <w:rtl/>
                  <w:lang w:eastAsia="he-IL"/>
                </w:rPr>
                <w:delText xml:space="preserve"> (קוד מסך31).</w:delText>
              </w:r>
            </w:del>
          </w:p>
        </w:tc>
        <w:tc>
          <w:tcPr>
            <w:tcW w:w="2552" w:type="dxa"/>
          </w:tcPr>
          <w:p w:rsidR="00BB1C6A" w:rsidRPr="00B60E16" w:rsidRDefault="00BB1C6A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ביצוע (8</w:t>
            </w:r>
            <w:r>
              <w:rPr>
                <w:rFonts w:cs="David" w:hint="cs"/>
                <w:lang w:eastAsia="he-IL"/>
              </w:rPr>
              <w:t>F</w:t>
            </w:r>
            <w:r>
              <w:rPr>
                <w:rFonts w:cs="David" w:hint="cs"/>
                <w:rtl/>
                <w:lang w:eastAsia="he-IL"/>
              </w:rPr>
              <w:t>)</w:t>
            </w:r>
          </w:p>
        </w:tc>
      </w:tr>
      <w:tr w:rsidR="00BB1C6A" w:rsidRPr="00B60E16" w:rsidDel="005F45F3" w:rsidTr="00BB105B">
        <w:trPr>
          <w:del w:id="40" w:author="Michal Moreno" w:date="2014-10-28T19:11:00Z"/>
        </w:trPr>
        <w:tc>
          <w:tcPr>
            <w:tcW w:w="0" w:type="auto"/>
          </w:tcPr>
          <w:p w:rsidR="00BB1C6A" w:rsidDel="005F45F3" w:rsidRDefault="008352E5" w:rsidP="00BB105B">
            <w:pPr>
              <w:rPr>
                <w:del w:id="41" w:author="Michal Moreno" w:date="2014-10-28T19:11:00Z"/>
                <w:rFonts w:cs="David"/>
                <w:rtl/>
                <w:lang w:eastAsia="he-IL"/>
              </w:rPr>
            </w:pPr>
            <w:commentRangeStart w:id="42"/>
            <w:del w:id="43" w:author="Michal Moreno" w:date="2014-10-28T19:11:00Z">
              <w:r w:rsidDel="005F45F3">
                <w:rPr>
                  <w:rFonts w:cs="David" w:hint="cs"/>
                  <w:rtl/>
                  <w:lang w:eastAsia="he-IL"/>
                </w:rPr>
                <w:delText>מספר אישי</w:delText>
              </w:r>
            </w:del>
            <w:commentRangeEnd w:id="42"/>
            <w:r w:rsidR="005F45F3">
              <w:rPr>
                <w:rStyle w:val="CommentReference"/>
              </w:rPr>
              <w:commentReference w:id="42"/>
            </w:r>
          </w:p>
        </w:tc>
        <w:tc>
          <w:tcPr>
            <w:tcW w:w="1652" w:type="dxa"/>
          </w:tcPr>
          <w:p w:rsidR="00BB1C6A" w:rsidDel="005F45F3" w:rsidRDefault="003636AC" w:rsidP="00BB105B">
            <w:pPr>
              <w:rPr>
                <w:del w:id="44" w:author="Michal Moreno" w:date="2014-10-28T19:11:00Z"/>
                <w:rFonts w:cs="David"/>
                <w:noProof/>
              </w:rPr>
            </w:pPr>
            <w:del w:id="45" w:author="Michal Moreno" w:date="2014-10-28T19:11:00Z">
              <w:r>
                <w:rPr>
                  <w:rFonts w:cs="David"/>
                  <w:noProof/>
                  <w:rPrChange w:id="46">
                    <w:rPr>
                      <w:noProof/>
                    </w:rPr>
                  </w:rPrChange>
                </w:rPr>
                <w:drawing>
                  <wp:inline distT="0" distB="0" distL="0" distR="0">
                    <wp:extent cx="171450" cy="219075"/>
                    <wp:effectExtent l="0" t="0" r="0" b="9525"/>
                    <wp:docPr id="9" name="Picture 8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2" cstate="print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71450" cy="21907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del>
          </w:p>
        </w:tc>
        <w:tc>
          <w:tcPr>
            <w:tcW w:w="3260" w:type="dxa"/>
          </w:tcPr>
          <w:p w:rsidR="00BB1C6A" w:rsidDel="005F45F3" w:rsidRDefault="00BB1C6A" w:rsidP="00BB105B">
            <w:pPr>
              <w:rPr>
                <w:del w:id="47" w:author="Michal Moreno" w:date="2014-10-28T19:11:00Z"/>
                <w:rFonts w:cs="David"/>
                <w:rtl/>
                <w:lang w:eastAsia="he-IL"/>
              </w:rPr>
            </w:pPr>
            <w:del w:id="48" w:author="Michal Moreno" w:date="2014-10-28T19:11:00Z">
              <w:r w:rsidDel="005F45F3">
                <w:rPr>
                  <w:rFonts w:cs="David" w:hint="cs"/>
                  <w:rtl/>
                  <w:lang w:eastAsia="he-IL"/>
                </w:rPr>
                <w:delText>מוצג מסך בחירת מטופל (קוד מסך 3).</w:delText>
              </w:r>
            </w:del>
          </w:p>
        </w:tc>
        <w:tc>
          <w:tcPr>
            <w:tcW w:w="2552" w:type="dxa"/>
          </w:tcPr>
          <w:p w:rsidR="00BB1C6A" w:rsidDel="005F45F3" w:rsidRDefault="00BB1C6A" w:rsidP="00BB105B">
            <w:pPr>
              <w:rPr>
                <w:del w:id="49" w:author="Michal Moreno" w:date="2014-10-28T19:11:00Z"/>
                <w:rFonts w:cs="David"/>
                <w:rtl/>
                <w:lang w:eastAsia="he-IL"/>
              </w:rPr>
            </w:pPr>
          </w:p>
        </w:tc>
      </w:tr>
      <w:tr w:rsidR="00BB1C6A" w:rsidRPr="00B60E16" w:rsidTr="00BB105B">
        <w:tc>
          <w:tcPr>
            <w:tcW w:w="0" w:type="auto"/>
          </w:tcPr>
          <w:p w:rsidR="00BB1C6A" w:rsidRDefault="008352E5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יחידה</w:t>
            </w:r>
          </w:p>
        </w:tc>
        <w:tc>
          <w:tcPr>
            <w:tcW w:w="1652" w:type="dxa"/>
          </w:tcPr>
          <w:p w:rsidR="00BB1C6A" w:rsidRPr="005C113F" w:rsidRDefault="00BB1C6A" w:rsidP="00BB105B">
            <w:pPr>
              <w:rPr>
                <w:rFonts w:cs="David"/>
                <w:noProof/>
                <w:rtl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171450" cy="219075"/>
                  <wp:effectExtent l="0" t="0" r="0" b="9525"/>
                  <wp:docPr id="7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B1C6A" w:rsidRDefault="008352E5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טבלה עם רשימת היחידות במערכת.</w:t>
            </w:r>
          </w:p>
        </w:tc>
        <w:tc>
          <w:tcPr>
            <w:tcW w:w="2552" w:type="dxa"/>
          </w:tcPr>
          <w:p w:rsidR="00BB1C6A" w:rsidRDefault="00BB1C6A" w:rsidP="00BB105B">
            <w:pPr>
              <w:rPr>
                <w:rFonts w:cs="David"/>
                <w:rtl/>
                <w:lang w:eastAsia="he-IL"/>
              </w:rPr>
            </w:pPr>
          </w:p>
        </w:tc>
      </w:tr>
      <w:tr w:rsidR="00BB1C6A" w:rsidRPr="00B60E16" w:rsidTr="00BB105B">
        <w:tc>
          <w:tcPr>
            <w:tcW w:w="0" w:type="auto"/>
          </w:tcPr>
          <w:p w:rsidR="00BB1C6A" w:rsidRDefault="008352E5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יחידת משנה</w:t>
            </w:r>
          </w:p>
        </w:tc>
        <w:tc>
          <w:tcPr>
            <w:tcW w:w="1652" w:type="dxa"/>
          </w:tcPr>
          <w:p w:rsidR="00BB1C6A" w:rsidRDefault="00BB1C6A" w:rsidP="00BB105B">
            <w:pPr>
              <w:rPr>
                <w:rFonts w:cs="David"/>
                <w:noProof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1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B1C6A" w:rsidRDefault="008352E5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טבלה עם רשימת היחידות המוגדרות כיחידות משנה במערכת.</w:t>
            </w:r>
          </w:p>
        </w:tc>
        <w:tc>
          <w:tcPr>
            <w:tcW w:w="2552" w:type="dxa"/>
          </w:tcPr>
          <w:p w:rsidR="00BB1C6A" w:rsidRDefault="00BB1C6A" w:rsidP="00BB105B">
            <w:pPr>
              <w:rPr>
                <w:rFonts w:cs="David"/>
                <w:rtl/>
                <w:lang w:eastAsia="he-IL"/>
              </w:rPr>
            </w:pPr>
          </w:p>
        </w:tc>
      </w:tr>
      <w:tr w:rsidR="00BB1C6A" w:rsidRPr="00B60E16" w:rsidTr="00BB105B">
        <w:tc>
          <w:tcPr>
            <w:tcW w:w="0" w:type="auto"/>
          </w:tcPr>
          <w:p w:rsidR="00BB1C6A" w:rsidRDefault="008352E5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מטפל מזמן</w:t>
            </w:r>
          </w:p>
        </w:tc>
        <w:tc>
          <w:tcPr>
            <w:tcW w:w="1652" w:type="dxa"/>
          </w:tcPr>
          <w:p w:rsidR="00BB1C6A" w:rsidRPr="005C113F" w:rsidRDefault="00BB1C6A" w:rsidP="00BB105B">
            <w:pPr>
              <w:rPr>
                <w:rFonts w:cs="David"/>
                <w:noProof/>
                <w:rtl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12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B1C6A" w:rsidRDefault="008352E5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מוצגת טבלה עם רשימת סוגי המטפלים.</w:t>
            </w:r>
          </w:p>
        </w:tc>
        <w:tc>
          <w:tcPr>
            <w:tcW w:w="2552" w:type="dxa"/>
          </w:tcPr>
          <w:p w:rsidR="00BB1C6A" w:rsidRDefault="00BB1C6A" w:rsidP="00BB105B">
            <w:pPr>
              <w:rPr>
                <w:rFonts w:cs="David"/>
                <w:rtl/>
                <w:lang w:eastAsia="he-IL"/>
              </w:rPr>
            </w:pPr>
          </w:p>
        </w:tc>
      </w:tr>
      <w:tr w:rsidR="00BB1C6A" w:rsidRPr="00B60E16" w:rsidTr="00BB105B">
        <w:tc>
          <w:tcPr>
            <w:tcW w:w="0" w:type="auto"/>
          </w:tcPr>
          <w:p w:rsidR="00E93433" w:rsidRDefault="008352E5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זימון</w:t>
            </w:r>
          </w:p>
          <w:p w:rsidR="00BB1C6A" w:rsidRDefault="00E93433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 מ- / עד-</w:t>
            </w:r>
            <w:r>
              <w:rPr>
                <w:rFonts w:cs="David"/>
                <w:lang w:eastAsia="he-IL"/>
              </w:rPr>
              <w:t xml:space="preserve"> </w:t>
            </w:r>
          </w:p>
        </w:tc>
        <w:tc>
          <w:tcPr>
            <w:tcW w:w="1652" w:type="dxa"/>
          </w:tcPr>
          <w:p w:rsidR="00BB1C6A" w:rsidRPr="005C113F" w:rsidRDefault="00BB1C6A" w:rsidP="00BB105B">
            <w:pPr>
              <w:rPr>
                <w:rFonts w:cs="David"/>
                <w:noProof/>
                <w:rtl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14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B1C6A" w:rsidRDefault="008352E5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תאריכון לבחירת </w:t>
            </w:r>
            <w:r w:rsidR="00E93433">
              <w:rPr>
                <w:rFonts w:cs="David" w:hint="cs"/>
                <w:rtl/>
                <w:lang w:eastAsia="he-IL"/>
              </w:rPr>
              <w:t>טווח תאריכים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BB1C6A" w:rsidRDefault="00BB1C6A" w:rsidP="00BB105B">
            <w:pPr>
              <w:rPr>
                <w:rFonts w:cs="David"/>
                <w:rtl/>
                <w:lang w:eastAsia="he-IL"/>
              </w:rPr>
            </w:pPr>
          </w:p>
        </w:tc>
      </w:tr>
      <w:tr w:rsidR="00BB1C6A" w:rsidRPr="00B60E16" w:rsidTr="00BB105B">
        <w:tc>
          <w:tcPr>
            <w:tcW w:w="0" w:type="auto"/>
          </w:tcPr>
          <w:p w:rsidR="00BB1C6A" w:rsidRDefault="008352E5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התור</w:t>
            </w:r>
          </w:p>
          <w:p w:rsidR="00E93433" w:rsidRDefault="00E93433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מ- / עד-</w:t>
            </w:r>
          </w:p>
        </w:tc>
        <w:tc>
          <w:tcPr>
            <w:tcW w:w="1652" w:type="dxa"/>
          </w:tcPr>
          <w:p w:rsidR="00BB1C6A" w:rsidRPr="005C113F" w:rsidRDefault="00BB1C6A" w:rsidP="00BB105B">
            <w:pPr>
              <w:rPr>
                <w:rFonts w:cs="David"/>
                <w:noProof/>
                <w:rtl/>
              </w:rPr>
            </w:pPr>
            <w:r w:rsidRPr="005C113F">
              <w:rPr>
                <w:rFonts w:cs="David"/>
                <w:noProof/>
                <w:rtl/>
              </w:rPr>
              <w:drawing>
                <wp:inline distT="0" distB="0" distL="0" distR="0">
                  <wp:extent cx="171450" cy="219075"/>
                  <wp:effectExtent l="0" t="0" r="0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BB1C6A" w:rsidRDefault="008352E5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מוצג </w:t>
            </w:r>
            <w:r w:rsidR="00E93433">
              <w:rPr>
                <w:rFonts w:cs="David" w:hint="cs"/>
                <w:rtl/>
                <w:lang w:eastAsia="he-IL"/>
              </w:rPr>
              <w:t>תאריכון לבחירת טווח תאריכים</w:t>
            </w:r>
            <w:r>
              <w:rPr>
                <w:rFonts w:cs="David" w:hint="cs"/>
                <w:rtl/>
                <w:lang w:eastAsia="he-IL"/>
              </w:rPr>
              <w:t>.</w:t>
            </w:r>
          </w:p>
        </w:tc>
        <w:tc>
          <w:tcPr>
            <w:tcW w:w="2552" w:type="dxa"/>
          </w:tcPr>
          <w:p w:rsidR="00BB1C6A" w:rsidRDefault="00BB1C6A" w:rsidP="00BB105B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B54615" w:rsidRDefault="00B54615" w:rsidP="00B54615">
      <w:pPr>
        <w:pStyle w:val="Heading2"/>
        <w:spacing w:before="240" w:after="120" w:line="320" w:lineRule="exact"/>
        <w:ind w:left="792"/>
        <w:rPr>
          <w:ins w:id="50" w:author="Michal Moreno" w:date="2015-03-23T11:21:00Z"/>
          <w:rFonts w:cs="David"/>
          <w:b/>
          <w:bCs/>
          <w:color w:val="auto"/>
          <w:sz w:val="32"/>
          <w:szCs w:val="32"/>
          <w:rtl/>
        </w:rPr>
      </w:pPr>
    </w:p>
    <w:p w:rsidR="00B54615" w:rsidRDefault="00B54615" w:rsidP="00B54615">
      <w:pPr>
        <w:bidi w:val="0"/>
        <w:rPr>
          <w:ins w:id="51" w:author="Michal Moreno" w:date="2015-03-23T11:21:00Z"/>
          <w:rFonts w:asciiTheme="majorHAnsi" w:eastAsiaTheme="majorEastAsia" w:hAnsiTheme="majorHAnsi"/>
          <w:rtl/>
        </w:rPr>
      </w:pPr>
      <w:ins w:id="52" w:author="Michal Moreno" w:date="2015-03-23T11:21:00Z">
        <w:r>
          <w:rPr>
            <w:rtl/>
          </w:rPr>
          <w:br w:type="page"/>
        </w:r>
      </w:ins>
    </w:p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  <w:tblPrChange w:id="53" w:author="Michal Moreno" w:date="2014-10-28T19:30:00Z">
          <w:tblPr>
            <w:tblStyle w:val="TableGrid"/>
            <w:tblpPr w:leftFromText="180" w:rightFromText="180" w:vertAnchor="text" w:tblpXSpec="right" w:tblpY="1"/>
            <w:tblOverlap w:val="never"/>
            <w:bidiVisual/>
            <w:tblW w:w="9365" w:type="dxa"/>
            <w:tblLook w:val="04A0"/>
          </w:tblPr>
        </w:tblPrChange>
      </w:tblPr>
      <w:tblGrid>
        <w:gridCol w:w="1229"/>
        <w:gridCol w:w="736"/>
        <w:gridCol w:w="779"/>
        <w:gridCol w:w="1345"/>
        <w:gridCol w:w="1016"/>
        <w:gridCol w:w="767"/>
        <w:gridCol w:w="1539"/>
        <w:gridCol w:w="1225"/>
        <w:gridCol w:w="729"/>
        <w:tblGridChange w:id="54">
          <w:tblGrid>
            <w:gridCol w:w="1229"/>
            <w:gridCol w:w="736"/>
            <w:gridCol w:w="4"/>
            <w:gridCol w:w="775"/>
            <w:gridCol w:w="36"/>
            <w:gridCol w:w="1057"/>
            <w:gridCol w:w="252"/>
            <w:gridCol w:w="785"/>
            <w:gridCol w:w="231"/>
            <w:gridCol w:w="556"/>
            <w:gridCol w:w="211"/>
            <w:gridCol w:w="1328"/>
            <w:gridCol w:w="211"/>
            <w:gridCol w:w="1193"/>
            <w:gridCol w:w="32"/>
            <w:gridCol w:w="729"/>
          </w:tblGrid>
        </w:tblGridChange>
      </w:tblGrid>
      <w:tr w:rsidR="003D4358" w:rsidRPr="00B60E16" w:rsidTr="00B54615">
        <w:tc>
          <w:tcPr>
            <w:tcW w:w="1229" w:type="dxa"/>
            <w:tcPrChange w:id="55" w:author="Michal Moreno" w:date="2014-10-28T19:30:00Z">
              <w:tcPr>
                <w:tcW w:w="869" w:type="dxa"/>
              </w:tcPr>
            </w:tcPrChange>
          </w:tcPr>
          <w:p w:rsidR="00BB1C6A" w:rsidRPr="00B60E16" w:rsidRDefault="00BB1C6A" w:rsidP="00BB105B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36" w:type="dxa"/>
            <w:tcPrChange w:id="56" w:author="Michal Moreno" w:date="2014-10-28T19:30:00Z">
              <w:tcPr>
                <w:tcW w:w="745" w:type="dxa"/>
                <w:gridSpan w:val="2"/>
              </w:tcPr>
            </w:tcPrChange>
          </w:tcPr>
          <w:p w:rsidR="00BB1C6A" w:rsidRPr="00B60E16" w:rsidRDefault="00BB1C6A" w:rsidP="00BB105B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779" w:type="dxa"/>
            <w:tcPrChange w:id="57" w:author="Michal Moreno" w:date="2014-10-28T19:30:00Z">
              <w:tcPr>
                <w:tcW w:w="851" w:type="dxa"/>
                <w:gridSpan w:val="2"/>
              </w:tcPr>
            </w:tcPrChange>
          </w:tcPr>
          <w:p w:rsidR="00BB1C6A" w:rsidRPr="00B60E16" w:rsidRDefault="00BB1C6A" w:rsidP="00BB105B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BB1C6A" w:rsidRPr="00B60E16" w:rsidRDefault="00BB1C6A" w:rsidP="00BB105B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BB1C6A" w:rsidRPr="00B60E16" w:rsidRDefault="00BB1C6A" w:rsidP="00BB105B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BB1C6A" w:rsidRPr="00B60E16" w:rsidRDefault="00BB1C6A" w:rsidP="00BB105B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BB1C6A" w:rsidRPr="00B60E16" w:rsidRDefault="00BB1C6A" w:rsidP="00BB105B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1345" w:type="dxa"/>
            <w:tcPrChange w:id="58" w:author="Michal Moreno" w:date="2014-10-28T19:30:00Z">
              <w:tcPr>
                <w:tcW w:w="1057" w:type="dxa"/>
              </w:tcPr>
            </w:tcPrChange>
          </w:tcPr>
          <w:p w:rsidR="00BB1C6A" w:rsidRPr="00B60E16" w:rsidRDefault="00BB1C6A" w:rsidP="00BB105B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16" w:type="dxa"/>
            <w:tcPrChange w:id="59" w:author="Michal Moreno" w:date="2014-10-28T19:30:00Z">
              <w:tcPr>
                <w:tcW w:w="1063" w:type="dxa"/>
                <w:gridSpan w:val="2"/>
              </w:tcPr>
            </w:tcPrChange>
          </w:tcPr>
          <w:p w:rsidR="00BB1C6A" w:rsidRPr="00B60E16" w:rsidRDefault="00BB1C6A" w:rsidP="00BB105B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767" w:type="dxa"/>
            <w:tcPrChange w:id="60" w:author="Michal Moreno" w:date="2014-10-28T19:30:00Z">
              <w:tcPr>
                <w:tcW w:w="812" w:type="dxa"/>
                <w:gridSpan w:val="2"/>
              </w:tcPr>
            </w:tcPrChange>
          </w:tcPr>
          <w:p w:rsidR="00BB1C6A" w:rsidRPr="00B60E16" w:rsidRDefault="00BB1C6A" w:rsidP="00BB105B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539" w:type="dxa"/>
            <w:tcPrChange w:id="61" w:author="Michal Moreno" w:date="2014-10-28T19:30:00Z">
              <w:tcPr>
                <w:tcW w:w="1539" w:type="dxa"/>
                <w:gridSpan w:val="2"/>
              </w:tcPr>
            </w:tcPrChange>
          </w:tcPr>
          <w:p w:rsidR="00BB1C6A" w:rsidRPr="00B60E16" w:rsidRDefault="00BB1C6A" w:rsidP="00BB105B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225" w:type="dxa"/>
            <w:tcPrChange w:id="62" w:author="Michal Moreno" w:date="2014-10-28T19:30:00Z">
              <w:tcPr>
                <w:tcW w:w="1628" w:type="dxa"/>
                <w:gridSpan w:val="2"/>
              </w:tcPr>
            </w:tcPrChange>
          </w:tcPr>
          <w:p w:rsidR="00BB1C6A" w:rsidRPr="00B60E16" w:rsidRDefault="00BB1C6A" w:rsidP="00BB105B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729" w:type="dxa"/>
            <w:tcPrChange w:id="63" w:author="Michal Moreno" w:date="2014-10-28T19:30:00Z">
              <w:tcPr>
                <w:tcW w:w="801" w:type="dxa"/>
                <w:gridSpan w:val="2"/>
              </w:tcPr>
            </w:tcPrChange>
          </w:tcPr>
          <w:p w:rsidR="00BB1C6A" w:rsidRPr="00B60E16" w:rsidRDefault="00BB1C6A" w:rsidP="00BB105B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3D4358" w:rsidRPr="00B60E16" w:rsidDel="005F45F3" w:rsidTr="00B54615">
        <w:trPr>
          <w:del w:id="64" w:author="Michal Moreno" w:date="2014-10-28T19:11:00Z"/>
        </w:trPr>
        <w:tc>
          <w:tcPr>
            <w:tcW w:w="1229" w:type="dxa"/>
            <w:tcPrChange w:id="65" w:author="Michal Moreno" w:date="2014-10-28T19:30:00Z">
              <w:tcPr>
                <w:tcW w:w="869" w:type="dxa"/>
              </w:tcPr>
            </w:tcPrChange>
          </w:tcPr>
          <w:p w:rsidR="00BB1C6A" w:rsidRPr="00B60E16" w:rsidDel="005F45F3" w:rsidRDefault="00BB1C6A" w:rsidP="00BB105B">
            <w:pPr>
              <w:rPr>
                <w:del w:id="66" w:author="Michal Moreno" w:date="2014-10-28T19:11:00Z"/>
                <w:rFonts w:cs="David"/>
                <w:rtl/>
                <w:lang w:eastAsia="he-IL"/>
              </w:rPr>
            </w:pPr>
            <w:del w:id="67" w:author="Michal Moreno" w:date="2014-10-28T19:11:00Z">
              <w:r w:rsidDel="005F45F3">
                <w:rPr>
                  <w:rFonts w:cs="David" w:hint="cs"/>
                  <w:rtl/>
                  <w:lang w:eastAsia="he-IL"/>
                </w:rPr>
                <w:delText>מספר אישי</w:delText>
              </w:r>
            </w:del>
          </w:p>
        </w:tc>
        <w:tc>
          <w:tcPr>
            <w:tcW w:w="736" w:type="dxa"/>
            <w:tcPrChange w:id="68" w:author="Michal Moreno" w:date="2014-10-28T19:30:00Z">
              <w:tcPr>
                <w:tcW w:w="745" w:type="dxa"/>
                <w:gridSpan w:val="2"/>
              </w:tcPr>
            </w:tcPrChange>
          </w:tcPr>
          <w:p w:rsidR="00BB1C6A" w:rsidRPr="00B60E16" w:rsidDel="005F45F3" w:rsidRDefault="00BB1C6A" w:rsidP="00BB105B">
            <w:pPr>
              <w:jc w:val="center"/>
              <w:rPr>
                <w:del w:id="69" w:author="Michal Moreno" w:date="2014-10-28T19:11:00Z"/>
                <w:rFonts w:cs="David"/>
                <w:rtl/>
                <w:lang w:eastAsia="he-IL"/>
              </w:rPr>
            </w:pPr>
            <w:del w:id="70" w:author="Michal Moreno" w:date="2014-10-28T19:11:00Z">
              <w:r w:rsidDel="005F45F3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779" w:type="dxa"/>
            <w:tcPrChange w:id="71" w:author="Michal Moreno" w:date="2014-10-28T19:30:00Z">
              <w:tcPr>
                <w:tcW w:w="851" w:type="dxa"/>
                <w:gridSpan w:val="2"/>
              </w:tcPr>
            </w:tcPrChange>
          </w:tcPr>
          <w:p w:rsidR="00BB1C6A" w:rsidRPr="00B60E16" w:rsidDel="005F45F3" w:rsidRDefault="00BB1C6A" w:rsidP="00BB105B">
            <w:pPr>
              <w:jc w:val="center"/>
              <w:rPr>
                <w:del w:id="72" w:author="Michal Moreno" w:date="2014-10-28T19:11:00Z"/>
                <w:rFonts w:cs="David"/>
                <w:rtl/>
                <w:lang w:eastAsia="he-IL"/>
              </w:rPr>
            </w:pPr>
            <w:del w:id="73" w:author="Michal Moreno" w:date="2014-10-28T19:11:00Z">
              <w:r w:rsidDel="005F45F3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345" w:type="dxa"/>
            <w:tcPrChange w:id="74" w:author="Michal Moreno" w:date="2014-10-28T19:30:00Z">
              <w:tcPr>
                <w:tcW w:w="1057" w:type="dxa"/>
              </w:tcPr>
            </w:tcPrChange>
          </w:tcPr>
          <w:p w:rsidR="00BB1C6A" w:rsidRPr="00B60E16" w:rsidDel="005F45F3" w:rsidRDefault="00BB1C6A" w:rsidP="00BB105B">
            <w:pPr>
              <w:jc w:val="center"/>
              <w:rPr>
                <w:del w:id="75" w:author="Michal Moreno" w:date="2014-10-28T19:11:00Z"/>
                <w:rFonts w:cs="David"/>
                <w:rtl/>
                <w:lang w:eastAsia="he-IL"/>
              </w:rPr>
            </w:pPr>
            <w:del w:id="76" w:author="Michal Moreno" w:date="2014-10-28T19:11:00Z">
              <w:r w:rsidDel="005F45F3">
                <w:rPr>
                  <w:rFonts w:cs="David" w:hint="cs"/>
                  <w:rtl/>
                  <w:lang w:eastAsia="he-IL"/>
                </w:rPr>
                <w:delText>הזנת מספר אישי/ חיפוש</w:delText>
              </w:r>
            </w:del>
          </w:p>
        </w:tc>
        <w:tc>
          <w:tcPr>
            <w:tcW w:w="1016" w:type="dxa"/>
            <w:tcPrChange w:id="77" w:author="Michal Moreno" w:date="2014-10-28T19:30:00Z">
              <w:tcPr>
                <w:tcW w:w="1063" w:type="dxa"/>
                <w:gridSpan w:val="2"/>
              </w:tcPr>
            </w:tcPrChange>
          </w:tcPr>
          <w:p w:rsidR="00BB1C6A" w:rsidRPr="00B60E16" w:rsidDel="005F45F3" w:rsidRDefault="00BB1C6A" w:rsidP="00BB105B">
            <w:pPr>
              <w:jc w:val="center"/>
              <w:rPr>
                <w:del w:id="78" w:author="Michal Moreno" w:date="2014-10-28T19:11:00Z"/>
                <w:rFonts w:cs="David"/>
                <w:lang w:eastAsia="he-IL"/>
              </w:rPr>
            </w:pPr>
            <w:del w:id="79" w:author="Michal Moreno" w:date="2014-10-28T19:11:00Z">
              <w:r w:rsidDel="005F45F3">
                <w:rPr>
                  <w:rFonts w:cs="David" w:hint="cs"/>
                  <w:rtl/>
                  <w:lang w:eastAsia="he-IL"/>
                </w:rPr>
                <w:delText>טבלת  דמוגרפיה</w:delText>
              </w:r>
            </w:del>
          </w:p>
        </w:tc>
        <w:tc>
          <w:tcPr>
            <w:tcW w:w="767" w:type="dxa"/>
            <w:tcPrChange w:id="80" w:author="Michal Moreno" w:date="2014-10-28T19:30:00Z">
              <w:tcPr>
                <w:tcW w:w="812" w:type="dxa"/>
                <w:gridSpan w:val="2"/>
              </w:tcPr>
            </w:tcPrChange>
          </w:tcPr>
          <w:p w:rsidR="00BB1C6A" w:rsidRPr="00B60E16" w:rsidDel="005F45F3" w:rsidRDefault="00BB1C6A" w:rsidP="00BB105B">
            <w:pPr>
              <w:jc w:val="center"/>
              <w:rPr>
                <w:del w:id="81" w:author="Michal Moreno" w:date="2014-10-28T19:11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PrChange w:id="82" w:author="Michal Moreno" w:date="2014-10-28T19:30:00Z">
              <w:tcPr>
                <w:tcW w:w="1539" w:type="dxa"/>
                <w:gridSpan w:val="2"/>
              </w:tcPr>
            </w:tcPrChange>
          </w:tcPr>
          <w:p w:rsidR="00BB1C6A" w:rsidRPr="00B60E16" w:rsidDel="005F45F3" w:rsidRDefault="00BB1C6A" w:rsidP="00BB105B">
            <w:pPr>
              <w:jc w:val="center"/>
              <w:rPr>
                <w:del w:id="83" w:author="Michal Moreno" w:date="2014-10-28T19:11:00Z"/>
                <w:rFonts w:cs="David"/>
                <w:rtl/>
                <w:lang w:eastAsia="he-IL"/>
              </w:rPr>
            </w:pPr>
            <w:del w:id="84" w:author="Michal Moreno" w:date="2014-10-28T19:11:00Z">
              <w:r w:rsidDel="005F45F3">
                <w:rPr>
                  <w:rFonts w:cs="David" w:hint="cs"/>
                  <w:rtl/>
                  <w:lang w:eastAsia="he-IL"/>
                </w:rPr>
                <w:delText>עד 8 תווים</w:delText>
              </w:r>
            </w:del>
          </w:p>
        </w:tc>
        <w:tc>
          <w:tcPr>
            <w:tcW w:w="1225" w:type="dxa"/>
            <w:tcPrChange w:id="85" w:author="Michal Moreno" w:date="2014-10-28T19:30:00Z">
              <w:tcPr>
                <w:tcW w:w="1628" w:type="dxa"/>
                <w:gridSpan w:val="2"/>
              </w:tcPr>
            </w:tcPrChange>
          </w:tcPr>
          <w:p w:rsidR="00BB1C6A" w:rsidRPr="00B60E16" w:rsidDel="005F45F3" w:rsidRDefault="00BB1C6A" w:rsidP="00BB105B">
            <w:pPr>
              <w:rPr>
                <w:del w:id="86" w:author="Michal Moreno" w:date="2014-10-28T19:11:00Z"/>
                <w:rFonts w:cs="David"/>
                <w:rtl/>
                <w:lang w:eastAsia="he-IL"/>
              </w:rPr>
            </w:pPr>
            <w:del w:id="87" w:author="Michal Moreno" w:date="2014-10-28T19:11:00Z">
              <w:r w:rsidDel="005F45F3">
                <w:rPr>
                  <w:rFonts w:cs="David" w:hint="cs"/>
                  <w:rtl/>
                  <w:lang w:eastAsia="he-IL"/>
                </w:rPr>
                <w:delText>לאחר חיפוש במסך בחירת מטופל ובחירת מטופל, מוצג המספר האישי בהתאם.</w:delText>
              </w:r>
            </w:del>
          </w:p>
        </w:tc>
        <w:tc>
          <w:tcPr>
            <w:tcW w:w="729" w:type="dxa"/>
            <w:tcPrChange w:id="88" w:author="Michal Moreno" w:date="2014-10-28T19:30:00Z">
              <w:tcPr>
                <w:tcW w:w="801" w:type="dxa"/>
                <w:gridSpan w:val="2"/>
              </w:tcPr>
            </w:tcPrChange>
          </w:tcPr>
          <w:p w:rsidR="00BB1C6A" w:rsidRPr="00B60E16" w:rsidDel="005F45F3" w:rsidRDefault="00BB1C6A" w:rsidP="00BB105B">
            <w:pPr>
              <w:jc w:val="center"/>
              <w:rPr>
                <w:del w:id="89" w:author="Michal Moreno" w:date="2014-10-28T19:11:00Z"/>
                <w:rFonts w:cs="David"/>
                <w:rtl/>
                <w:lang w:eastAsia="he-IL"/>
              </w:rPr>
            </w:pPr>
            <w:del w:id="90" w:author="Michal Moreno" w:date="2014-10-28T19:11:00Z">
              <w:r w:rsidDel="005F45F3">
                <w:rPr>
                  <w:rFonts w:cs="David" w:hint="cs"/>
                  <w:rtl/>
                  <w:lang w:eastAsia="he-IL"/>
                </w:rPr>
                <w:delText>1</w:delText>
              </w:r>
            </w:del>
          </w:p>
        </w:tc>
      </w:tr>
      <w:tr w:rsidR="00920947" w:rsidRPr="00B60E16" w:rsidTr="00B54615">
        <w:trPr>
          <w:ins w:id="91" w:author="Michal Moreno" w:date="2014-10-28T19:20:00Z"/>
        </w:trPr>
        <w:tc>
          <w:tcPr>
            <w:tcW w:w="1229" w:type="dxa"/>
            <w:tcPrChange w:id="92" w:author="Michal Moreno" w:date="2014-10-28T19:30:00Z">
              <w:tcPr>
                <w:tcW w:w="869" w:type="dxa"/>
              </w:tcPr>
            </w:tcPrChange>
          </w:tcPr>
          <w:p w:rsidR="00920947" w:rsidRDefault="00920947" w:rsidP="00636A34">
            <w:pPr>
              <w:rPr>
                <w:ins w:id="93" w:author="Michal Moreno" w:date="2014-10-28T19:20:00Z"/>
                <w:rFonts w:cs="David"/>
                <w:rtl/>
                <w:lang w:eastAsia="he-IL"/>
              </w:rPr>
            </w:pPr>
            <w:ins w:id="94" w:author="Michal Moreno" w:date="2014-10-28T19:20:00Z">
              <w:r>
                <w:rPr>
                  <w:rFonts w:cs="David" w:hint="cs"/>
                  <w:rtl/>
                  <w:lang w:eastAsia="he-IL"/>
                </w:rPr>
                <w:t xml:space="preserve">שם </w:t>
              </w:r>
              <w:commentRangeStart w:id="95"/>
              <w:r>
                <w:rPr>
                  <w:rFonts w:cs="David" w:hint="cs"/>
                  <w:rtl/>
                  <w:lang w:eastAsia="he-IL"/>
                </w:rPr>
                <w:t>המבנה</w:t>
              </w:r>
            </w:ins>
            <w:commentRangeEnd w:id="95"/>
            <w:ins w:id="96" w:author="Michal Moreno" w:date="2014-10-28T19:21:00Z">
              <w:r w:rsidR="00990A23">
                <w:rPr>
                  <w:rStyle w:val="CommentReference"/>
                  <w:rtl/>
                </w:rPr>
                <w:commentReference w:id="95"/>
              </w:r>
            </w:ins>
          </w:p>
        </w:tc>
        <w:tc>
          <w:tcPr>
            <w:tcW w:w="736" w:type="dxa"/>
            <w:tcPrChange w:id="97" w:author="Michal Moreno" w:date="2014-10-28T19:30:00Z">
              <w:tcPr>
                <w:tcW w:w="745" w:type="dxa"/>
                <w:gridSpan w:val="2"/>
              </w:tcPr>
            </w:tcPrChange>
          </w:tcPr>
          <w:p w:rsidR="00920947" w:rsidRDefault="00920947" w:rsidP="00BB105B">
            <w:pPr>
              <w:jc w:val="center"/>
              <w:rPr>
                <w:ins w:id="98" w:author="Michal Moreno" w:date="2014-10-28T19:20:00Z"/>
                <w:rFonts w:cs="David"/>
                <w:rtl/>
                <w:lang w:eastAsia="he-IL"/>
              </w:rPr>
            </w:pPr>
            <w:ins w:id="99" w:author="Michal Moreno" w:date="2014-10-28T19:20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79" w:type="dxa"/>
            <w:tcPrChange w:id="100" w:author="Michal Moreno" w:date="2014-10-28T19:30:00Z">
              <w:tcPr>
                <w:tcW w:w="851" w:type="dxa"/>
                <w:gridSpan w:val="2"/>
              </w:tcPr>
            </w:tcPrChange>
          </w:tcPr>
          <w:p w:rsidR="00920947" w:rsidRDefault="00920947" w:rsidP="00BB105B">
            <w:pPr>
              <w:jc w:val="center"/>
              <w:rPr>
                <w:ins w:id="101" w:author="Michal Moreno" w:date="2014-10-28T19:20:00Z"/>
                <w:rFonts w:cs="David"/>
                <w:rtl/>
                <w:lang w:eastAsia="he-IL"/>
              </w:rPr>
            </w:pPr>
            <w:ins w:id="102" w:author="Michal Moreno" w:date="2014-10-28T19:20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1345" w:type="dxa"/>
            <w:tcPrChange w:id="103" w:author="Michal Moreno" w:date="2014-10-28T19:30:00Z">
              <w:tcPr>
                <w:tcW w:w="1057" w:type="dxa"/>
              </w:tcPr>
            </w:tcPrChange>
          </w:tcPr>
          <w:p w:rsidR="00920947" w:rsidRDefault="00920947" w:rsidP="00672D0A">
            <w:pPr>
              <w:jc w:val="center"/>
              <w:rPr>
                <w:ins w:id="104" w:author="Michal Moreno" w:date="2014-10-28T19:20:00Z"/>
                <w:rFonts w:cs="David"/>
                <w:rtl/>
                <w:lang w:eastAsia="he-IL"/>
              </w:rPr>
            </w:pPr>
            <w:ins w:id="105" w:author="Michal Moreno" w:date="2014-10-28T19:20:00Z">
              <w:r>
                <w:rPr>
                  <w:rFonts w:cs="David" w:hint="cs"/>
                  <w:rtl/>
                  <w:lang w:eastAsia="he-IL"/>
                </w:rPr>
                <w:t>הצגת המבנה עבורו מתבצע החיתוך לדוח</w:t>
              </w:r>
            </w:ins>
          </w:p>
        </w:tc>
        <w:tc>
          <w:tcPr>
            <w:tcW w:w="1016" w:type="dxa"/>
            <w:tcPrChange w:id="106" w:author="Michal Moreno" w:date="2014-10-28T19:30:00Z">
              <w:tcPr>
                <w:tcW w:w="1063" w:type="dxa"/>
                <w:gridSpan w:val="2"/>
              </w:tcPr>
            </w:tcPrChange>
          </w:tcPr>
          <w:p w:rsidR="00920947" w:rsidRDefault="00920947" w:rsidP="00BB105B">
            <w:pPr>
              <w:jc w:val="center"/>
              <w:rPr>
                <w:ins w:id="107" w:author="Michal Moreno" w:date="2014-10-28T19:20:00Z"/>
                <w:rFonts w:cs="David"/>
                <w:rtl/>
                <w:lang w:eastAsia="he-IL"/>
              </w:rPr>
            </w:pPr>
            <w:ins w:id="108" w:author="Michal Moreno" w:date="2014-10-28T19:20:00Z">
              <w:r>
                <w:rPr>
                  <w:rFonts w:cs="David" w:hint="cs"/>
                  <w:rtl/>
                  <w:lang w:eastAsia="he-IL"/>
                </w:rPr>
                <w:t>טבלת מבנה ארגוני</w:t>
              </w:r>
            </w:ins>
          </w:p>
        </w:tc>
        <w:tc>
          <w:tcPr>
            <w:tcW w:w="767" w:type="dxa"/>
            <w:tcPrChange w:id="109" w:author="Michal Moreno" w:date="2014-10-28T19:30:00Z">
              <w:tcPr>
                <w:tcW w:w="812" w:type="dxa"/>
                <w:gridSpan w:val="2"/>
              </w:tcPr>
            </w:tcPrChange>
          </w:tcPr>
          <w:p w:rsidR="00920947" w:rsidRPr="00B60E16" w:rsidRDefault="00920947" w:rsidP="00BB105B">
            <w:pPr>
              <w:jc w:val="center"/>
              <w:rPr>
                <w:ins w:id="110" w:author="Michal Moreno" w:date="2014-10-28T19:20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PrChange w:id="111" w:author="Michal Moreno" w:date="2014-10-28T19:30:00Z">
              <w:tcPr>
                <w:tcW w:w="1539" w:type="dxa"/>
                <w:gridSpan w:val="2"/>
              </w:tcPr>
            </w:tcPrChange>
          </w:tcPr>
          <w:p w:rsidR="00920947" w:rsidRPr="00B60E16" w:rsidRDefault="00920947" w:rsidP="00BB105B">
            <w:pPr>
              <w:jc w:val="center"/>
              <w:rPr>
                <w:ins w:id="112" w:author="Michal Moreno" w:date="2014-10-28T19:20:00Z"/>
                <w:rFonts w:cs="David"/>
                <w:rtl/>
                <w:lang w:eastAsia="he-IL"/>
              </w:rPr>
            </w:pPr>
          </w:p>
        </w:tc>
        <w:tc>
          <w:tcPr>
            <w:tcW w:w="1225" w:type="dxa"/>
            <w:tcPrChange w:id="113" w:author="Michal Moreno" w:date="2014-10-28T19:30:00Z">
              <w:tcPr>
                <w:tcW w:w="1628" w:type="dxa"/>
                <w:gridSpan w:val="2"/>
              </w:tcPr>
            </w:tcPrChange>
          </w:tcPr>
          <w:p w:rsidR="00920947" w:rsidRDefault="00920947" w:rsidP="00BB105B">
            <w:pPr>
              <w:rPr>
                <w:ins w:id="114" w:author="Michal Moreno" w:date="2014-10-28T19:20:00Z"/>
                <w:rFonts w:cs="David"/>
                <w:rtl/>
                <w:lang w:eastAsia="he-IL"/>
              </w:rPr>
            </w:pPr>
          </w:p>
        </w:tc>
        <w:tc>
          <w:tcPr>
            <w:tcW w:w="729" w:type="dxa"/>
            <w:tcPrChange w:id="115" w:author="Michal Moreno" w:date="2014-10-28T19:30:00Z">
              <w:tcPr>
                <w:tcW w:w="801" w:type="dxa"/>
                <w:gridSpan w:val="2"/>
              </w:tcPr>
            </w:tcPrChange>
          </w:tcPr>
          <w:p w:rsidR="00920947" w:rsidRDefault="00920947" w:rsidP="00BB105B">
            <w:pPr>
              <w:jc w:val="center"/>
              <w:rPr>
                <w:ins w:id="116" w:author="Michal Moreno" w:date="2014-10-28T19:20:00Z"/>
                <w:rFonts w:cs="David"/>
                <w:rtl/>
                <w:lang w:eastAsia="he-IL"/>
              </w:rPr>
            </w:pPr>
            <w:ins w:id="117" w:author="Michal Moreno" w:date="2014-10-28T19:20:00Z">
              <w:r>
                <w:rPr>
                  <w:rFonts w:cs="David" w:hint="cs"/>
                  <w:rtl/>
                  <w:lang w:eastAsia="he-IL"/>
                </w:rPr>
                <w:t>1</w:t>
              </w:r>
            </w:ins>
          </w:p>
        </w:tc>
      </w:tr>
      <w:tr w:rsidR="003D4358" w:rsidRPr="00B60E16" w:rsidTr="00B54615">
        <w:tc>
          <w:tcPr>
            <w:tcW w:w="1229" w:type="dxa"/>
            <w:tcPrChange w:id="118" w:author="Michal Moreno" w:date="2014-10-28T19:30:00Z">
              <w:tcPr>
                <w:tcW w:w="869" w:type="dxa"/>
              </w:tcPr>
            </w:tcPrChange>
          </w:tcPr>
          <w:p w:rsidR="005E629A" w:rsidRDefault="005E629A" w:rsidP="00636A3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יחידה</w:t>
            </w:r>
          </w:p>
        </w:tc>
        <w:tc>
          <w:tcPr>
            <w:tcW w:w="736" w:type="dxa"/>
            <w:tcPrChange w:id="119" w:author="Michal Moreno" w:date="2014-10-28T19:30:00Z">
              <w:tcPr>
                <w:tcW w:w="745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79" w:type="dxa"/>
            <w:tcPrChange w:id="120" w:author="Michal Moreno" w:date="2014-10-28T19:30:00Z">
              <w:tcPr>
                <w:tcW w:w="851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345" w:type="dxa"/>
            <w:tcPrChange w:id="121" w:author="Michal Moreno" w:date="2014-10-28T19:30:00Z">
              <w:tcPr>
                <w:tcW w:w="1057" w:type="dxa"/>
              </w:tcPr>
            </w:tcPrChange>
          </w:tcPr>
          <w:p w:rsidR="005E629A" w:rsidRPr="00B60E16" w:rsidRDefault="00672D0A" w:rsidP="00672D0A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 / </w:t>
            </w:r>
            <w:r w:rsidR="005E629A">
              <w:rPr>
                <w:rFonts w:cs="David" w:hint="cs"/>
                <w:rtl/>
                <w:lang w:eastAsia="he-IL"/>
              </w:rPr>
              <w:t>בחירת היחידה של המטופלים</w:t>
            </w:r>
          </w:p>
        </w:tc>
        <w:tc>
          <w:tcPr>
            <w:tcW w:w="1016" w:type="dxa"/>
            <w:tcPrChange w:id="122" w:author="Michal Moreno" w:date="2014-10-28T19:30:00Z">
              <w:tcPr>
                <w:tcW w:w="1063" w:type="dxa"/>
                <w:gridSpan w:val="2"/>
              </w:tcPr>
            </w:tcPrChange>
          </w:tcPr>
          <w:p w:rsidR="005E629A" w:rsidRPr="00B60E16" w:rsidRDefault="00462AA3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יחידות</w:t>
            </w:r>
          </w:p>
        </w:tc>
        <w:tc>
          <w:tcPr>
            <w:tcW w:w="767" w:type="dxa"/>
            <w:tcPrChange w:id="123" w:author="Michal Moreno" w:date="2014-10-28T19:30:00Z">
              <w:tcPr>
                <w:tcW w:w="812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PrChange w:id="124" w:author="Michal Moreno" w:date="2014-10-28T19:30:00Z">
              <w:tcPr>
                <w:tcW w:w="1539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225" w:type="dxa"/>
            <w:tcPrChange w:id="125" w:author="Michal Moreno" w:date="2014-10-28T19:30:00Z">
              <w:tcPr>
                <w:tcW w:w="1628" w:type="dxa"/>
                <w:gridSpan w:val="2"/>
              </w:tcPr>
            </w:tcPrChange>
          </w:tcPr>
          <w:p w:rsidR="005E629A" w:rsidRPr="00B60E16" w:rsidRDefault="0019646D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קוד היחידה שנבחר.</w:t>
            </w:r>
          </w:p>
        </w:tc>
        <w:tc>
          <w:tcPr>
            <w:tcW w:w="729" w:type="dxa"/>
            <w:tcPrChange w:id="126" w:author="Michal Moreno" w:date="2014-10-28T19:30:00Z">
              <w:tcPr>
                <w:tcW w:w="801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3D4358" w:rsidRPr="00B60E16" w:rsidTr="00B54615">
        <w:tc>
          <w:tcPr>
            <w:tcW w:w="1229" w:type="dxa"/>
            <w:tcPrChange w:id="127" w:author="Michal Moreno" w:date="2014-10-28T19:30:00Z">
              <w:tcPr>
                <w:tcW w:w="869" w:type="dxa"/>
              </w:tcPr>
            </w:tcPrChange>
          </w:tcPr>
          <w:p w:rsidR="005E629A" w:rsidRDefault="005E629A" w:rsidP="00636A3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יחידת משנה</w:t>
            </w:r>
          </w:p>
        </w:tc>
        <w:tc>
          <w:tcPr>
            <w:tcW w:w="736" w:type="dxa"/>
            <w:tcPrChange w:id="128" w:author="Michal Moreno" w:date="2014-10-28T19:30:00Z">
              <w:tcPr>
                <w:tcW w:w="745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79" w:type="dxa"/>
            <w:tcPrChange w:id="129" w:author="Michal Moreno" w:date="2014-10-28T19:30:00Z">
              <w:tcPr>
                <w:tcW w:w="851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345" w:type="dxa"/>
            <w:tcPrChange w:id="130" w:author="Michal Moreno" w:date="2014-10-28T19:30:00Z">
              <w:tcPr>
                <w:tcW w:w="1057" w:type="dxa"/>
              </w:tcPr>
            </w:tcPrChange>
          </w:tcPr>
          <w:p w:rsidR="005E629A" w:rsidRPr="00B60E16" w:rsidRDefault="003D4358" w:rsidP="005E629A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 / </w:t>
            </w:r>
            <w:r w:rsidR="005E629A">
              <w:rPr>
                <w:rFonts w:cs="David" w:hint="cs"/>
                <w:rtl/>
                <w:lang w:eastAsia="he-IL"/>
              </w:rPr>
              <w:t>בחירת יחידת משנה של המטופלים</w:t>
            </w:r>
          </w:p>
        </w:tc>
        <w:tc>
          <w:tcPr>
            <w:tcW w:w="1016" w:type="dxa"/>
            <w:tcPrChange w:id="131" w:author="Michal Moreno" w:date="2014-10-28T19:30:00Z">
              <w:tcPr>
                <w:tcW w:w="1063" w:type="dxa"/>
                <w:gridSpan w:val="2"/>
              </w:tcPr>
            </w:tcPrChange>
          </w:tcPr>
          <w:p w:rsidR="005E629A" w:rsidRPr="00B60E16" w:rsidRDefault="005E629A" w:rsidP="00462AA3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טבלת </w:t>
            </w:r>
            <w:r w:rsidR="00462AA3">
              <w:rPr>
                <w:rFonts w:cs="David" w:hint="cs"/>
                <w:rtl/>
                <w:lang w:eastAsia="he-IL"/>
              </w:rPr>
              <w:t>יחידות</w:t>
            </w:r>
          </w:p>
        </w:tc>
        <w:tc>
          <w:tcPr>
            <w:tcW w:w="767" w:type="dxa"/>
            <w:tcPrChange w:id="132" w:author="Michal Moreno" w:date="2014-10-28T19:30:00Z">
              <w:tcPr>
                <w:tcW w:w="812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PrChange w:id="133" w:author="Michal Moreno" w:date="2014-10-28T19:30:00Z">
              <w:tcPr>
                <w:tcW w:w="1539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225" w:type="dxa"/>
            <w:tcPrChange w:id="134" w:author="Michal Moreno" w:date="2014-10-28T19:30:00Z">
              <w:tcPr>
                <w:tcW w:w="1628" w:type="dxa"/>
                <w:gridSpan w:val="2"/>
              </w:tcPr>
            </w:tcPrChange>
          </w:tcPr>
          <w:p w:rsidR="005E629A" w:rsidRPr="00B60E16" w:rsidRDefault="0019646D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קוד יחידת המשנה שנבחר.</w:t>
            </w:r>
          </w:p>
        </w:tc>
        <w:tc>
          <w:tcPr>
            <w:tcW w:w="729" w:type="dxa"/>
            <w:tcPrChange w:id="135" w:author="Michal Moreno" w:date="2014-10-28T19:30:00Z">
              <w:tcPr>
                <w:tcW w:w="801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3</w:t>
            </w:r>
          </w:p>
        </w:tc>
      </w:tr>
      <w:tr w:rsidR="003D4358" w:rsidRPr="00B60E16" w:rsidTr="00B54615">
        <w:tc>
          <w:tcPr>
            <w:tcW w:w="1229" w:type="dxa"/>
            <w:tcPrChange w:id="136" w:author="Michal Moreno" w:date="2014-10-28T19:30:00Z">
              <w:tcPr>
                <w:tcW w:w="869" w:type="dxa"/>
              </w:tcPr>
            </w:tcPrChange>
          </w:tcPr>
          <w:p w:rsidR="005E629A" w:rsidRDefault="005E629A" w:rsidP="00636A3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מטפל מזמן</w:t>
            </w:r>
          </w:p>
        </w:tc>
        <w:tc>
          <w:tcPr>
            <w:tcW w:w="736" w:type="dxa"/>
            <w:tcPrChange w:id="137" w:author="Michal Moreno" w:date="2014-10-28T19:30:00Z">
              <w:tcPr>
                <w:tcW w:w="745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779" w:type="dxa"/>
            <w:tcPrChange w:id="138" w:author="Michal Moreno" w:date="2014-10-28T19:30:00Z">
              <w:tcPr>
                <w:tcW w:w="851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345" w:type="dxa"/>
            <w:tcPrChange w:id="139" w:author="Michal Moreno" w:date="2014-10-28T19:30:00Z">
              <w:tcPr>
                <w:tcW w:w="1057" w:type="dxa"/>
              </w:tcPr>
            </w:tcPrChange>
          </w:tcPr>
          <w:p w:rsidR="005E629A" w:rsidRPr="00B60E16" w:rsidRDefault="003D4358" w:rsidP="005E629A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 / </w:t>
            </w:r>
            <w:r w:rsidR="005E629A">
              <w:rPr>
                <w:rFonts w:cs="David" w:hint="cs"/>
                <w:rtl/>
                <w:lang w:eastAsia="he-IL"/>
              </w:rPr>
              <w:t>בחירת סוג מטפל שביצע את הזימון</w:t>
            </w:r>
            <w:ins w:id="140" w:author="Michal Moreno" w:date="2015-03-23T11:14:00Z">
              <w:r w:rsidR="002B4A77">
                <w:rPr>
                  <w:rFonts w:cs="David" w:hint="cs"/>
                  <w:rtl/>
                  <w:lang w:eastAsia="he-IL"/>
                </w:rPr>
                <w:t xml:space="preserve"> </w:t>
              </w:r>
              <w:commentRangeStart w:id="141"/>
              <w:r w:rsidR="002B4A77">
                <w:rPr>
                  <w:rFonts w:cs="David" w:hint="cs"/>
                  <w:rtl/>
                  <w:lang w:eastAsia="he-IL"/>
                </w:rPr>
                <w:t>דרך פריט מעקבים</w:t>
              </w:r>
              <w:commentRangeEnd w:id="141"/>
              <w:r w:rsidR="002B4A77">
                <w:rPr>
                  <w:rStyle w:val="CommentReference"/>
                  <w:rtl/>
                </w:rPr>
                <w:commentReference w:id="141"/>
              </w:r>
            </w:ins>
          </w:p>
        </w:tc>
        <w:tc>
          <w:tcPr>
            <w:tcW w:w="1016" w:type="dxa"/>
            <w:tcPrChange w:id="142" w:author="Michal Moreno" w:date="2014-10-28T19:30:00Z">
              <w:tcPr>
                <w:tcW w:w="1063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 סוגי מטפלים</w:t>
            </w:r>
          </w:p>
        </w:tc>
        <w:tc>
          <w:tcPr>
            <w:tcW w:w="767" w:type="dxa"/>
            <w:tcPrChange w:id="143" w:author="Michal Moreno" w:date="2014-10-28T19:30:00Z">
              <w:tcPr>
                <w:tcW w:w="812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PrChange w:id="144" w:author="Michal Moreno" w:date="2014-10-28T19:30:00Z">
              <w:tcPr>
                <w:tcW w:w="1539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225" w:type="dxa"/>
            <w:tcPrChange w:id="145" w:author="Michal Moreno" w:date="2014-10-28T19:30:00Z">
              <w:tcPr>
                <w:tcW w:w="1628" w:type="dxa"/>
                <w:gridSpan w:val="2"/>
              </w:tcPr>
            </w:tcPrChange>
          </w:tcPr>
          <w:p w:rsidR="005E629A" w:rsidRPr="00B60E16" w:rsidRDefault="0019646D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סוג המטפל.</w:t>
            </w:r>
          </w:p>
        </w:tc>
        <w:tc>
          <w:tcPr>
            <w:tcW w:w="729" w:type="dxa"/>
            <w:tcPrChange w:id="146" w:author="Michal Moreno" w:date="2014-10-28T19:30:00Z">
              <w:tcPr>
                <w:tcW w:w="801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3D4358" w:rsidRPr="00B60E16" w:rsidTr="00B54615">
        <w:tc>
          <w:tcPr>
            <w:tcW w:w="1229" w:type="dxa"/>
            <w:tcPrChange w:id="147" w:author="Michal Moreno" w:date="2014-10-28T19:30:00Z">
              <w:tcPr>
                <w:tcW w:w="869" w:type="dxa"/>
              </w:tcPr>
            </w:tcPrChange>
          </w:tcPr>
          <w:p w:rsidR="008F6E4E" w:rsidRDefault="005E629A" w:rsidP="00636A3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זימון</w:t>
            </w:r>
            <w:r w:rsidR="008F6E4E">
              <w:rPr>
                <w:rFonts w:cs="David" w:hint="cs"/>
                <w:rtl/>
                <w:lang w:eastAsia="he-IL"/>
              </w:rPr>
              <w:t xml:space="preserve"> </w:t>
            </w:r>
          </w:p>
          <w:p w:rsidR="005E629A" w:rsidRDefault="008F6E4E" w:rsidP="00636A3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 -</w:t>
            </w:r>
          </w:p>
        </w:tc>
        <w:tc>
          <w:tcPr>
            <w:tcW w:w="736" w:type="dxa"/>
            <w:tcPrChange w:id="148" w:author="Michal Moreno" w:date="2014-10-28T19:30:00Z">
              <w:tcPr>
                <w:tcW w:w="745" w:type="dxa"/>
                <w:gridSpan w:val="2"/>
              </w:tcPr>
            </w:tcPrChange>
          </w:tcPr>
          <w:p w:rsidR="005E629A" w:rsidRPr="00B60E16" w:rsidRDefault="008F6E4E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79" w:type="dxa"/>
            <w:tcPrChange w:id="149" w:author="Michal Moreno" w:date="2014-10-28T19:30:00Z">
              <w:tcPr>
                <w:tcW w:w="851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345" w:type="dxa"/>
            <w:tcPrChange w:id="150" w:author="Michal Moreno" w:date="2014-10-28T19:30:00Z">
              <w:tcPr>
                <w:tcW w:w="1057" w:type="dxa"/>
              </w:tcPr>
            </w:tcPrChange>
          </w:tcPr>
          <w:p w:rsidR="005E629A" w:rsidRPr="00B60E16" w:rsidRDefault="003D4358" w:rsidP="005E629A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 / </w:t>
            </w:r>
            <w:r w:rsidR="005E629A">
              <w:rPr>
                <w:rFonts w:cs="David" w:hint="cs"/>
                <w:rtl/>
                <w:lang w:eastAsia="he-IL"/>
              </w:rPr>
              <w:t>בחירת תאריך</w:t>
            </w:r>
            <w:r>
              <w:rPr>
                <w:rFonts w:cs="David" w:hint="cs"/>
                <w:rtl/>
                <w:lang w:eastAsia="he-IL"/>
              </w:rPr>
              <w:t xml:space="preserve"> הזימון</w:t>
            </w:r>
          </w:p>
        </w:tc>
        <w:tc>
          <w:tcPr>
            <w:tcW w:w="1016" w:type="dxa"/>
            <w:tcPrChange w:id="151" w:author="Michal Moreno" w:date="2014-10-28T19:30:00Z">
              <w:tcPr>
                <w:tcW w:w="1063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767" w:type="dxa"/>
            <w:tcPrChange w:id="152" w:author="Michal Moreno" w:date="2014-10-28T19:30:00Z">
              <w:tcPr>
                <w:tcW w:w="812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PrChange w:id="153" w:author="Michal Moreno" w:date="2014-10-28T19:30:00Z">
              <w:tcPr>
                <w:tcW w:w="1539" w:type="dxa"/>
                <w:gridSpan w:val="2"/>
              </w:tcPr>
            </w:tcPrChange>
          </w:tcPr>
          <w:p w:rsidR="005E629A" w:rsidRPr="00B60E16" w:rsidRDefault="00672D0A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הזנה </w:t>
            </w:r>
            <w:r w:rsidRPr="00C852C5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</w:tc>
        <w:tc>
          <w:tcPr>
            <w:tcW w:w="1225" w:type="dxa"/>
            <w:tcPrChange w:id="154" w:author="Michal Moreno" w:date="2014-10-28T19:30:00Z">
              <w:tcPr>
                <w:tcW w:w="1628" w:type="dxa"/>
                <w:gridSpan w:val="2"/>
              </w:tcPr>
            </w:tcPrChange>
          </w:tcPr>
          <w:p w:rsidR="005E629A" w:rsidRPr="00B60E16" w:rsidRDefault="005E629A" w:rsidP="00BB105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9" w:type="dxa"/>
            <w:tcPrChange w:id="155" w:author="Michal Moreno" w:date="2014-10-28T19:30:00Z">
              <w:tcPr>
                <w:tcW w:w="801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</w:t>
            </w:r>
          </w:p>
        </w:tc>
      </w:tr>
      <w:tr w:rsidR="008F6E4E" w:rsidRPr="00B60E16" w:rsidTr="00B54615">
        <w:tc>
          <w:tcPr>
            <w:tcW w:w="1229" w:type="dxa"/>
            <w:tcPrChange w:id="156" w:author="Michal Moreno" w:date="2014-10-28T19:30:00Z">
              <w:tcPr>
                <w:tcW w:w="869" w:type="dxa"/>
              </w:tcPr>
            </w:tcPrChange>
          </w:tcPr>
          <w:p w:rsidR="008F6E4E" w:rsidRDefault="008F6E4E" w:rsidP="008F6E4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תאריך זימון </w:t>
            </w:r>
          </w:p>
          <w:p w:rsidR="008F6E4E" w:rsidRDefault="008F6E4E" w:rsidP="008F6E4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-</w:t>
            </w:r>
          </w:p>
        </w:tc>
        <w:tc>
          <w:tcPr>
            <w:tcW w:w="736" w:type="dxa"/>
            <w:tcPrChange w:id="157" w:author="Michal Moreno" w:date="2014-10-28T19:30:00Z">
              <w:tcPr>
                <w:tcW w:w="745" w:type="dxa"/>
                <w:gridSpan w:val="2"/>
              </w:tcPr>
            </w:tcPrChange>
          </w:tcPr>
          <w:p w:rsidR="008F6E4E" w:rsidRPr="00B60E16" w:rsidRDefault="008F6E4E" w:rsidP="008F6E4E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79" w:type="dxa"/>
            <w:tcPrChange w:id="158" w:author="Michal Moreno" w:date="2014-10-28T19:30:00Z">
              <w:tcPr>
                <w:tcW w:w="851" w:type="dxa"/>
                <w:gridSpan w:val="2"/>
              </w:tcPr>
            </w:tcPrChange>
          </w:tcPr>
          <w:p w:rsidR="008F6E4E" w:rsidRPr="00B60E16" w:rsidRDefault="008F6E4E" w:rsidP="008F6E4E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345" w:type="dxa"/>
            <w:tcPrChange w:id="159" w:author="Michal Moreno" w:date="2014-10-28T19:30:00Z">
              <w:tcPr>
                <w:tcW w:w="1057" w:type="dxa"/>
              </w:tcPr>
            </w:tcPrChange>
          </w:tcPr>
          <w:p w:rsidR="008F6E4E" w:rsidRPr="00B60E16" w:rsidRDefault="008F6E4E" w:rsidP="008F6E4E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הזנה / בחירת תאריך הזימון</w:t>
            </w:r>
          </w:p>
        </w:tc>
        <w:tc>
          <w:tcPr>
            <w:tcW w:w="1016" w:type="dxa"/>
            <w:tcPrChange w:id="160" w:author="Michal Moreno" w:date="2014-10-28T19:30:00Z">
              <w:tcPr>
                <w:tcW w:w="1063" w:type="dxa"/>
                <w:gridSpan w:val="2"/>
              </w:tcPr>
            </w:tcPrChange>
          </w:tcPr>
          <w:p w:rsidR="008F6E4E" w:rsidRPr="00B60E16" w:rsidRDefault="008F6E4E" w:rsidP="008F6E4E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767" w:type="dxa"/>
            <w:tcPrChange w:id="161" w:author="Michal Moreno" w:date="2014-10-28T19:30:00Z">
              <w:tcPr>
                <w:tcW w:w="812" w:type="dxa"/>
                <w:gridSpan w:val="2"/>
              </w:tcPr>
            </w:tcPrChange>
          </w:tcPr>
          <w:p w:rsidR="008F6E4E" w:rsidRPr="00B60E16" w:rsidRDefault="008F6E4E" w:rsidP="008F6E4E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PrChange w:id="162" w:author="Michal Moreno" w:date="2014-10-28T19:30:00Z">
              <w:tcPr>
                <w:tcW w:w="1539" w:type="dxa"/>
                <w:gridSpan w:val="2"/>
              </w:tcPr>
            </w:tcPrChange>
          </w:tcPr>
          <w:p w:rsidR="008F6E4E" w:rsidRPr="00B60E16" w:rsidRDefault="008F6E4E" w:rsidP="008F6E4E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הזנה </w:t>
            </w:r>
            <w:r w:rsidRPr="00C852C5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</w:tc>
        <w:tc>
          <w:tcPr>
            <w:tcW w:w="1225" w:type="dxa"/>
            <w:tcPrChange w:id="163" w:author="Michal Moreno" w:date="2014-10-28T19:30:00Z">
              <w:tcPr>
                <w:tcW w:w="1628" w:type="dxa"/>
                <w:gridSpan w:val="2"/>
              </w:tcPr>
            </w:tcPrChange>
          </w:tcPr>
          <w:p w:rsidR="008F6E4E" w:rsidRPr="00B60E16" w:rsidRDefault="008F6E4E" w:rsidP="008F6E4E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9" w:type="dxa"/>
            <w:tcPrChange w:id="164" w:author="Michal Moreno" w:date="2014-10-28T19:30:00Z">
              <w:tcPr>
                <w:tcW w:w="801" w:type="dxa"/>
                <w:gridSpan w:val="2"/>
              </w:tcPr>
            </w:tcPrChange>
          </w:tcPr>
          <w:p w:rsidR="008F6E4E" w:rsidRDefault="008F6E4E" w:rsidP="008F6E4E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6</w:t>
            </w:r>
          </w:p>
        </w:tc>
      </w:tr>
      <w:tr w:rsidR="003D4358" w:rsidRPr="00B60E16" w:rsidTr="00B54615">
        <w:tc>
          <w:tcPr>
            <w:tcW w:w="1229" w:type="dxa"/>
            <w:tcPrChange w:id="165" w:author="Michal Moreno" w:date="2014-10-28T19:30:00Z">
              <w:tcPr>
                <w:tcW w:w="869" w:type="dxa"/>
              </w:tcPr>
            </w:tcPrChange>
          </w:tcPr>
          <w:p w:rsidR="005E629A" w:rsidRDefault="005E629A" w:rsidP="00636A34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התור</w:t>
            </w:r>
            <w:r w:rsidR="008F6E4E">
              <w:rPr>
                <w:rFonts w:cs="David" w:hint="cs"/>
                <w:rtl/>
                <w:lang w:eastAsia="he-IL"/>
              </w:rPr>
              <w:t xml:space="preserve"> מ-</w:t>
            </w:r>
          </w:p>
        </w:tc>
        <w:tc>
          <w:tcPr>
            <w:tcW w:w="736" w:type="dxa"/>
            <w:tcPrChange w:id="166" w:author="Michal Moreno" w:date="2014-10-28T19:30:00Z">
              <w:tcPr>
                <w:tcW w:w="745" w:type="dxa"/>
                <w:gridSpan w:val="2"/>
              </w:tcPr>
            </w:tcPrChange>
          </w:tcPr>
          <w:p w:rsidR="005E629A" w:rsidRPr="00B60E16" w:rsidRDefault="008F6E4E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779" w:type="dxa"/>
            <w:tcPrChange w:id="167" w:author="Michal Moreno" w:date="2014-10-28T19:30:00Z">
              <w:tcPr>
                <w:tcW w:w="851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ר</w:t>
            </w:r>
          </w:p>
        </w:tc>
        <w:tc>
          <w:tcPr>
            <w:tcW w:w="1345" w:type="dxa"/>
            <w:tcPrChange w:id="168" w:author="Michal Moreno" w:date="2014-10-28T19:30:00Z">
              <w:tcPr>
                <w:tcW w:w="1057" w:type="dxa"/>
              </w:tcPr>
            </w:tcPrChange>
          </w:tcPr>
          <w:p w:rsidR="005E629A" w:rsidRPr="00B60E16" w:rsidRDefault="005E629A" w:rsidP="003D435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הזנה / בחירת תאריך </w:t>
            </w:r>
            <w:r w:rsidR="003D4358">
              <w:rPr>
                <w:rFonts w:cs="David" w:hint="cs"/>
                <w:rtl/>
                <w:lang w:eastAsia="he-IL"/>
              </w:rPr>
              <w:t>התור</w:t>
            </w:r>
          </w:p>
        </w:tc>
        <w:tc>
          <w:tcPr>
            <w:tcW w:w="1016" w:type="dxa"/>
            <w:tcPrChange w:id="169" w:author="Michal Moreno" w:date="2014-10-28T19:30:00Z">
              <w:tcPr>
                <w:tcW w:w="1063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767" w:type="dxa"/>
            <w:tcPrChange w:id="170" w:author="Michal Moreno" w:date="2014-10-28T19:30:00Z">
              <w:tcPr>
                <w:tcW w:w="812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PrChange w:id="171" w:author="Michal Moreno" w:date="2014-10-28T19:30:00Z">
              <w:tcPr>
                <w:tcW w:w="1539" w:type="dxa"/>
                <w:gridSpan w:val="2"/>
              </w:tcPr>
            </w:tcPrChange>
          </w:tcPr>
          <w:p w:rsidR="005E629A" w:rsidRPr="00B60E16" w:rsidRDefault="005E629A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הזנה </w:t>
            </w:r>
            <w:r w:rsidRPr="00C852C5">
              <w:rPr>
                <w:rFonts w:cs="David"/>
                <w:sz w:val="20"/>
                <w:szCs w:val="20"/>
                <w:lang w:eastAsia="he-IL"/>
              </w:rPr>
              <w:t>DD.MM.YYYY</w:t>
            </w:r>
          </w:p>
        </w:tc>
        <w:tc>
          <w:tcPr>
            <w:tcW w:w="1225" w:type="dxa"/>
            <w:tcPrChange w:id="172" w:author="Michal Moreno" w:date="2014-10-28T19:30:00Z">
              <w:tcPr>
                <w:tcW w:w="1628" w:type="dxa"/>
                <w:gridSpan w:val="2"/>
              </w:tcPr>
            </w:tcPrChange>
          </w:tcPr>
          <w:p w:rsidR="005E629A" w:rsidRPr="00B60E16" w:rsidRDefault="005E629A" w:rsidP="00BB105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729" w:type="dxa"/>
            <w:tcPrChange w:id="173" w:author="Michal Moreno" w:date="2014-10-28T19:30:00Z">
              <w:tcPr>
                <w:tcW w:w="801" w:type="dxa"/>
                <w:gridSpan w:val="2"/>
              </w:tcPr>
            </w:tcPrChange>
          </w:tcPr>
          <w:p w:rsidR="005E629A" w:rsidRPr="00B60E16" w:rsidRDefault="008F6E4E" w:rsidP="00BB105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7</w:t>
            </w:r>
          </w:p>
        </w:tc>
      </w:tr>
      <w:tr w:rsidR="008F6E4E" w:rsidRPr="00B60E16" w:rsidDel="000D1354" w:rsidTr="00B54615">
        <w:trPr>
          <w:del w:id="174" w:author="Michal Moreno" w:date="2014-10-28T19:30:00Z"/>
        </w:trPr>
        <w:tc>
          <w:tcPr>
            <w:tcW w:w="1229" w:type="dxa"/>
            <w:tcPrChange w:id="175" w:author="Michal Moreno" w:date="2014-10-28T19:30:00Z">
              <w:tcPr>
                <w:tcW w:w="869" w:type="dxa"/>
              </w:tcPr>
            </w:tcPrChange>
          </w:tcPr>
          <w:p w:rsidR="008F6E4E" w:rsidDel="000D1354" w:rsidRDefault="008F6E4E" w:rsidP="008F6E4E">
            <w:pPr>
              <w:rPr>
                <w:del w:id="176" w:author="Michal Moreno" w:date="2014-10-28T19:30:00Z"/>
                <w:rFonts w:cs="David"/>
                <w:rtl/>
                <w:lang w:eastAsia="he-IL"/>
              </w:rPr>
            </w:pPr>
            <w:del w:id="177" w:author="Michal Moreno" w:date="2014-10-28T19:30:00Z">
              <w:r w:rsidDel="000D1354">
                <w:rPr>
                  <w:rFonts w:cs="David" w:hint="cs"/>
                  <w:rtl/>
                  <w:lang w:eastAsia="he-IL"/>
                </w:rPr>
                <w:delText>תאריך התור עד-</w:delText>
              </w:r>
            </w:del>
          </w:p>
        </w:tc>
        <w:tc>
          <w:tcPr>
            <w:tcW w:w="736" w:type="dxa"/>
            <w:tcPrChange w:id="178" w:author="Michal Moreno" w:date="2014-10-28T19:30:00Z">
              <w:tcPr>
                <w:tcW w:w="745" w:type="dxa"/>
                <w:gridSpan w:val="2"/>
              </w:tcPr>
            </w:tcPrChange>
          </w:tcPr>
          <w:p w:rsidR="008F6E4E" w:rsidRPr="00B60E16" w:rsidDel="000D1354" w:rsidRDefault="008F6E4E" w:rsidP="008F6E4E">
            <w:pPr>
              <w:jc w:val="center"/>
              <w:rPr>
                <w:del w:id="179" w:author="Michal Moreno" w:date="2014-10-28T19:30:00Z"/>
                <w:rFonts w:cs="David"/>
                <w:rtl/>
                <w:lang w:eastAsia="he-IL"/>
              </w:rPr>
            </w:pPr>
            <w:del w:id="180" w:author="Michal Moreno" w:date="2014-10-28T19:30:00Z">
              <w:r w:rsidDel="000D1354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779" w:type="dxa"/>
            <w:tcPrChange w:id="181" w:author="Michal Moreno" w:date="2014-10-28T19:30:00Z">
              <w:tcPr>
                <w:tcW w:w="851" w:type="dxa"/>
                <w:gridSpan w:val="2"/>
              </w:tcPr>
            </w:tcPrChange>
          </w:tcPr>
          <w:p w:rsidR="008F6E4E" w:rsidRPr="00B60E16" w:rsidDel="000D1354" w:rsidRDefault="008F6E4E" w:rsidP="008F6E4E">
            <w:pPr>
              <w:jc w:val="center"/>
              <w:rPr>
                <w:del w:id="182" w:author="Michal Moreno" w:date="2014-10-28T19:30:00Z"/>
                <w:rFonts w:cs="David"/>
                <w:rtl/>
                <w:lang w:eastAsia="he-IL"/>
              </w:rPr>
            </w:pPr>
            <w:del w:id="183" w:author="Michal Moreno" w:date="2014-10-28T19:30:00Z">
              <w:r w:rsidDel="000D1354">
                <w:rPr>
                  <w:rFonts w:cs="David" w:hint="cs"/>
                  <w:rtl/>
                  <w:lang w:eastAsia="he-IL"/>
                </w:rPr>
                <w:delText>ר</w:delText>
              </w:r>
            </w:del>
          </w:p>
        </w:tc>
        <w:tc>
          <w:tcPr>
            <w:tcW w:w="1345" w:type="dxa"/>
            <w:tcPrChange w:id="184" w:author="Michal Moreno" w:date="2014-10-28T19:30:00Z">
              <w:tcPr>
                <w:tcW w:w="1057" w:type="dxa"/>
              </w:tcPr>
            </w:tcPrChange>
          </w:tcPr>
          <w:p w:rsidR="008F6E4E" w:rsidRPr="00B60E16" w:rsidDel="000D1354" w:rsidRDefault="008F6E4E" w:rsidP="008F6E4E">
            <w:pPr>
              <w:jc w:val="center"/>
              <w:rPr>
                <w:del w:id="185" w:author="Michal Moreno" w:date="2014-10-28T19:30:00Z"/>
                <w:rFonts w:cs="David"/>
                <w:rtl/>
                <w:lang w:eastAsia="he-IL"/>
              </w:rPr>
            </w:pPr>
            <w:del w:id="186" w:author="Michal Moreno" w:date="2014-10-28T19:30:00Z">
              <w:r w:rsidDel="000D1354">
                <w:rPr>
                  <w:rFonts w:cs="David" w:hint="cs"/>
                  <w:rtl/>
                  <w:lang w:eastAsia="he-IL"/>
                </w:rPr>
                <w:delText>הזנה / בחירת תאריך התור</w:delText>
              </w:r>
            </w:del>
          </w:p>
        </w:tc>
        <w:tc>
          <w:tcPr>
            <w:tcW w:w="1016" w:type="dxa"/>
            <w:tcPrChange w:id="187" w:author="Michal Moreno" w:date="2014-10-28T19:30:00Z">
              <w:tcPr>
                <w:tcW w:w="1063" w:type="dxa"/>
                <w:gridSpan w:val="2"/>
              </w:tcPr>
            </w:tcPrChange>
          </w:tcPr>
          <w:p w:rsidR="008F6E4E" w:rsidRPr="00B60E16" w:rsidDel="000D1354" w:rsidRDefault="008F6E4E" w:rsidP="008F6E4E">
            <w:pPr>
              <w:jc w:val="center"/>
              <w:rPr>
                <w:del w:id="188" w:author="Michal Moreno" w:date="2014-10-28T19:30:00Z"/>
                <w:rFonts w:cs="David"/>
                <w:rtl/>
                <w:lang w:eastAsia="he-IL"/>
              </w:rPr>
            </w:pPr>
          </w:p>
        </w:tc>
        <w:tc>
          <w:tcPr>
            <w:tcW w:w="767" w:type="dxa"/>
            <w:tcPrChange w:id="189" w:author="Michal Moreno" w:date="2014-10-28T19:30:00Z">
              <w:tcPr>
                <w:tcW w:w="812" w:type="dxa"/>
                <w:gridSpan w:val="2"/>
              </w:tcPr>
            </w:tcPrChange>
          </w:tcPr>
          <w:p w:rsidR="008F6E4E" w:rsidRPr="00B60E16" w:rsidDel="000D1354" w:rsidRDefault="008F6E4E" w:rsidP="008F6E4E">
            <w:pPr>
              <w:jc w:val="center"/>
              <w:rPr>
                <w:del w:id="190" w:author="Michal Moreno" w:date="2014-10-28T19:30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PrChange w:id="191" w:author="Michal Moreno" w:date="2014-10-28T19:30:00Z">
              <w:tcPr>
                <w:tcW w:w="1539" w:type="dxa"/>
                <w:gridSpan w:val="2"/>
              </w:tcPr>
            </w:tcPrChange>
          </w:tcPr>
          <w:p w:rsidR="008F6E4E" w:rsidRPr="00B60E16" w:rsidDel="000D1354" w:rsidRDefault="008F6E4E" w:rsidP="008F6E4E">
            <w:pPr>
              <w:jc w:val="center"/>
              <w:rPr>
                <w:del w:id="192" w:author="Michal Moreno" w:date="2014-10-28T19:30:00Z"/>
                <w:rFonts w:cs="David"/>
                <w:rtl/>
                <w:lang w:eastAsia="he-IL"/>
              </w:rPr>
            </w:pPr>
            <w:del w:id="193" w:author="Michal Moreno" w:date="2014-10-28T19:30:00Z">
              <w:r w:rsidDel="000D1354">
                <w:rPr>
                  <w:rFonts w:cs="David" w:hint="cs"/>
                  <w:rtl/>
                  <w:lang w:eastAsia="he-IL"/>
                </w:rPr>
                <w:delText xml:space="preserve">פורמט הזנה </w:delText>
              </w:r>
              <w:r w:rsidRPr="00C852C5" w:rsidDel="000D1354">
                <w:rPr>
                  <w:rFonts w:cs="David"/>
                  <w:sz w:val="20"/>
                  <w:szCs w:val="20"/>
                  <w:lang w:eastAsia="he-IL"/>
                </w:rPr>
                <w:delText>DD.MM.YYYY</w:delText>
              </w:r>
            </w:del>
          </w:p>
        </w:tc>
        <w:tc>
          <w:tcPr>
            <w:tcW w:w="1225" w:type="dxa"/>
            <w:tcPrChange w:id="194" w:author="Michal Moreno" w:date="2014-10-28T19:30:00Z">
              <w:tcPr>
                <w:tcW w:w="1628" w:type="dxa"/>
                <w:gridSpan w:val="2"/>
              </w:tcPr>
            </w:tcPrChange>
          </w:tcPr>
          <w:p w:rsidR="008F6E4E" w:rsidRPr="00B60E16" w:rsidDel="000D1354" w:rsidRDefault="008F6E4E" w:rsidP="008F6E4E">
            <w:pPr>
              <w:rPr>
                <w:del w:id="195" w:author="Michal Moreno" w:date="2014-10-28T19:30:00Z"/>
                <w:rFonts w:cs="David"/>
                <w:rtl/>
                <w:lang w:eastAsia="he-IL"/>
              </w:rPr>
            </w:pPr>
          </w:p>
        </w:tc>
        <w:tc>
          <w:tcPr>
            <w:tcW w:w="729" w:type="dxa"/>
            <w:tcPrChange w:id="196" w:author="Michal Moreno" w:date="2014-10-28T19:30:00Z">
              <w:tcPr>
                <w:tcW w:w="801" w:type="dxa"/>
                <w:gridSpan w:val="2"/>
              </w:tcPr>
            </w:tcPrChange>
          </w:tcPr>
          <w:p w:rsidR="008F6E4E" w:rsidDel="000D1354" w:rsidRDefault="008F6E4E" w:rsidP="008F6E4E">
            <w:pPr>
              <w:jc w:val="center"/>
              <w:rPr>
                <w:del w:id="197" w:author="Michal Moreno" w:date="2014-10-28T19:30:00Z"/>
                <w:rFonts w:cs="David"/>
                <w:rtl/>
                <w:lang w:eastAsia="he-IL"/>
              </w:rPr>
            </w:pPr>
            <w:del w:id="198" w:author="Michal Moreno" w:date="2014-10-28T19:30:00Z">
              <w:r w:rsidDel="000D1354">
                <w:rPr>
                  <w:rFonts w:cs="David" w:hint="cs"/>
                  <w:rtl/>
                  <w:lang w:eastAsia="he-IL"/>
                </w:rPr>
                <w:delText>8</w:delText>
              </w:r>
            </w:del>
          </w:p>
        </w:tc>
      </w:tr>
      <w:tr w:rsidR="000D1354" w:rsidRPr="00B60E16" w:rsidTr="00B54615">
        <w:trPr>
          <w:ins w:id="199" w:author="Michal Moreno" w:date="2014-10-28T19:29:00Z"/>
        </w:trPr>
        <w:tc>
          <w:tcPr>
            <w:tcW w:w="1229" w:type="dxa"/>
            <w:tcPrChange w:id="200" w:author="Michal Moreno" w:date="2014-10-28T19:30:00Z">
              <w:tcPr>
                <w:tcW w:w="869" w:type="dxa"/>
              </w:tcPr>
            </w:tcPrChange>
          </w:tcPr>
          <w:p w:rsidR="000D1354" w:rsidRDefault="000D1354" w:rsidP="008F6E4E">
            <w:pPr>
              <w:rPr>
                <w:ins w:id="201" w:author="Michal Moreno" w:date="2014-10-28T19:29:00Z"/>
                <w:rFonts w:cs="David"/>
                <w:rtl/>
                <w:lang w:eastAsia="he-IL"/>
              </w:rPr>
            </w:pPr>
            <w:commentRangeStart w:id="202"/>
            <w:ins w:id="203" w:author="Michal Moreno" w:date="2014-10-28T19:30:00Z">
              <w:r>
                <w:rPr>
                  <w:rFonts w:cs="David" w:hint="cs"/>
                  <w:rtl/>
                  <w:lang w:eastAsia="he-IL"/>
                </w:rPr>
                <w:t xml:space="preserve">סוג שירות </w:t>
              </w:r>
            </w:ins>
            <w:commentRangeEnd w:id="202"/>
            <w:ins w:id="204" w:author="Michal Moreno" w:date="2015-03-23T11:09:00Z">
              <w:r w:rsidR="002B4A77">
                <w:rPr>
                  <w:rStyle w:val="CommentReference"/>
                </w:rPr>
                <w:commentReference w:id="202"/>
              </w:r>
            </w:ins>
            <w:ins w:id="205" w:author="Michal Moreno" w:date="2014-10-28T19:30:00Z">
              <w:r>
                <w:rPr>
                  <w:rFonts w:cs="David" w:hint="cs"/>
                  <w:rtl/>
                  <w:lang w:eastAsia="he-IL"/>
                </w:rPr>
                <w:t>צבאי</w:t>
              </w:r>
            </w:ins>
          </w:p>
        </w:tc>
        <w:tc>
          <w:tcPr>
            <w:tcW w:w="736" w:type="dxa"/>
            <w:tcPrChange w:id="206" w:author="Michal Moreno" w:date="2014-10-28T19:30:00Z">
              <w:tcPr>
                <w:tcW w:w="745" w:type="dxa"/>
                <w:gridSpan w:val="2"/>
              </w:tcPr>
            </w:tcPrChange>
          </w:tcPr>
          <w:p w:rsidR="000D1354" w:rsidRDefault="000D1354" w:rsidP="008F6E4E">
            <w:pPr>
              <w:jc w:val="center"/>
              <w:rPr>
                <w:ins w:id="207" w:author="Michal Moreno" w:date="2014-10-28T19:29:00Z"/>
                <w:rFonts w:cs="David"/>
                <w:rtl/>
                <w:lang w:eastAsia="he-IL"/>
              </w:rPr>
            </w:pPr>
            <w:ins w:id="208" w:author="Michal Moreno" w:date="2014-10-28T19:30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79" w:type="dxa"/>
            <w:tcPrChange w:id="209" w:author="Michal Moreno" w:date="2014-10-28T19:30:00Z">
              <w:tcPr>
                <w:tcW w:w="851" w:type="dxa"/>
                <w:gridSpan w:val="2"/>
              </w:tcPr>
            </w:tcPrChange>
          </w:tcPr>
          <w:p w:rsidR="000D1354" w:rsidRDefault="000D1354" w:rsidP="008F6E4E">
            <w:pPr>
              <w:jc w:val="center"/>
              <w:rPr>
                <w:ins w:id="210" w:author="Michal Moreno" w:date="2014-10-28T19:29:00Z"/>
                <w:rFonts w:cs="David"/>
                <w:rtl/>
                <w:lang w:eastAsia="he-IL"/>
              </w:rPr>
            </w:pPr>
            <w:ins w:id="211" w:author="Michal Moreno" w:date="2014-10-28T19:30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345" w:type="dxa"/>
            <w:tcPrChange w:id="212" w:author="Michal Moreno" w:date="2014-10-28T19:30:00Z">
              <w:tcPr>
                <w:tcW w:w="1057" w:type="dxa"/>
              </w:tcPr>
            </w:tcPrChange>
          </w:tcPr>
          <w:p w:rsidR="000D1354" w:rsidRDefault="000D1354" w:rsidP="008F6E4E">
            <w:pPr>
              <w:jc w:val="center"/>
              <w:rPr>
                <w:ins w:id="213" w:author="Michal Moreno" w:date="2014-10-28T19:29:00Z"/>
                <w:rFonts w:cs="David"/>
                <w:rtl/>
                <w:lang w:eastAsia="he-IL"/>
              </w:rPr>
            </w:pPr>
            <w:ins w:id="214" w:author="Michal Moreno" w:date="2014-10-28T19:31:00Z">
              <w:r>
                <w:rPr>
                  <w:rFonts w:cs="David" w:hint="cs"/>
                  <w:rtl/>
                  <w:lang w:eastAsia="he-IL"/>
                </w:rPr>
                <w:t>הצגת סוג השירות של המטופל</w:t>
              </w:r>
            </w:ins>
          </w:p>
        </w:tc>
        <w:tc>
          <w:tcPr>
            <w:tcW w:w="1016" w:type="dxa"/>
            <w:tcPrChange w:id="215" w:author="Michal Moreno" w:date="2014-10-28T19:30:00Z">
              <w:tcPr>
                <w:tcW w:w="1063" w:type="dxa"/>
                <w:gridSpan w:val="2"/>
              </w:tcPr>
            </w:tcPrChange>
          </w:tcPr>
          <w:p w:rsidR="000D1354" w:rsidRPr="00B60E16" w:rsidRDefault="000D1354" w:rsidP="008F6E4E">
            <w:pPr>
              <w:jc w:val="center"/>
              <w:rPr>
                <w:ins w:id="216" w:author="Michal Moreno" w:date="2014-10-28T19:29:00Z"/>
                <w:rFonts w:cs="David"/>
                <w:rtl/>
                <w:lang w:eastAsia="he-IL"/>
              </w:rPr>
            </w:pPr>
            <w:ins w:id="217" w:author="Michal Moreno" w:date="2014-10-28T19:31:00Z">
              <w:r>
                <w:rPr>
                  <w:rFonts w:cs="David" w:hint="cs"/>
                  <w:rtl/>
                  <w:lang w:eastAsia="he-IL"/>
                </w:rPr>
                <w:t>טבלת סוגי שירות</w:t>
              </w:r>
            </w:ins>
          </w:p>
        </w:tc>
        <w:tc>
          <w:tcPr>
            <w:tcW w:w="767" w:type="dxa"/>
            <w:tcPrChange w:id="218" w:author="Michal Moreno" w:date="2014-10-28T19:30:00Z">
              <w:tcPr>
                <w:tcW w:w="812" w:type="dxa"/>
                <w:gridSpan w:val="2"/>
              </w:tcPr>
            </w:tcPrChange>
          </w:tcPr>
          <w:p w:rsidR="000D1354" w:rsidRPr="00B60E16" w:rsidRDefault="000D1354" w:rsidP="008F6E4E">
            <w:pPr>
              <w:jc w:val="center"/>
              <w:rPr>
                <w:ins w:id="219" w:author="Michal Moreno" w:date="2014-10-28T19:29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PrChange w:id="220" w:author="Michal Moreno" w:date="2014-10-28T19:30:00Z">
              <w:tcPr>
                <w:tcW w:w="1539" w:type="dxa"/>
                <w:gridSpan w:val="2"/>
              </w:tcPr>
            </w:tcPrChange>
          </w:tcPr>
          <w:p w:rsidR="000D1354" w:rsidRDefault="000D1354" w:rsidP="008F6E4E">
            <w:pPr>
              <w:jc w:val="center"/>
              <w:rPr>
                <w:ins w:id="221" w:author="Michal Moreno" w:date="2014-10-28T19:29:00Z"/>
                <w:rFonts w:cs="David"/>
                <w:rtl/>
                <w:lang w:eastAsia="he-IL"/>
              </w:rPr>
            </w:pPr>
          </w:p>
        </w:tc>
        <w:tc>
          <w:tcPr>
            <w:tcW w:w="1225" w:type="dxa"/>
            <w:tcPrChange w:id="222" w:author="Michal Moreno" w:date="2014-10-28T19:30:00Z">
              <w:tcPr>
                <w:tcW w:w="1628" w:type="dxa"/>
                <w:gridSpan w:val="2"/>
              </w:tcPr>
            </w:tcPrChange>
          </w:tcPr>
          <w:p w:rsidR="000D1354" w:rsidRPr="00B60E16" w:rsidRDefault="000D1354" w:rsidP="008F6E4E">
            <w:pPr>
              <w:rPr>
                <w:ins w:id="223" w:author="Michal Moreno" w:date="2014-10-28T19:29:00Z"/>
                <w:rFonts w:cs="David"/>
                <w:rtl/>
                <w:lang w:eastAsia="he-IL"/>
              </w:rPr>
            </w:pPr>
          </w:p>
        </w:tc>
        <w:tc>
          <w:tcPr>
            <w:tcW w:w="729" w:type="dxa"/>
            <w:tcPrChange w:id="224" w:author="Michal Moreno" w:date="2014-10-28T19:30:00Z">
              <w:tcPr>
                <w:tcW w:w="801" w:type="dxa"/>
                <w:gridSpan w:val="2"/>
              </w:tcPr>
            </w:tcPrChange>
          </w:tcPr>
          <w:p w:rsidR="000D1354" w:rsidRDefault="000D1354" w:rsidP="008F6E4E">
            <w:pPr>
              <w:jc w:val="center"/>
              <w:rPr>
                <w:ins w:id="225" w:author="Michal Moreno" w:date="2014-10-28T19:29:00Z"/>
                <w:rFonts w:cs="David"/>
                <w:rtl/>
                <w:lang w:eastAsia="he-IL"/>
              </w:rPr>
            </w:pPr>
            <w:ins w:id="226" w:author="Michal Moreno" w:date="2014-10-28T19:31:00Z">
              <w:r>
                <w:rPr>
                  <w:rFonts w:cs="David" w:hint="cs"/>
                  <w:rtl/>
                  <w:lang w:eastAsia="he-IL"/>
                </w:rPr>
                <w:t>8</w:t>
              </w:r>
            </w:ins>
          </w:p>
        </w:tc>
      </w:tr>
      <w:tr w:rsidR="000D1354" w:rsidRPr="00B60E16" w:rsidTr="00B54615">
        <w:trPr>
          <w:ins w:id="227" w:author="Michal Moreno" w:date="2014-10-28T19:29:00Z"/>
        </w:trPr>
        <w:tc>
          <w:tcPr>
            <w:tcW w:w="1229" w:type="dxa"/>
            <w:tcPrChange w:id="228" w:author="Michal Moreno" w:date="2014-10-28T19:30:00Z">
              <w:tcPr>
                <w:tcW w:w="869" w:type="dxa"/>
              </w:tcPr>
            </w:tcPrChange>
          </w:tcPr>
          <w:p w:rsidR="000D1354" w:rsidRDefault="000D1354" w:rsidP="008F6E4E">
            <w:pPr>
              <w:rPr>
                <w:ins w:id="229" w:author="Michal Moreno" w:date="2014-10-28T19:29:00Z"/>
                <w:rFonts w:cs="David"/>
                <w:rtl/>
                <w:lang w:eastAsia="he-IL"/>
              </w:rPr>
            </w:pPr>
            <w:commentRangeStart w:id="230"/>
            <w:ins w:id="231" w:author="Michal Moreno" w:date="2014-10-28T19:30:00Z">
              <w:r>
                <w:rPr>
                  <w:rFonts w:cs="David" w:hint="cs"/>
                  <w:rtl/>
                  <w:lang w:eastAsia="he-IL"/>
                </w:rPr>
                <w:t>מרפאת אם</w:t>
              </w:r>
            </w:ins>
            <w:commentRangeEnd w:id="230"/>
            <w:ins w:id="232" w:author="Michal Moreno" w:date="2014-10-28T19:32:00Z">
              <w:r>
                <w:rPr>
                  <w:rStyle w:val="CommentReference"/>
                  <w:rtl/>
                </w:rPr>
                <w:commentReference w:id="230"/>
              </w:r>
            </w:ins>
          </w:p>
        </w:tc>
        <w:tc>
          <w:tcPr>
            <w:tcW w:w="736" w:type="dxa"/>
            <w:tcPrChange w:id="233" w:author="Michal Moreno" w:date="2014-10-28T19:30:00Z">
              <w:tcPr>
                <w:tcW w:w="745" w:type="dxa"/>
                <w:gridSpan w:val="2"/>
              </w:tcPr>
            </w:tcPrChange>
          </w:tcPr>
          <w:p w:rsidR="000D1354" w:rsidRDefault="000D1354" w:rsidP="008F6E4E">
            <w:pPr>
              <w:jc w:val="center"/>
              <w:rPr>
                <w:ins w:id="234" w:author="Michal Moreno" w:date="2014-10-28T19:29:00Z"/>
                <w:rFonts w:cs="David"/>
                <w:rtl/>
                <w:lang w:eastAsia="he-IL"/>
              </w:rPr>
            </w:pPr>
            <w:ins w:id="235" w:author="Michal Moreno" w:date="2014-10-28T19:30:00Z">
              <w:r>
                <w:rPr>
                  <w:rFonts w:cs="David" w:hint="cs"/>
                  <w:rtl/>
                  <w:lang w:eastAsia="he-IL"/>
                </w:rPr>
                <w:t>טקסט</w:t>
              </w:r>
            </w:ins>
          </w:p>
        </w:tc>
        <w:tc>
          <w:tcPr>
            <w:tcW w:w="779" w:type="dxa"/>
            <w:tcPrChange w:id="236" w:author="Michal Moreno" w:date="2014-10-28T19:30:00Z">
              <w:tcPr>
                <w:tcW w:w="851" w:type="dxa"/>
                <w:gridSpan w:val="2"/>
              </w:tcPr>
            </w:tcPrChange>
          </w:tcPr>
          <w:p w:rsidR="000D1354" w:rsidRDefault="000D1354" w:rsidP="008F6E4E">
            <w:pPr>
              <w:jc w:val="center"/>
              <w:rPr>
                <w:ins w:id="237" w:author="Michal Moreno" w:date="2014-10-28T19:29:00Z"/>
                <w:rFonts w:cs="David"/>
                <w:rtl/>
                <w:lang w:eastAsia="he-IL"/>
              </w:rPr>
            </w:pPr>
            <w:ins w:id="238" w:author="Michal Moreno" w:date="2014-10-28T19:30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345" w:type="dxa"/>
            <w:tcPrChange w:id="239" w:author="Michal Moreno" w:date="2014-10-28T19:30:00Z">
              <w:tcPr>
                <w:tcW w:w="1057" w:type="dxa"/>
              </w:tcPr>
            </w:tcPrChange>
          </w:tcPr>
          <w:p w:rsidR="000D1354" w:rsidRDefault="000D1354" w:rsidP="008F6E4E">
            <w:pPr>
              <w:jc w:val="center"/>
              <w:rPr>
                <w:ins w:id="240" w:author="Michal Moreno" w:date="2014-10-28T19:29:00Z"/>
                <w:rFonts w:cs="David"/>
                <w:rtl/>
                <w:lang w:eastAsia="he-IL"/>
              </w:rPr>
            </w:pPr>
            <w:ins w:id="241" w:author="Michal Moreno" w:date="2014-10-28T19:31:00Z">
              <w:r>
                <w:rPr>
                  <w:rFonts w:cs="David" w:hint="cs"/>
                  <w:rtl/>
                  <w:lang w:eastAsia="he-IL"/>
                </w:rPr>
                <w:t>הצגת מרפאת האם של המטופל</w:t>
              </w:r>
            </w:ins>
          </w:p>
        </w:tc>
        <w:tc>
          <w:tcPr>
            <w:tcW w:w="1016" w:type="dxa"/>
            <w:tcPrChange w:id="242" w:author="Michal Moreno" w:date="2014-10-28T19:30:00Z">
              <w:tcPr>
                <w:tcW w:w="1063" w:type="dxa"/>
                <w:gridSpan w:val="2"/>
              </w:tcPr>
            </w:tcPrChange>
          </w:tcPr>
          <w:p w:rsidR="000D1354" w:rsidRPr="00B60E16" w:rsidRDefault="000D1354" w:rsidP="008F6E4E">
            <w:pPr>
              <w:jc w:val="center"/>
              <w:rPr>
                <w:ins w:id="243" w:author="Michal Moreno" w:date="2014-10-28T19:29:00Z"/>
                <w:rFonts w:cs="David"/>
                <w:rtl/>
                <w:lang w:eastAsia="he-IL"/>
              </w:rPr>
            </w:pPr>
            <w:ins w:id="244" w:author="Michal Moreno" w:date="2014-10-28T19:31:00Z">
              <w:r>
                <w:rPr>
                  <w:rFonts w:cs="David" w:hint="cs"/>
                  <w:rtl/>
                  <w:lang w:eastAsia="he-IL"/>
                </w:rPr>
                <w:t>טבלת מבנה ארגוני</w:t>
              </w:r>
            </w:ins>
          </w:p>
        </w:tc>
        <w:tc>
          <w:tcPr>
            <w:tcW w:w="767" w:type="dxa"/>
            <w:tcPrChange w:id="245" w:author="Michal Moreno" w:date="2014-10-28T19:30:00Z">
              <w:tcPr>
                <w:tcW w:w="812" w:type="dxa"/>
                <w:gridSpan w:val="2"/>
              </w:tcPr>
            </w:tcPrChange>
          </w:tcPr>
          <w:p w:rsidR="000D1354" w:rsidRPr="00B60E16" w:rsidRDefault="000D1354" w:rsidP="008F6E4E">
            <w:pPr>
              <w:jc w:val="center"/>
              <w:rPr>
                <w:ins w:id="246" w:author="Michal Moreno" w:date="2014-10-28T19:29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  <w:tcPrChange w:id="247" w:author="Michal Moreno" w:date="2014-10-28T19:30:00Z">
              <w:tcPr>
                <w:tcW w:w="1539" w:type="dxa"/>
                <w:gridSpan w:val="2"/>
              </w:tcPr>
            </w:tcPrChange>
          </w:tcPr>
          <w:p w:rsidR="000D1354" w:rsidRDefault="000D1354" w:rsidP="008F6E4E">
            <w:pPr>
              <w:jc w:val="center"/>
              <w:rPr>
                <w:ins w:id="248" w:author="Michal Moreno" w:date="2014-10-28T19:29:00Z"/>
                <w:rFonts w:cs="David"/>
                <w:rtl/>
                <w:lang w:eastAsia="he-IL"/>
              </w:rPr>
            </w:pPr>
          </w:p>
        </w:tc>
        <w:tc>
          <w:tcPr>
            <w:tcW w:w="1225" w:type="dxa"/>
            <w:tcPrChange w:id="249" w:author="Michal Moreno" w:date="2014-10-28T19:30:00Z">
              <w:tcPr>
                <w:tcW w:w="1628" w:type="dxa"/>
                <w:gridSpan w:val="2"/>
              </w:tcPr>
            </w:tcPrChange>
          </w:tcPr>
          <w:p w:rsidR="000D1354" w:rsidRPr="00B60E16" w:rsidRDefault="000D1354" w:rsidP="008F6E4E">
            <w:pPr>
              <w:rPr>
                <w:ins w:id="250" w:author="Michal Moreno" w:date="2014-10-28T19:29:00Z"/>
                <w:rFonts w:cs="David"/>
                <w:rtl/>
                <w:lang w:eastAsia="he-IL"/>
              </w:rPr>
            </w:pPr>
          </w:p>
        </w:tc>
        <w:tc>
          <w:tcPr>
            <w:tcW w:w="729" w:type="dxa"/>
            <w:tcPrChange w:id="251" w:author="Michal Moreno" w:date="2014-10-28T19:30:00Z">
              <w:tcPr>
                <w:tcW w:w="801" w:type="dxa"/>
                <w:gridSpan w:val="2"/>
              </w:tcPr>
            </w:tcPrChange>
          </w:tcPr>
          <w:p w:rsidR="000D1354" w:rsidRDefault="000D1354" w:rsidP="008F6E4E">
            <w:pPr>
              <w:jc w:val="center"/>
              <w:rPr>
                <w:ins w:id="252" w:author="Michal Moreno" w:date="2014-10-28T19:29:00Z"/>
                <w:rFonts w:cs="David"/>
                <w:rtl/>
                <w:lang w:eastAsia="he-IL"/>
              </w:rPr>
            </w:pPr>
            <w:ins w:id="253" w:author="Michal Moreno" w:date="2014-10-28T19:32:00Z">
              <w:r>
                <w:rPr>
                  <w:rFonts w:cs="David" w:hint="cs"/>
                  <w:rtl/>
                  <w:lang w:eastAsia="he-IL"/>
                </w:rPr>
                <w:t>9</w:t>
              </w:r>
            </w:ins>
          </w:p>
        </w:tc>
      </w:tr>
      <w:tr w:rsidR="00B54615" w:rsidRPr="00B60E16" w:rsidTr="00B54615">
        <w:trPr>
          <w:ins w:id="254" w:author="Michal Moreno" w:date="2015-03-23T11:14:00Z"/>
        </w:trPr>
        <w:tc>
          <w:tcPr>
            <w:tcW w:w="1229" w:type="dxa"/>
          </w:tcPr>
          <w:p w:rsidR="00B54615" w:rsidRDefault="00B54615" w:rsidP="00B54615">
            <w:pPr>
              <w:rPr>
                <w:ins w:id="255" w:author="Michal Moreno" w:date="2015-03-23T11:14:00Z"/>
                <w:rFonts w:cs="David"/>
                <w:rtl/>
                <w:lang w:eastAsia="he-IL"/>
              </w:rPr>
            </w:pPr>
            <w:ins w:id="256" w:author="Michal Moreno" w:date="2015-03-23T11:15:00Z">
              <w:r>
                <w:rPr>
                  <w:rFonts w:cs="David" w:hint="cs"/>
                  <w:rtl/>
                  <w:lang w:eastAsia="he-IL"/>
                </w:rPr>
                <w:t>תאריך יצירת הזימון דרך פריט מעקבים</w:t>
              </w:r>
            </w:ins>
          </w:p>
        </w:tc>
        <w:tc>
          <w:tcPr>
            <w:tcW w:w="736" w:type="dxa"/>
          </w:tcPr>
          <w:p w:rsidR="00B54615" w:rsidRDefault="00B54615" w:rsidP="00B54615">
            <w:pPr>
              <w:jc w:val="center"/>
              <w:rPr>
                <w:ins w:id="257" w:author="Michal Moreno" w:date="2015-03-23T11:14:00Z"/>
                <w:rFonts w:cs="David"/>
                <w:rtl/>
                <w:lang w:eastAsia="he-IL"/>
              </w:rPr>
            </w:pPr>
            <w:ins w:id="258" w:author="Michal Moreno" w:date="2015-03-23T11:15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779" w:type="dxa"/>
          </w:tcPr>
          <w:p w:rsidR="00B54615" w:rsidRDefault="00B54615" w:rsidP="00B54615">
            <w:pPr>
              <w:jc w:val="center"/>
              <w:rPr>
                <w:ins w:id="259" w:author="Michal Moreno" w:date="2015-03-23T11:14:00Z"/>
                <w:rFonts w:cs="David"/>
                <w:rtl/>
                <w:lang w:eastAsia="he-IL"/>
              </w:rPr>
            </w:pPr>
            <w:ins w:id="260" w:author="Michal Moreno" w:date="2015-03-23T11:15:00Z">
              <w:r>
                <w:rPr>
                  <w:rFonts w:cs="David" w:hint="cs"/>
                  <w:rtl/>
                  <w:lang w:eastAsia="he-IL"/>
                </w:rPr>
                <w:t>ר</w:t>
              </w:r>
            </w:ins>
          </w:p>
        </w:tc>
        <w:tc>
          <w:tcPr>
            <w:tcW w:w="1345" w:type="dxa"/>
          </w:tcPr>
          <w:p w:rsidR="00B54615" w:rsidRDefault="00B54615" w:rsidP="00B54615">
            <w:pPr>
              <w:jc w:val="center"/>
              <w:rPr>
                <w:ins w:id="261" w:author="Michal Moreno" w:date="2015-03-23T11:14:00Z"/>
                <w:rFonts w:cs="David"/>
                <w:rtl/>
                <w:lang w:eastAsia="he-IL"/>
              </w:rPr>
            </w:pPr>
            <w:ins w:id="262" w:author="Michal Moreno" w:date="2015-03-23T11:15:00Z">
              <w:r>
                <w:rPr>
                  <w:rFonts w:cs="David" w:hint="cs"/>
                  <w:rtl/>
                  <w:lang w:eastAsia="he-IL"/>
                </w:rPr>
                <w:t xml:space="preserve">הזנה / בחירת </w:t>
              </w:r>
            </w:ins>
            <w:ins w:id="263" w:author="Michal Moreno" w:date="2015-03-23T11:16:00Z">
              <w:r>
                <w:rPr>
                  <w:rFonts w:cs="David" w:hint="cs"/>
                  <w:rtl/>
                  <w:lang w:eastAsia="he-IL"/>
                </w:rPr>
                <w:t xml:space="preserve">טווח של </w:t>
              </w:r>
            </w:ins>
            <w:ins w:id="264" w:author="Michal Moreno" w:date="2015-03-23T11:15:00Z">
              <w:r>
                <w:rPr>
                  <w:rFonts w:cs="David" w:hint="cs"/>
                  <w:rtl/>
                  <w:lang w:eastAsia="he-IL"/>
                </w:rPr>
                <w:t>תאריך הזימון</w:t>
              </w:r>
            </w:ins>
            <w:ins w:id="265" w:author="Michal Moreno" w:date="2015-03-23T11:16:00Z">
              <w:r>
                <w:rPr>
                  <w:rFonts w:cs="David" w:hint="cs"/>
                  <w:rtl/>
                  <w:lang w:eastAsia="he-IL"/>
                </w:rPr>
                <w:t xml:space="preserve"> שנוצר דרך פריט מעקבים </w:t>
              </w:r>
            </w:ins>
          </w:p>
        </w:tc>
        <w:tc>
          <w:tcPr>
            <w:tcW w:w="1016" w:type="dxa"/>
          </w:tcPr>
          <w:p w:rsidR="00B54615" w:rsidRDefault="00B54615" w:rsidP="00B54615">
            <w:pPr>
              <w:jc w:val="center"/>
              <w:rPr>
                <w:ins w:id="266" w:author="Michal Moreno" w:date="2015-03-23T11:14:00Z"/>
                <w:rFonts w:cs="David"/>
                <w:rtl/>
                <w:lang w:eastAsia="he-IL"/>
              </w:rPr>
            </w:pPr>
            <w:ins w:id="267" w:author="Michal Moreno" w:date="2015-03-23T11:16:00Z">
              <w:r>
                <w:rPr>
                  <w:rFonts w:cs="David" w:hint="cs"/>
                  <w:rtl/>
                  <w:lang w:eastAsia="he-IL"/>
                </w:rPr>
                <w:t>טבלת פריט מעקבים</w:t>
              </w:r>
            </w:ins>
          </w:p>
        </w:tc>
        <w:tc>
          <w:tcPr>
            <w:tcW w:w="767" w:type="dxa"/>
          </w:tcPr>
          <w:p w:rsidR="00B54615" w:rsidRPr="00B60E16" w:rsidRDefault="00B54615" w:rsidP="00B54615">
            <w:pPr>
              <w:jc w:val="center"/>
              <w:rPr>
                <w:ins w:id="268" w:author="Michal Moreno" w:date="2015-03-23T11:14:00Z"/>
                <w:rFonts w:cs="David"/>
                <w:rtl/>
                <w:lang w:eastAsia="he-IL"/>
              </w:rPr>
            </w:pPr>
          </w:p>
        </w:tc>
        <w:tc>
          <w:tcPr>
            <w:tcW w:w="1539" w:type="dxa"/>
          </w:tcPr>
          <w:p w:rsidR="00B54615" w:rsidRDefault="00B54615" w:rsidP="00B54615">
            <w:pPr>
              <w:jc w:val="center"/>
              <w:rPr>
                <w:ins w:id="269" w:author="Michal Moreno" w:date="2015-03-23T11:14:00Z"/>
                <w:rFonts w:cs="David"/>
                <w:rtl/>
                <w:lang w:eastAsia="he-IL"/>
              </w:rPr>
            </w:pPr>
            <w:ins w:id="270" w:author="Michal Moreno" w:date="2015-03-23T11:15:00Z">
              <w:r>
                <w:rPr>
                  <w:rFonts w:cs="David" w:hint="cs"/>
                  <w:rtl/>
                  <w:lang w:eastAsia="he-IL"/>
                </w:rPr>
                <w:t xml:space="preserve">פורמט הזנה </w:t>
              </w:r>
              <w:r w:rsidRPr="00C852C5">
                <w:rPr>
                  <w:rFonts w:cs="David"/>
                  <w:sz w:val="20"/>
                  <w:szCs w:val="20"/>
                  <w:lang w:eastAsia="he-IL"/>
                </w:rPr>
                <w:t>DD.MM.YYYY</w:t>
              </w:r>
            </w:ins>
          </w:p>
        </w:tc>
        <w:tc>
          <w:tcPr>
            <w:tcW w:w="1225" w:type="dxa"/>
          </w:tcPr>
          <w:p w:rsidR="00B54615" w:rsidRPr="00B60E16" w:rsidRDefault="00B54615" w:rsidP="00B54615">
            <w:pPr>
              <w:rPr>
                <w:ins w:id="271" w:author="Michal Moreno" w:date="2015-03-23T11:14:00Z"/>
                <w:rFonts w:cs="David"/>
                <w:rtl/>
                <w:lang w:eastAsia="he-IL"/>
              </w:rPr>
            </w:pPr>
          </w:p>
        </w:tc>
        <w:tc>
          <w:tcPr>
            <w:tcW w:w="729" w:type="dxa"/>
          </w:tcPr>
          <w:p w:rsidR="00B54615" w:rsidRDefault="00B54615" w:rsidP="00B54615">
            <w:pPr>
              <w:jc w:val="center"/>
              <w:rPr>
                <w:ins w:id="272" w:author="Michal Moreno" w:date="2015-03-23T11:14:00Z"/>
                <w:rFonts w:cs="David"/>
                <w:rtl/>
                <w:lang w:eastAsia="he-IL"/>
              </w:rPr>
            </w:pPr>
            <w:ins w:id="273" w:author="Michal Moreno" w:date="2015-03-23T11:15:00Z">
              <w:r>
                <w:rPr>
                  <w:rFonts w:cs="David" w:hint="cs"/>
                  <w:rtl/>
                  <w:lang w:eastAsia="he-IL"/>
                </w:rPr>
                <w:t>10</w:t>
              </w:r>
            </w:ins>
          </w:p>
        </w:tc>
      </w:tr>
    </w:tbl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tbl>
      <w:tblPr>
        <w:tblStyle w:val="TableGrid"/>
        <w:bidiVisual/>
        <w:tblW w:w="0" w:type="auto"/>
        <w:tblLook w:val="04A0"/>
      </w:tblPr>
      <w:tblGrid>
        <w:gridCol w:w="1778"/>
        <w:gridCol w:w="1652"/>
        <w:gridCol w:w="3260"/>
        <w:gridCol w:w="2552"/>
      </w:tblGrid>
      <w:tr w:rsidR="00BB1C6A" w:rsidRPr="00B60E16" w:rsidTr="00BB105B">
        <w:tc>
          <w:tcPr>
            <w:tcW w:w="0" w:type="auto"/>
          </w:tcPr>
          <w:p w:rsidR="00BB1C6A" w:rsidRPr="00B60E16" w:rsidRDefault="00BB1C6A" w:rsidP="00BB10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1652" w:type="dxa"/>
          </w:tcPr>
          <w:p w:rsidR="00BB1C6A" w:rsidRPr="00B60E16" w:rsidRDefault="00BB1C6A" w:rsidP="00BB10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התנאי הנבדק</w:t>
            </w:r>
          </w:p>
        </w:tc>
        <w:tc>
          <w:tcPr>
            <w:tcW w:w="3260" w:type="dxa"/>
          </w:tcPr>
          <w:p w:rsidR="00BB1C6A" w:rsidRPr="00B60E16" w:rsidRDefault="00BB1C6A" w:rsidP="00BB10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 הודעה</w:t>
            </w:r>
          </w:p>
        </w:tc>
        <w:tc>
          <w:tcPr>
            <w:tcW w:w="2552" w:type="dxa"/>
          </w:tcPr>
          <w:p w:rsidR="00BB1C6A" w:rsidRPr="00B60E16" w:rsidRDefault="00BB1C6A" w:rsidP="00BB105B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מלל הודעה</w:t>
            </w:r>
          </w:p>
        </w:tc>
      </w:tr>
      <w:tr w:rsidR="00BB1C6A" w:rsidRPr="00B60E16" w:rsidTr="00BB105B">
        <w:tc>
          <w:tcPr>
            <w:tcW w:w="0" w:type="auto"/>
          </w:tcPr>
          <w:p w:rsidR="00BB1C6A" w:rsidRPr="00B60E16" w:rsidRDefault="00BB1C6A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כפתור "ביצוע"</w:t>
            </w:r>
          </w:p>
        </w:tc>
        <w:tc>
          <w:tcPr>
            <w:tcW w:w="1652" w:type="dxa"/>
          </w:tcPr>
          <w:p w:rsidR="00BB1C6A" w:rsidRPr="00B60E16" w:rsidRDefault="00BB1C6A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קיום ערך בשדה אחד לפחות</w:t>
            </w:r>
          </w:p>
        </w:tc>
        <w:tc>
          <w:tcPr>
            <w:tcW w:w="3260" w:type="dxa"/>
          </w:tcPr>
          <w:p w:rsidR="00BB1C6A" w:rsidRPr="00B60E16" w:rsidRDefault="00BB1C6A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BB1C6A" w:rsidRPr="00B60E16" w:rsidRDefault="00BB1C6A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"שים לב, יש להזין לפחות שדה אחד".</w:t>
            </w:r>
          </w:p>
        </w:tc>
      </w:tr>
      <w:tr w:rsidR="00BB1C6A" w:rsidRPr="00B60E16" w:rsidTr="00BB105B">
        <w:tc>
          <w:tcPr>
            <w:tcW w:w="0" w:type="auto"/>
          </w:tcPr>
          <w:p w:rsidR="00BB1C6A" w:rsidRPr="00B60E16" w:rsidRDefault="00BB1C6A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</w:t>
            </w:r>
          </w:p>
        </w:tc>
        <w:tc>
          <w:tcPr>
            <w:tcW w:w="1652" w:type="dxa"/>
          </w:tcPr>
          <w:p w:rsidR="00BB1C6A" w:rsidRPr="00B60E16" w:rsidRDefault="00BB1C6A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 אישי קיים</w:t>
            </w:r>
          </w:p>
        </w:tc>
        <w:tc>
          <w:tcPr>
            <w:tcW w:w="3260" w:type="dxa"/>
          </w:tcPr>
          <w:p w:rsidR="00BB1C6A" w:rsidRPr="00B60E16" w:rsidRDefault="00BB1C6A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BB1C6A" w:rsidRPr="00B60E16" w:rsidRDefault="00BB1C6A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 w:rsidRPr="00883BDE">
              <w:rPr>
                <w:rFonts w:cs="David"/>
                <w:rtl/>
                <w:lang w:eastAsia="he-IL"/>
              </w:rPr>
              <w:t>מספר אישי זה לא קיים במערכת.</w:t>
            </w:r>
            <w:r>
              <w:rPr>
                <w:rFonts w:cs="David" w:hint="cs"/>
                <w:rtl/>
                <w:lang w:eastAsia="he-IL"/>
              </w:rPr>
              <w:t>".</w:t>
            </w:r>
          </w:p>
        </w:tc>
      </w:tr>
      <w:tr w:rsidR="00BB1C6A" w:rsidRPr="00B60E16" w:rsidTr="00BB105B">
        <w:tc>
          <w:tcPr>
            <w:tcW w:w="0" w:type="auto"/>
          </w:tcPr>
          <w:p w:rsidR="004F36AF" w:rsidRDefault="004F36AF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יחידה / </w:t>
            </w:r>
          </w:p>
          <w:p w:rsidR="00BB1C6A" w:rsidRDefault="004F36AF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יחידת משנה</w:t>
            </w:r>
          </w:p>
        </w:tc>
        <w:tc>
          <w:tcPr>
            <w:tcW w:w="1652" w:type="dxa"/>
          </w:tcPr>
          <w:p w:rsidR="00BB1C6A" w:rsidRDefault="00672D0A" w:rsidP="00672D0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קוד</w:t>
            </w:r>
            <w:r w:rsidR="00BB1C6A">
              <w:rPr>
                <w:rFonts w:cs="David" w:hint="cs"/>
                <w:rtl/>
                <w:lang w:eastAsia="he-IL"/>
              </w:rPr>
              <w:t xml:space="preserve"> </w:t>
            </w:r>
            <w:r>
              <w:rPr>
                <w:rFonts w:cs="David" w:hint="cs"/>
                <w:rtl/>
                <w:lang w:eastAsia="he-IL"/>
              </w:rPr>
              <w:t>יחידה</w:t>
            </w:r>
            <w:r w:rsidR="00BB1C6A">
              <w:rPr>
                <w:rFonts w:cs="David" w:hint="cs"/>
                <w:rtl/>
                <w:lang w:eastAsia="he-IL"/>
              </w:rPr>
              <w:t xml:space="preserve"> תקני</w:t>
            </w:r>
          </w:p>
        </w:tc>
        <w:tc>
          <w:tcPr>
            <w:tcW w:w="3260" w:type="dxa"/>
          </w:tcPr>
          <w:p w:rsidR="00BB1C6A" w:rsidRDefault="00BB1C6A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BB1C6A" w:rsidRDefault="00BB1C6A" w:rsidP="005E629A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 w:rsidR="005E629A">
              <w:rPr>
                <w:rFonts w:cs="David" w:hint="cs"/>
                <w:rtl/>
                <w:lang w:eastAsia="he-IL"/>
              </w:rPr>
              <w:t>הערך</w:t>
            </w:r>
            <w:r w:rsidRPr="007518D8">
              <w:rPr>
                <w:rFonts w:cs="David"/>
                <w:rtl/>
                <w:lang w:eastAsia="he-IL"/>
              </w:rPr>
              <w:t xml:space="preserve"> שהוזן אינו קיים במערכת</w:t>
            </w:r>
            <w:r>
              <w:rPr>
                <w:rFonts w:cs="David" w:hint="cs"/>
                <w:rtl/>
                <w:lang w:eastAsia="he-IL"/>
              </w:rPr>
              <w:t>".</w:t>
            </w:r>
          </w:p>
        </w:tc>
      </w:tr>
      <w:tr w:rsidR="00BB1C6A" w:rsidRPr="00B60E16" w:rsidTr="00BB105B">
        <w:tc>
          <w:tcPr>
            <w:tcW w:w="0" w:type="auto"/>
          </w:tcPr>
          <w:p w:rsidR="00BB1C6A" w:rsidRPr="00B60E16" w:rsidRDefault="004C7535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זימון / תאריך התור</w:t>
            </w:r>
          </w:p>
        </w:tc>
        <w:tc>
          <w:tcPr>
            <w:tcW w:w="1652" w:type="dxa"/>
          </w:tcPr>
          <w:p w:rsidR="00BB1C6A" w:rsidRDefault="00BB1C6A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פורמט הזנה</w:t>
            </w:r>
          </w:p>
        </w:tc>
        <w:tc>
          <w:tcPr>
            <w:tcW w:w="3260" w:type="dxa"/>
          </w:tcPr>
          <w:p w:rsidR="00BB1C6A" w:rsidRDefault="00BB1C6A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שגיאה</w:t>
            </w:r>
          </w:p>
        </w:tc>
        <w:tc>
          <w:tcPr>
            <w:tcW w:w="2552" w:type="dxa"/>
          </w:tcPr>
          <w:p w:rsidR="00BB1C6A" w:rsidRDefault="00BB1C6A" w:rsidP="00BB10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"</w:t>
            </w:r>
            <w:r>
              <w:rPr>
                <w:rtl/>
              </w:rPr>
              <w:t xml:space="preserve"> </w:t>
            </w:r>
            <w:r w:rsidRPr="00946F50">
              <w:rPr>
                <w:rFonts w:cs="David"/>
                <w:rtl/>
                <w:lang w:eastAsia="he-IL"/>
              </w:rPr>
              <w:t xml:space="preserve">התאריך שהוזן אינו בתוקף, יש להזין תאריך בפורמט </w:t>
            </w:r>
            <w:r w:rsidRPr="00946F50">
              <w:rPr>
                <w:rFonts w:cs="David"/>
                <w:sz w:val="20"/>
                <w:szCs w:val="20"/>
                <w:lang w:eastAsia="he-IL"/>
              </w:rPr>
              <w:t>DD.MM.YYYY</w:t>
            </w:r>
            <w:r>
              <w:rPr>
                <w:rFonts w:cs="David" w:hint="cs"/>
                <w:rtl/>
                <w:lang w:eastAsia="he-IL"/>
              </w:rPr>
              <w:t>".</w:t>
            </w:r>
          </w:p>
        </w:tc>
      </w:tr>
    </w:tbl>
    <w:p w:rsidR="00BB1C6A" w:rsidRPr="00B60E16" w:rsidRDefault="00BB1C6A" w:rsidP="00BB1C6A">
      <w:pPr>
        <w:rPr>
          <w:rFonts w:cs="David"/>
          <w:rtl/>
          <w:lang w:eastAsia="he-IL"/>
        </w:rPr>
      </w:pPr>
    </w:p>
    <w:p w:rsidR="00BB1C6A" w:rsidRPr="008C688F" w:rsidRDefault="00BB1C6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BB1C6A" w:rsidRPr="00B60E16" w:rsidDel="00B54615" w:rsidRDefault="005A00F1" w:rsidP="005A00F1">
      <w:pPr>
        <w:ind w:left="1440"/>
        <w:rPr>
          <w:del w:id="274" w:author="Michal Moreno" w:date="2015-03-23T11:21:00Z"/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BB1C6A" w:rsidRDefault="00BB1C6A" w:rsidP="00B54615">
      <w:pPr>
        <w:ind w:left="1440"/>
        <w:rPr>
          <w:rFonts w:cs="David"/>
          <w:b/>
          <w:bCs/>
          <w:sz w:val="32"/>
          <w:szCs w:val="32"/>
          <w:rtl/>
        </w:rPr>
      </w:pPr>
    </w:p>
    <w:p w:rsidR="00BB1C6A" w:rsidRDefault="00BB1C6A" w:rsidP="00BB1C6A">
      <w:pPr>
        <w:bidi w:val="0"/>
        <w:rPr>
          <w:rFonts w:asciiTheme="majorHAnsi" w:eastAsiaTheme="majorEastAsia" w:hAnsiTheme="majorHAnsi"/>
          <w:rtl/>
        </w:rPr>
      </w:pPr>
      <w:r>
        <w:rPr>
          <w:rtl/>
        </w:rPr>
        <w:br w:type="page"/>
      </w:r>
    </w:p>
    <w:p w:rsidR="00CC1C38" w:rsidRDefault="003636AC" w:rsidP="00CC1C3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del w:id="275" w:author="Michal Moreno" w:date="2015-03-23T11:19:00Z">
        <w:r>
          <w:rPr>
            <w:rFonts w:cs="David"/>
            <w:b/>
            <w:bCs/>
            <w:noProof/>
            <w:color w:val="auto"/>
            <w:sz w:val="32"/>
            <w:szCs w:val="32"/>
            <w:rPrChange w:id="276">
              <w:rPr>
                <w:noProof/>
              </w:rPr>
            </w:rPrChange>
          </w:rPr>
          <w:lastRenderedPageBreak/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-209550</wp:posOffset>
              </wp:positionH>
              <wp:positionV relativeFrom="paragraph">
                <wp:posOffset>342900</wp:posOffset>
              </wp:positionV>
              <wp:extent cx="5724525" cy="2800350"/>
              <wp:effectExtent l="19050" t="0" r="9525" b="0"/>
              <wp:wrapTight wrapText="bothSides">
                <wp:wrapPolygon edited="0">
                  <wp:start x="-72" y="0"/>
                  <wp:lineTo x="-72" y="21453"/>
                  <wp:lineTo x="21636" y="21453"/>
                  <wp:lineTo x="21636" y="0"/>
                  <wp:lineTo x="-72" y="0"/>
                </wp:wrapPolygon>
              </wp:wrapTight>
              <wp:docPr id="13" name="Picture 3" descr="C:\Users\moremich\Documents\צבא רשומה רפואית\אפיונים\כניסה למערכת, איתור מטופל ותחילת תיעוד מידע רפואי\צילומי מסך\שליפה לדוח זימונים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C:\Users\moremich\Documents\צבא רשומה רפואית\אפיונים\כניסה למערכת, איתור מטופל ותחילת תיעוד מידע רפואי\צילומי מסך\שליפה לדוח זימונים.jpg"/>
                      <pic:cNvPicPr>
                        <a:picLocks noChangeAspect="1" noChangeArrowheads="1"/>
                      </pic:cNvPicPr>
                    </pic:nvPicPr>
                    <pic:blipFill>
                      <a:blip r:embed="rId13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24525" cy="2800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del>
      <w:r w:rsidR="00CC1C38">
        <w:rPr>
          <w:rFonts w:cs="David" w:hint="cs"/>
          <w:b/>
          <w:bCs/>
          <w:color w:val="auto"/>
          <w:sz w:val="32"/>
          <w:szCs w:val="32"/>
          <w:rtl/>
        </w:rPr>
        <w:t xml:space="preserve">שרטוט המסך </w:t>
      </w:r>
      <w:r w:rsidR="00CC1C38">
        <w:rPr>
          <w:rFonts w:cs="David"/>
          <w:b/>
          <w:bCs/>
          <w:color w:val="auto"/>
          <w:sz w:val="32"/>
          <w:szCs w:val="32"/>
          <w:rtl/>
        </w:rPr>
        <w:t>–</w:t>
      </w:r>
      <w:r w:rsidR="00CC1C38">
        <w:rPr>
          <w:rFonts w:cs="David" w:hint="cs"/>
          <w:b/>
          <w:bCs/>
          <w:color w:val="auto"/>
          <w:sz w:val="32"/>
          <w:szCs w:val="32"/>
          <w:rtl/>
        </w:rPr>
        <w:t xml:space="preserve"> שליפה לתוצאות הדו"ח</w:t>
      </w:r>
    </w:p>
    <w:p w:rsidR="00CC1C38" w:rsidRPr="00CC1C38" w:rsidRDefault="003636AC" w:rsidP="00CC1C38">
      <w:ins w:id="277" w:author="Michal Moreno" w:date="2015-03-23T11:19:00Z">
        <w:r>
          <w:rPr>
            <w:noProof/>
          </w:rPr>
          <w:drawing>
            <wp:inline distT="0" distB="0" distL="0" distR="0">
              <wp:extent cx="5731510" cy="2806176"/>
              <wp:effectExtent l="19050" t="0" r="2540" b="0"/>
              <wp:docPr id="3" name="Picture 2" descr="C:\Users\moremich\Documents\צבא רשומה רפואית\אפיונים\כניסה למערכת, איתור מטופל ותחילת תיעוד מידע רפואי\צילומי מסך\שליפה לדוח זימונים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C:\Users\moremich\Documents\צבא רשומה רפואית\אפיונים\כניסה למערכת, איתור מטופל ותחילת תיעוד מידע רפואי\צילומי מסך\שליפה לדוח זימונים.jpg"/>
                      <pic:cNvPicPr>
                        <a:picLocks noChangeAspect="1" noChangeArrowheads="1"/>
                      </pic:cNvPicPr>
                    </pic:nvPicPr>
                    <pic:blipFill>
                      <a:blip r:embed="rId14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1510" cy="280617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ins>
    </w:p>
    <w:p w:rsidR="008C688F" w:rsidRPr="008C688F" w:rsidRDefault="008C688F" w:rsidP="00CC1C38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</w:rPr>
      </w:pPr>
      <w:r w:rsidRPr="00DC21FF">
        <w:rPr>
          <w:rFonts w:cs="David" w:hint="cs"/>
          <w:b/>
          <w:bCs/>
          <w:color w:val="auto"/>
          <w:sz w:val="32"/>
          <w:szCs w:val="32"/>
          <w:rtl/>
        </w:rPr>
        <w:t>מרכיבי המסך</w:t>
      </w:r>
    </w:p>
    <w:p w:rsidR="004E288D" w:rsidRPr="008C688F" w:rsidRDefault="00B054C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כפתורים במסך</w:t>
      </w:r>
    </w:p>
    <w:tbl>
      <w:tblPr>
        <w:tblStyle w:val="TableGrid"/>
        <w:bidiVisual/>
        <w:tblW w:w="0" w:type="auto"/>
        <w:tblLook w:val="04A0"/>
      </w:tblPr>
      <w:tblGrid>
        <w:gridCol w:w="1464"/>
        <w:gridCol w:w="1746"/>
        <w:gridCol w:w="3260"/>
        <w:gridCol w:w="2552"/>
      </w:tblGrid>
      <w:tr w:rsidR="00B054CA" w:rsidRPr="00B60E16" w:rsidTr="00037F82">
        <w:tc>
          <w:tcPr>
            <w:tcW w:w="0" w:type="auto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הכפתור</w:t>
            </w:r>
          </w:p>
        </w:tc>
        <w:tc>
          <w:tcPr>
            <w:tcW w:w="1746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צלמית</w:t>
            </w:r>
          </w:p>
        </w:tc>
        <w:tc>
          <w:tcPr>
            <w:tcW w:w="3260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פעולה בעת לחיצה</w:t>
            </w:r>
          </w:p>
        </w:tc>
        <w:tc>
          <w:tcPr>
            <w:tcW w:w="2552" w:type="dxa"/>
          </w:tcPr>
          <w:p w:rsidR="00B054CA" w:rsidRPr="00B60E16" w:rsidRDefault="00B054CA" w:rsidP="002B4020">
            <w:pPr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/>
                <w:b/>
                <w:bCs/>
                <w:lang w:eastAsia="he-IL"/>
              </w:rPr>
              <w:t>Tooltip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475DD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פרטים</w:t>
            </w:r>
          </w:p>
        </w:tc>
        <w:tc>
          <w:tcPr>
            <w:tcW w:w="1746" w:type="dxa"/>
          </w:tcPr>
          <w:p w:rsidR="00475DDC" w:rsidRPr="00B60E16" w:rsidRDefault="00120909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47650" cy="200025"/>
                  <wp:effectExtent l="19050" t="0" r="0" b="0"/>
                  <wp:docPr id="1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003B5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מציג את המידע המוצג בדוח בצורת רשימה מרוכזת.</w:t>
            </w:r>
          </w:p>
        </w:tc>
        <w:tc>
          <w:tcPr>
            <w:tcW w:w="2552" w:type="dxa"/>
          </w:tcPr>
          <w:p w:rsidR="00475DDC" w:rsidRPr="00B60E16" w:rsidRDefault="00475DDC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פרטים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C05BAE" w:rsidRDefault="00475DD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עולה</w:t>
            </w:r>
          </w:p>
        </w:tc>
        <w:tc>
          <w:tcPr>
            <w:tcW w:w="1746" w:type="dxa"/>
          </w:tcPr>
          <w:p w:rsidR="00475DDC" w:rsidRPr="00B60E16" w:rsidRDefault="00120909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66700" cy="209550"/>
                  <wp:effectExtent l="19050" t="0" r="0" b="0"/>
                  <wp:docPr id="1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בסימון עמודה ולחיצה על הכפתור, השורות יוצגו בסדר עולה.</w:t>
            </w:r>
          </w:p>
        </w:tc>
        <w:tc>
          <w:tcPr>
            <w:tcW w:w="2552" w:type="dxa"/>
          </w:tcPr>
          <w:p w:rsidR="00475DDC" w:rsidRPr="00C05BAE" w:rsidRDefault="00475DDC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עולה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475DD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יורד</w:t>
            </w:r>
          </w:p>
        </w:tc>
        <w:tc>
          <w:tcPr>
            <w:tcW w:w="1746" w:type="dxa"/>
          </w:tcPr>
          <w:p w:rsidR="00475DDC" w:rsidRPr="00B60E16" w:rsidRDefault="00120909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38125" cy="219075"/>
                  <wp:effectExtent l="19050" t="0" r="9525" b="0"/>
                  <wp:docPr id="19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C05BA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בסימון עמודה ולחיצה על הכפתור, השורות יוצגו בסדר יורד.</w:t>
            </w:r>
          </w:p>
        </w:tc>
        <w:tc>
          <w:tcPr>
            <w:tcW w:w="2552" w:type="dxa"/>
          </w:tcPr>
          <w:p w:rsidR="00475DDC" w:rsidRPr="00B60E16" w:rsidRDefault="00475DDC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מיין בסדר יורד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475DD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</w:t>
            </w:r>
          </w:p>
        </w:tc>
        <w:tc>
          <w:tcPr>
            <w:tcW w:w="1746" w:type="dxa"/>
          </w:tcPr>
          <w:p w:rsidR="00475DDC" w:rsidRPr="00B60E16" w:rsidRDefault="00120909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66700" cy="228600"/>
                  <wp:effectExtent l="19050" t="0" r="0" b="0"/>
                  <wp:docPr id="20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מוצג מסך חיפוש סטנדרטי (קוד מסך 15).</w:t>
            </w:r>
          </w:p>
        </w:tc>
        <w:tc>
          <w:tcPr>
            <w:tcW w:w="2552" w:type="dxa"/>
          </w:tcPr>
          <w:p w:rsidR="00475DDC" w:rsidRPr="00B60E16" w:rsidRDefault="00475DDC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475DD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 את הבא</w:t>
            </w:r>
          </w:p>
        </w:tc>
        <w:tc>
          <w:tcPr>
            <w:tcW w:w="1746" w:type="dxa"/>
          </w:tcPr>
          <w:p w:rsidR="00475DDC" w:rsidRPr="00B60E16" w:rsidRDefault="00045FC5" w:rsidP="00120909">
            <w:pPr>
              <w:rPr>
                <w:rFonts w:cs="David"/>
                <w:rtl/>
                <w:lang w:eastAsia="he-IL"/>
              </w:rPr>
            </w:pPr>
            <w:r w:rsidRPr="00045FC5">
              <w:rPr>
                <w:rFonts w:cs="David"/>
                <w:noProof/>
                <w:rtl/>
              </w:rPr>
              <w:drawing>
                <wp:inline distT="0" distB="0" distL="0" distR="0">
                  <wp:extent cx="190500" cy="190500"/>
                  <wp:effectExtent l="19050" t="0" r="0" b="0"/>
                  <wp:docPr id="2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C11C0E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מופעל רק לאחר ביצוע חיפוש. מעביר את הסימון לתוצאה הבאה לפי תוצאות החיפוש.</w:t>
            </w:r>
          </w:p>
        </w:tc>
        <w:tc>
          <w:tcPr>
            <w:tcW w:w="2552" w:type="dxa"/>
          </w:tcPr>
          <w:p w:rsidR="00475DDC" w:rsidRPr="00B60E16" w:rsidRDefault="00475DDC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חפש את הבא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Default="00475DDC" w:rsidP="006265A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הגדר מסנן</w:t>
            </w:r>
          </w:p>
        </w:tc>
        <w:tc>
          <w:tcPr>
            <w:tcW w:w="1746" w:type="dxa"/>
          </w:tcPr>
          <w:p w:rsidR="00475DDC" w:rsidRPr="00B60E16" w:rsidRDefault="00120909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361950" cy="200025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Default="00120909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בלחיצה על החץ השחור </w:t>
            </w:r>
            <w:r w:rsidR="00475DDC">
              <w:rPr>
                <w:rFonts w:cs="David" w:hint="cs"/>
                <w:rtl/>
                <w:lang w:eastAsia="he-IL"/>
              </w:rPr>
              <w:t>מוצג</w:t>
            </w:r>
            <w:r>
              <w:rPr>
                <w:rFonts w:cs="David" w:hint="cs"/>
                <w:rtl/>
                <w:lang w:eastAsia="he-IL"/>
              </w:rPr>
              <w:t xml:space="preserve"> תפריט</w:t>
            </w:r>
            <w:r w:rsidR="00475DDC">
              <w:rPr>
                <w:rFonts w:cs="David" w:hint="cs"/>
                <w:rtl/>
                <w:lang w:eastAsia="he-IL"/>
              </w:rPr>
              <w:t xml:space="preserve">: הגדר מסנן, מחק מסנן. </w:t>
            </w:r>
          </w:p>
          <w:p w:rsidR="00475DDC" w:rsidRDefault="00475DDC" w:rsidP="00873EF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1. בבחירת "הגדר סינון" המשתמש בוחר את העמודה לפיה ברצונו לסנן את התצוגה". מוצגות רק השורות שעונות לערך הסינון.</w:t>
            </w:r>
          </w:p>
          <w:p w:rsidR="00475DDC" w:rsidRDefault="00475DDC" w:rsidP="00873EF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2. מופעל רק אם קיים סינון. בבחירת "מחק מסנן" מוצגות כל תוצאות השליפה של הדוח.</w:t>
            </w:r>
          </w:p>
        </w:tc>
        <w:tc>
          <w:tcPr>
            <w:tcW w:w="2552" w:type="dxa"/>
          </w:tcPr>
          <w:p w:rsidR="00475DDC" w:rsidRDefault="00475DDC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הגדר מסנן</w:t>
            </w:r>
          </w:p>
        </w:tc>
      </w:tr>
      <w:tr w:rsidR="00475DDC" w:rsidRPr="00B60E16" w:rsidTr="00037F82">
        <w:tc>
          <w:tcPr>
            <w:tcW w:w="0" w:type="auto"/>
          </w:tcPr>
          <w:p w:rsidR="00475DDC" w:rsidRPr="00B60E16" w:rsidRDefault="00475DDC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 פריסה</w:t>
            </w:r>
          </w:p>
        </w:tc>
        <w:tc>
          <w:tcPr>
            <w:tcW w:w="1746" w:type="dxa"/>
          </w:tcPr>
          <w:p w:rsidR="00475DDC" w:rsidRPr="00B60E16" w:rsidRDefault="0048505D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371475" cy="209550"/>
                  <wp:effectExtent l="19050" t="0" r="9525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475DDC" w:rsidRPr="00B60E16" w:rsidRDefault="00475DDC" w:rsidP="00712685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בלחיצה על החץ השחור מוצג תפריט: בחר פריסה, שנה פריסה, שמור פריסה, ניהול מערכת. הפריסה היא סדר הצגת העמודות בדוח. ניתן לשמור, לשנות ולייצר פריסות שונות.</w:t>
            </w:r>
          </w:p>
        </w:tc>
        <w:tc>
          <w:tcPr>
            <w:tcW w:w="2552" w:type="dxa"/>
          </w:tcPr>
          <w:p w:rsidR="00475DDC" w:rsidRPr="00B60E16" w:rsidRDefault="00475DDC" w:rsidP="00F27579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בחר פריסה</w:t>
            </w:r>
          </w:p>
        </w:tc>
      </w:tr>
      <w:tr w:rsidR="00315706" w:rsidRPr="00B60E16" w:rsidTr="00037F82">
        <w:tc>
          <w:tcPr>
            <w:tcW w:w="0" w:type="auto"/>
          </w:tcPr>
          <w:p w:rsidR="00315706" w:rsidRDefault="00315706" w:rsidP="002B4020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הכל</w:t>
            </w:r>
          </w:p>
        </w:tc>
        <w:tc>
          <w:tcPr>
            <w:tcW w:w="1746" w:type="dxa"/>
          </w:tcPr>
          <w:p w:rsidR="00315706" w:rsidRPr="00B60E16" w:rsidRDefault="0048505D" w:rsidP="00120909">
            <w:pPr>
              <w:rPr>
                <w:rFonts w:cs="David"/>
                <w:rtl/>
                <w:lang w:eastAsia="he-IL"/>
              </w:rPr>
            </w:pPr>
            <w:r>
              <w:rPr>
                <w:rFonts w:cs="David"/>
                <w:noProof/>
              </w:rPr>
              <w:drawing>
                <wp:inline distT="0" distB="0" distL="0" distR="0">
                  <wp:extent cx="238125" cy="209550"/>
                  <wp:effectExtent l="19050" t="0" r="9525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09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:rsidR="00315706" w:rsidRDefault="00315706" w:rsidP="00315706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סימון כל השורות והעמודות.</w:t>
            </w:r>
          </w:p>
        </w:tc>
        <w:tc>
          <w:tcPr>
            <w:tcW w:w="2552" w:type="dxa"/>
          </w:tcPr>
          <w:p w:rsidR="00315706" w:rsidRDefault="00315706" w:rsidP="00F27579">
            <w:pPr>
              <w:rPr>
                <w:rFonts w:cs="David"/>
                <w:rtl/>
                <w:lang w:eastAsia="he-IL"/>
              </w:rPr>
            </w:pPr>
          </w:p>
        </w:tc>
      </w:tr>
    </w:tbl>
    <w:p w:rsidR="00243249" w:rsidRDefault="00243249" w:rsidP="00243249">
      <w:pPr>
        <w:rPr>
          <w:rFonts w:cs="David"/>
          <w:rtl/>
          <w:lang w:eastAsia="he-IL"/>
        </w:rPr>
      </w:pPr>
    </w:p>
    <w:p w:rsidR="00B54615" w:rsidRDefault="00B54615">
      <w:pPr>
        <w:bidi w:val="0"/>
        <w:spacing w:after="160" w:line="259" w:lineRule="auto"/>
        <w:rPr>
          <w:ins w:id="278" w:author="Michal Moreno" w:date="2015-03-23T11:21:00Z"/>
          <w:rFonts w:asciiTheme="majorHAnsi" w:eastAsiaTheme="majorEastAsia" w:hAnsiTheme="majorHAnsi" w:cs="David"/>
          <w:b/>
          <w:bCs/>
          <w:sz w:val="32"/>
          <w:szCs w:val="32"/>
          <w:rtl/>
        </w:rPr>
      </w:pPr>
      <w:ins w:id="279" w:author="Michal Moreno" w:date="2015-03-23T11:21:00Z">
        <w:r>
          <w:rPr>
            <w:rFonts w:cs="David"/>
            <w:b/>
            <w:bCs/>
            <w:sz w:val="32"/>
            <w:szCs w:val="32"/>
            <w:rtl/>
          </w:rPr>
          <w:br w:type="page"/>
        </w:r>
      </w:ins>
    </w:p>
    <w:p w:rsidR="00243249" w:rsidRPr="008C688F" w:rsidRDefault="00B054CA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lastRenderedPageBreak/>
        <w:t>שדות במסך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365" w:type="dxa"/>
        <w:tblLook w:val="04A0"/>
      </w:tblPr>
      <w:tblGrid>
        <w:gridCol w:w="894"/>
        <w:gridCol w:w="746"/>
        <w:gridCol w:w="884"/>
        <w:gridCol w:w="990"/>
        <w:gridCol w:w="1069"/>
        <w:gridCol w:w="831"/>
        <w:gridCol w:w="1329"/>
        <w:gridCol w:w="1788"/>
        <w:gridCol w:w="834"/>
      </w:tblGrid>
      <w:tr w:rsidR="00BF60EA" w:rsidRPr="00B60E16" w:rsidTr="00037F82">
        <w:tc>
          <w:tcPr>
            <w:tcW w:w="89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שם השדה</w:t>
            </w:r>
          </w:p>
        </w:tc>
        <w:tc>
          <w:tcPr>
            <w:tcW w:w="746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סוג</w:t>
            </w:r>
          </w:p>
        </w:tc>
        <w:tc>
          <w:tcPr>
            <w:tcW w:w="88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אופי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צ-צפייה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ר- רשות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sz w:val="20"/>
                <w:szCs w:val="20"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ח- חובה</w:t>
            </w:r>
          </w:p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sz w:val="20"/>
                <w:szCs w:val="20"/>
                <w:rtl/>
                <w:lang w:eastAsia="he-IL"/>
              </w:rPr>
              <w:t>מ- מחושב</w:t>
            </w:r>
          </w:p>
        </w:tc>
        <w:tc>
          <w:tcPr>
            <w:tcW w:w="990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מטרת השדה</w:t>
            </w:r>
          </w:p>
        </w:tc>
        <w:tc>
          <w:tcPr>
            <w:tcW w:w="106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מקור מידע</w:t>
            </w:r>
          </w:p>
        </w:tc>
        <w:tc>
          <w:tcPr>
            <w:tcW w:w="831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ברירת מחדל</w:t>
            </w:r>
          </w:p>
        </w:tc>
        <w:tc>
          <w:tcPr>
            <w:tcW w:w="1329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ערכים מותרים</w:t>
            </w:r>
          </w:p>
        </w:tc>
        <w:tc>
          <w:tcPr>
            <w:tcW w:w="1788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>אירועים לאחר פעולה בשדה</w:t>
            </w:r>
          </w:p>
        </w:tc>
        <w:tc>
          <w:tcPr>
            <w:tcW w:w="834" w:type="dxa"/>
          </w:tcPr>
          <w:p w:rsidR="00154548" w:rsidRPr="00B60E16" w:rsidRDefault="00154548" w:rsidP="0089055C">
            <w:pPr>
              <w:jc w:val="center"/>
              <w:rPr>
                <w:rFonts w:cs="David"/>
                <w:b/>
                <w:bCs/>
                <w:rtl/>
                <w:lang w:eastAsia="he-IL"/>
              </w:rPr>
            </w:pPr>
            <w:r w:rsidRPr="00B60E16">
              <w:rPr>
                <w:rFonts w:cs="David" w:hint="cs"/>
                <w:b/>
                <w:bCs/>
                <w:rtl/>
                <w:lang w:eastAsia="he-IL"/>
              </w:rPr>
              <w:t xml:space="preserve">סדר מעבר </w:t>
            </w:r>
            <w:r w:rsidRPr="00B60E16">
              <w:rPr>
                <w:rFonts w:cs="David" w:hint="cs"/>
                <w:b/>
                <w:bCs/>
                <w:lang w:eastAsia="he-IL"/>
              </w:rPr>
              <w:t>TAB</w:t>
            </w:r>
          </w:p>
        </w:tc>
      </w:tr>
      <w:tr w:rsidR="00BF60EA" w:rsidRPr="00B60E16" w:rsidTr="00037F82">
        <w:tc>
          <w:tcPr>
            <w:tcW w:w="894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שם מטופל</w:t>
            </w:r>
          </w:p>
        </w:tc>
        <w:tc>
          <w:tcPr>
            <w:tcW w:w="746" w:type="dxa"/>
          </w:tcPr>
          <w:p w:rsidR="00CC7BC8" w:rsidRPr="00B60E16" w:rsidRDefault="00E2285D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84" w:type="dxa"/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CC7BC8" w:rsidRPr="00B60E16" w:rsidRDefault="00F136C1" w:rsidP="00F136C1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שם פרטי ושם משפחה</w:t>
            </w:r>
          </w:p>
        </w:tc>
        <w:tc>
          <w:tcPr>
            <w:tcW w:w="1069" w:type="dxa"/>
          </w:tcPr>
          <w:p w:rsidR="00CC7BC8" w:rsidRPr="00B60E16" w:rsidRDefault="00B05A28" w:rsidP="00B05A2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דמוגרפיה</w:t>
            </w:r>
          </w:p>
        </w:tc>
        <w:tc>
          <w:tcPr>
            <w:tcW w:w="831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</w:tcPr>
          <w:p w:rsidR="00CC7BC8" w:rsidRPr="00B60E16" w:rsidRDefault="00CF319E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788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34" w:type="dxa"/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1</w:t>
            </w:r>
          </w:p>
        </w:tc>
      </w:tr>
      <w:tr w:rsidR="00BF60EA" w:rsidRPr="00B60E16" w:rsidTr="00037F82">
        <w:tc>
          <w:tcPr>
            <w:tcW w:w="894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ת. זהות</w:t>
            </w:r>
          </w:p>
        </w:tc>
        <w:tc>
          <w:tcPr>
            <w:tcW w:w="746" w:type="dxa"/>
          </w:tcPr>
          <w:p w:rsidR="00CC7BC8" w:rsidRPr="00B60E16" w:rsidRDefault="00E2285D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84" w:type="dxa"/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CC7BC8" w:rsidRPr="00B60E16" w:rsidRDefault="00F136C1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ת.ז של המטופל</w:t>
            </w:r>
          </w:p>
        </w:tc>
        <w:tc>
          <w:tcPr>
            <w:tcW w:w="1069" w:type="dxa"/>
          </w:tcPr>
          <w:p w:rsidR="00CC7BC8" w:rsidRPr="00B60E16" w:rsidRDefault="00B05A28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 דמוגרפיה</w:t>
            </w:r>
          </w:p>
        </w:tc>
        <w:tc>
          <w:tcPr>
            <w:tcW w:w="831" w:type="dxa"/>
          </w:tcPr>
          <w:p w:rsidR="00CC7BC8" w:rsidRPr="00B60E16" w:rsidRDefault="00CC7BC8" w:rsidP="00CC7BC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</w:tcPr>
          <w:p w:rsidR="00CC7BC8" w:rsidRPr="00B60E16" w:rsidRDefault="00CF319E" w:rsidP="00CC7BC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9 תווים</w:t>
            </w:r>
          </w:p>
        </w:tc>
        <w:tc>
          <w:tcPr>
            <w:tcW w:w="1788" w:type="dxa"/>
          </w:tcPr>
          <w:p w:rsidR="00CC7BC8" w:rsidRPr="00B60E16" w:rsidRDefault="00CC7BC8" w:rsidP="00CC7BC8">
            <w:pPr>
              <w:pStyle w:val="ListParagraph"/>
              <w:rPr>
                <w:rFonts w:cs="David"/>
                <w:rtl/>
                <w:lang w:eastAsia="he-IL"/>
              </w:rPr>
            </w:pPr>
          </w:p>
        </w:tc>
        <w:tc>
          <w:tcPr>
            <w:tcW w:w="834" w:type="dxa"/>
          </w:tcPr>
          <w:p w:rsidR="00CC7BC8" w:rsidRPr="00B60E16" w:rsidRDefault="00CC7BC8" w:rsidP="00CC7BC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2</w:t>
            </w:r>
          </w:p>
        </w:tc>
      </w:tr>
      <w:tr w:rsidR="00BF60EA" w:rsidRPr="00B60E16" w:rsidDel="00F5570F" w:rsidTr="00037F82">
        <w:trPr>
          <w:del w:id="280" w:author="Michal Moreno" w:date="2014-10-28T19:13:00Z"/>
        </w:trPr>
        <w:tc>
          <w:tcPr>
            <w:tcW w:w="894" w:type="dxa"/>
          </w:tcPr>
          <w:p w:rsidR="00CC7BC8" w:rsidRPr="00B60E16" w:rsidDel="00F5570F" w:rsidRDefault="00CC7BC8" w:rsidP="00CC7BC8">
            <w:pPr>
              <w:rPr>
                <w:del w:id="281" w:author="Michal Moreno" w:date="2014-10-28T19:13:00Z"/>
                <w:rFonts w:cs="David"/>
                <w:rtl/>
                <w:lang w:eastAsia="he-IL"/>
              </w:rPr>
            </w:pPr>
            <w:del w:id="282" w:author="Michal Moreno" w:date="2014-10-28T19:13:00Z">
              <w:r w:rsidDel="00F5570F">
                <w:rPr>
                  <w:rFonts w:cs="David" w:hint="cs"/>
                  <w:rtl/>
                  <w:lang w:eastAsia="he-IL"/>
                </w:rPr>
                <w:delText>מ. אישי</w:delText>
              </w:r>
            </w:del>
          </w:p>
        </w:tc>
        <w:tc>
          <w:tcPr>
            <w:tcW w:w="746" w:type="dxa"/>
          </w:tcPr>
          <w:p w:rsidR="00CC7BC8" w:rsidRPr="00B60E16" w:rsidDel="00F5570F" w:rsidRDefault="00E2285D" w:rsidP="00CC7BC8">
            <w:pPr>
              <w:rPr>
                <w:del w:id="283" w:author="Michal Moreno" w:date="2014-10-28T19:13:00Z"/>
                <w:rFonts w:cs="David"/>
                <w:rtl/>
                <w:lang w:eastAsia="he-IL"/>
              </w:rPr>
            </w:pPr>
            <w:del w:id="284" w:author="Michal Moreno" w:date="2014-10-28T19:13:00Z">
              <w:r w:rsidDel="00F5570F">
                <w:rPr>
                  <w:rFonts w:cs="David" w:hint="cs"/>
                  <w:rtl/>
                  <w:lang w:eastAsia="he-IL"/>
                </w:rPr>
                <w:delText>מספר</w:delText>
              </w:r>
            </w:del>
          </w:p>
        </w:tc>
        <w:tc>
          <w:tcPr>
            <w:tcW w:w="884" w:type="dxa"/>
          </w:tcPr>
          <w:p w:rsidR="00CC7BC8" w:rsidRPr="00B60E16" w:rsidDel="00F5570F" w:rsidRDefault="00CC7BC8" w:rsidP="00CC7BC8">
            <w:pPr>
              <w:jc w:val="center"/>
              <w:rPr>
                <w:del w:id="285" w:author="Michal Moreno" w:date="2014-10-28T19:13:00Z"/>
                <w:rFonts w:cs="David"/>
                <w:rtl/>
                <w:lang w:eastAsia="he-IL"/>
              </w:rPr>
            </w:pPr>
            <w:del w:id="286" w:author="Michal Moreno" w:date="2014-10-28T19:13:00Z">
              <w:r w:rsidDel="00F5570F">
                <w:rPr>
                  <w:rFonts w:cs="David" w:hint="cs"/>
                  <w:rtl/>
                  <w:lang w:eastAsia="he-IL"/>
                </w:rPr>
                <w:delText>צ</w:delText>
              </w:r>
            </w:del>
          </w:p>
        </w:tc>
        <w:tc>
          <w:tcPr>
            <w:tcW w:w="990" w:type="dxa"/>
          </w:tcPr>
          <w:p w:rsidR="00CC7BC8" w:rsidRPr="00B60E16" w:rsidDel="00F5570F" w:rsidRDefault="00F136C1" w:rsidP="00CC7BC8">
            <w:pPr>
              <w:rPr>
                <w:del w:id="287" w:author="Michal Moreno" w:date="2014-10-28T19:13:00Z"/>
                <w:rFonts w:cs="David"/>
                <w:rtl/>
                <w:lang w:eastAsia="he-IL"/>
              </w:rPr>
            </w:pPr>
            <w:del w:id="288" w:author="Michal Moreno" w:date="2014-10-28T19:13:00Z">
              <w:r w:rsidDel="00F5570F">
                <w:rPr>
                  <w:rFonts w:cs="David" w:hint="cs"/>
                  <w:rtl/>
                  <w:lang w:eastAsia="he-IL"/>
                </w:rPr>
                <w:delText>הצגת מספר אישי</w:delText>
              </w:r>
            </w:del>
          </w:p>
        </w:tc>
        <w:tc>
          <w:tcPr>
            <w:tcW w:w="1069" w:type="dxa"/>
          </w:tcPr>
          <w:p w:rsidR="00CC7BC8" w:rsidRPr="00B60E16" w:rsidDel="00F5570F" w:rsidRDefault="00B05A28" w:rsidP="00CC7BC8">
            <w:pPr>
              <w:rPr>
                <w:del w:id="289" w:author="Michal Moreno" w:date="2014-10-28T19:13:00Z"/>
                <w:rFonts w:cs="David"/>
                <w:rtl/>
                <w:lang w:eastAsia="he-IL"/>
              </w:rPr>
            </w:pPr>
            <w:del w:id="290" w:author="Michal Moreno" w:date="2014-10-28T19:13:00Z">
              <w:r w:rsidDel="00F5570F">
                <w:rPr>
                  <w:rFonts w:cs="David" w:hint="cs"/>
                  <w:rtl/>
                  <w:lang w:eastAsia="he-IL"/>
                </w:rPr>
                <w:delText>טבלת  דמוגרפיה</w:delText>
              </w:r>
            </w:del>
          </w:p>
        </w:tc>
        <w:tc>
          <w:tcPr>
            <w:tcW w:w="831" w:type="dxa"/>
          </w:tcPr>
          <w:p w:rsidR="00CC7BC8" w:rsidRPr="00B60E16" w:rsidDel="00F5570F" w:rsidRDefault="00CC7BC8" w:rsidP="00CC7BC8">
            <w:pPr>
              <w:rPr>
                <w:del w:id="291" w:author="Michal Moreno" w:date="2014-10-28T19:13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</w:tcPr>
          <w:p w:rsidR="00CC7BC8" w:rsidRPr="00B60E16" w:rsidDel="00F5570F" w:rsidRDefault="00CF319E" w:rsidP="00CC7BC8">
            <w:pPr>
              <w:rPr>
                <w:del w:id="292" w:author="Michal Moreno" w:date="2014-10-28T19:13:00Z"/>
                <w:rFonts w:cs="David"/>
                <w:rtl/>
                <w:lang w:eastAsia="he-IL"/>
              </w:rPr>
            </w:pPr>
            <w:del w:id="293" w:author="Michal Moreno" w:date="2014-10-28T19:13:00Z">
              <w:r w:rsidDel="00F5570F">
                <w:rPr>
                  <w:rFonts w:cs="David" w:hint="cs"/>
                  <w:rtl/>
                  <w:lang w:eastAsia="he-IL"/>
                </w:rPr>
                <w:delText>עד 8 תווים</w:delText>
              </w:r>
            </w:del>
          </w:p>
        </w:tc>
        <w:tc>
          <w:tcPr>
            <w:tcW w:w="1788" w:type="dxa"/>
          </w:tcPr>
          <w:p w:rsidR="00CC7BC8" w:rsidRPr="00B60E16" w:rsidDel="00F5570F" w:rsidRDefault="00CC7BC8" w:rsidP="00CC7BC8">
            <w:pPr>
              <w:rPr>
                <w:del w:id="294" w:author="Michal Moreno" w:date="2014-10-28T19:13:00Z"/>
                <w:rFonts w:cs="David"/>
                <w:rtl/>
                <w:lang w:eastAsia="he-IL"/>
              </w:rPr>
            </w:pPr>
          </w:p>
        </w:tc>
        <w:tc>
          <w:tcPr>
            <w:tcW w:w="834" w:type="dxa"/>
          </w:tcPr>
          <w:p w:rsidR="00CC7BC8" w:rsidRPr="00B60E16" w:rsidDel="00F5570F" w:rsidRDefault="00CC7BC8" w:rsidP="00CC7BC8">
            <w:pPr>
              <w:jc w:val="center"/>
              <w:rPr>
                <w:del w:id="295" w:author="Michal Moreno" w:date="2014-10-28T19:13:00Z"/>
                <w:rFonts w:cs="David"/>
                <w:rtl/>
                <w:lang w:eastAsia="he-IL"/>
              </w:rPr>
            </w:pPr>
            <w:del w:id="296" w:author="Michal Moreno" w:date="2014-10-28T19:13:00Z">
              <w:r w:rsidDel="00F5570F">
                <w:rPr>
                  <w:rFonts w:cs="David" w:hint="cs"/>
                  <w:rtl/>
                  <w:lang w:eastAsia="he-IL"/>
                </w:rPr>
                <w:delText>3</w:delText>
              </w:r>
            </w:del>
          </w:p>
        </w:tc>
      </w:tr>
      <w:tr w:rsidR="00DC38D8" w:rsidRPr="00B60E16" w:rsidTr="00037F82">
        <w:tc>
          <w:tcPr>
            <w:tcW w:w="894" w:type="dxa"/>
          </w:tcPr>
          <w:p w:rsidR="00DC38D8" w:rsidRPr="00B60E16" w:rsidRDefault="00171A2B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יחידה</w:t>
            </w:r>
          </w:p>
        </w:tc>
        <w:tc>
          <w:tcPr>
            <w:tcW w:w="746" w:type="dxa"/>
          </w:tcPr>
          <w:p w:rsidR="00DC38D8" w:rsidRPr="00B60E16" w:rsidRDefault="00171A2B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84" w:type="dxa"/>
          </w:tcPr>
          <w:p w:rsidR="00DC38D8" w:rsidRPr="00B60E16" w:rsidRDefault="00171A2B" w:rsidP="00171A2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DC38D8" w:rsidRPr="00B60E16" w:rsidRDefault="00171A2B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היחידה של המטופל</w:t>
            </w:r>
          </w:p>
        </w:tc>
        <w:tc>
          <w:tcPr>
            <w:tcW w:w="1069" w:type="dxa"/>
          </w:tcPr>
          <w:p w:rsidR="00DC38D8" w:rsidRPr="00B60E16" w:rsidRDefault="00171A2B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יחידות</w:t>
            </w:r>
          </w:p>
        </w:tc>
        <w:tc>
          <w:tcPr>
            <w:tcW w:w="831" w:type="dxa"/>
          </w:tcPr>
          <w:p w:rsidR="00DC38D8" w:rsidRPr="00B60E16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</w:tcPr>
          <w:p w:rsidR="00DC38D8" w:rsidRPr="00B60E16" w:rsidRDefault="00171A2B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788" w:type="dxa"/>
          </w:tcPr>
          <w:p w:rsidR="00DC38D8" w:rsidRPr="00B60E16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34" w:type="dxa"/>
          </w:tcPr>
          <w:p w:rsidR="00DC38D8" w:rsidRDefault="00E526BB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4</w:t>
            </w:r>
          </w:p>
        </w:tc>
      </w:tr>
      <w:tr w:rsidR="00DC38D8" w:rsidRPr="00B60E16" w:rsidTr="00037F82">
        <w:tc>
          <w:tcPr>
            <w:tcW w:w="894" w:type="dxa"/>
          </w:tcPr>
          <w:p w:rsidR="00DC38D8" w:rsidRDefault="00171A2B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יחידת משנה</w:t>
            </w:r>
          </w:p>
        </w:tc>
        <w:tc>
          <w:tcPr>
            <w:tcW w:w="746" w:type="dxa"/>
          </w:tcPr>
          <w:p w:rsidR="00DC38D8" w:rsidRDefault="00171A2B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84" w:type="dxa"/>
          </w:tcPr>
          <w:p w:rsidR="00DC38D8" w:rsidRDefault="00171A2B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DC38D8" w:rsidRPr="00B60E16" w:rsidRDefault="00171A2B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יחידת המשנה של המטופל</w:t>
            </w:r>
          </w:p>
        </w:tc>
        <w:tc>
          <w:tcPr>
            <w:tcW w:w="1069" w:type="dxa"/>
          </w:tcPr>
          <w:p w:rsidR="00DC38D8" w:rsidRPr="00B60E16" w:rsidRDefault="00171A2B" w:rsidP="00171A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יחידות</w:t>
            </w:r>
          </w:p>
        </w:tc>
        <w:tc>
          <w:tcPr>
            <w:tcW w:w="831" w:type="dxa"/>
          </w:tcPr>
          <w:p w:rsidR="00DC38D8" w:rsidRPr="00B60E16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</w:tcPr>
          <w:p w:rsidR="00DC38D8" w:rsidRPr="004F1728" w:rsidRDefault="00171A2B" w:rsidP="00DC38D8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788" w:type="dxa"/>
          </w:tcPr>
          <w:p w:rsidR="00DC38D8" w:rsidRPr="00B60E16" w:rsidRDefault="00DC38D8" w:rsidP="00DC38D8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34" w:type="dxa"/>
          </w:tcPr>
          <w:p w:rsidR="00DC38D8" w:rsidRDefault="00E526BB" w:rsidP="00DC38D8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5</w:t>
            </w:r>
          </w:p>
        </w:tc>
      </w:tr>
      <w:tr w:rsidR="00171A2B" w:rsidRPr="00B60E16" w:rsidTr="00037F82">
        <w:tc>
          <w:tcPr>
            <w:tcW w:w="894" w:type="dxa"/>
          </w:tcPr>
          <w:p w:rsidR="00171A2B" w:rsidRDefault="00171A2B" w:rsidP="00171A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הזימון</w:t>
            </w:r>
          </w:p>
        </w:tc>
        <w:tc>
          <w:tcPr>
            <w:tcW w:w="746" w:type="dxa"/>
          </w:tcPr>
          <w:p w:rsidR="00171A2B" w:rsidRDefault="00171A2B" w:rsidP="00171A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84" w:type="dxa"/>
          </w:tcPr>
          <w:p w:rsidR="00171A2B" w:rsidRPr="00B60E16" w:rsidRDefault="00171A2B" w:rsidP="00171A2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171A2B" w:rsidRPr="00B60E16" w:rsidRDefault="00171A2B" w:rsidP="00171A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תאריך הזימון</w:t>
            </w:r>
          </w:p>
        </w:tc>
        <w:tc>
          <w:tcPr>
            <w:tcW w:w="1069" w:type="dxa"/>
          </w:tcPr>
          <w:p w:rsidR="00171A2B" w:rsidRPr="00B60E16" w:rsidRDefault="005B6497" w:rsidP="00171A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פריט מעקבים</w:t>
            </w:r>
          </w:p>
        </w:tc>
        <w:tc>
          <w:tcPr>
            <w:tcW w:w="831" w:type="dxa"/>
          </w:tcPr>
          <w:p w:rsidR="00171A2B" w:rsidRPr="00B60E16" w:rsidRDefault="00171A2B" w:rsidP="00171A2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</w:tcPr>
          <w:p w:rsidR="00171A2B" w:rsidRPr="00B60E16" w:rsidRDefault="00171A2B" w:rsidP="00171A2B">
            <w:pPr>
              <w:rPr>
                <w:rFonts w:cs="David"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</w:t>
            </w:r>
            <w:r w:rsidRPr="00171A2B">
              <w:rPr>
                <w:rFonts w:cs="David"/>
                <w:sz w:val="16"/>
                <w:szCs w:val="16"/>
                <w:lang w:eastAsia="he-IL"/>
              </w:rPr>
              <w:t>DD.MM.YYYY</w:t>
            </w:r>
          </w:p>
        </w:tc>
        <w:tc>
          <w:tcPr>
            <w:tcW w:w="1788" w:type="dxa"/>
          </w:tcPr>
          <w:p w:rsidR="00171A2B" w:rsidRPr="00B60E16" w:rsidRDefault="00171A2B" w:rsidP="00171A2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34" w:type="dxa"/>
          </w:tcPr>
          <w:p w:rsidR="00171A2B" w:rsidRDefault="00171A2B" w:rsidP="00171A2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6</w:t>
            </w:r>
          </w:p>
        </w:tc>
      </w:tr>
      <w:tr w:rsidR="00171A2B" w:rsidRPr="00B60E16" w:rsidTr="00037F82">
        <w:tc>
          <w:tcPr>
            <w:tcW w:w="894" w:type="dxa"/>
          </w:tcPr>
          <w:p w:rsidR="00171A2B" w:rsidRPr="00B60E16" w:rsidRDefault="00171A2B" w:rsidP="00171A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תאריך התור</w:t>
            </w:r>
          </w:p>
        </w:tc>
        <w:tc>
          <w:tcPr>
            <w:tcW w:w="746" w:type="dxa"/>
          </w:tcPr>
          <w:p w:rsidR="00171A2B" w:rsidRPr="00B60E16" w:rsidRDefault="00171A2B" w:rsidP="00171A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מספר</w:t>
            </w:r>
          </w:p>
        </w:tc>
        <w:tc>
          <w:tcPr>
            <w:tcW w:w="884" w:type="dxa"/>
          </w:tcPr>
          <w:p w:rsidR="00171A2B" w:rsidRPr="00B60E16" w:rsidRDefault="00171A2B" w:rsidP="00171A2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171A2B" w:rsidRPr="00B60E16" w:rsidRDefault="00171A2B" w:rsidP="00171A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תאריך התור שנקבע</w:t>
            </w:r>
          </w:p>
        </w:tc>
        <w:tc>
          <w:tcPr>
            <w:tcW w:w="1069" w:type="dxa"/>
          </w:tcPr>
          <w:p w:rsidR="00171A2B" w:rsidRPr="00B60E16" w:rsidRDefault="005B6497" w:rsidP="00171A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פריט מעקבים</w:t>
            </w:r>
          </w:p>
        </w:tc>
        <w:tc>
          <w:tcPr>
            <w:tcW w:w="831" w:type="dxa"/>
          </w:tcPr>
          <w:p w:rsidR="00171A2B" w:rsidRPr="00B60E16" w:rsidRDefault="00171A2B" w:rsidP="00171A2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</w:tcPr>
          <w:p w:rsidR="00171A2B" w:rsidRPr="00B60E16" w:rsidRDefault="00171A2B" w:rsidP="00171A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 xml:space="preserve">פורמט </w:t>
            </w:r>
            <w:r w:rsidRPr="00171A2B">
              <w:rPr>
                <w:rFonts w:cs="David"/>
                <w:sz w:val="16"/>
                <w:szCs w:val="16"/>
                <w:lang w:eastAsia="he-IL"/>
              </w:rPr>
              <w:t xml:space="preserve"> DD.MM.YYYY</w:t>
            </w:r>
          </w:p>
        </w:tc>
        <w:tc>
          <w:tcPr>
            <w:tcW w:w="1788" w:type="dxa"/>
          </w:tcPr>
          <w:p w:rsidR="00171A2B" w:rsidRPr="00B60E16" w:rsidRDefault="00171A2B" w:rsidP="00171A2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34" w:type="dxa"/>
          </w:tcPr>
          <w:p w:rsidR="00171A2B" w:rsidRDefault="00171A2B" w:rsidP="00171A2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7</w:t>
            </w:r>
          </w:p>
        </w:tc>
      </w:tr>
      <w:tr w:rsidR="00171A2B" w:rsidRPr="00B60E16" w:rsidTr="00037F82">
        <w:tc>
          <w:tcPr>
            <w:tcW w:w="894" w:type="dxa"/>
          </w:tcPr>
          <w:p w:rsidR="00171A2B" w:rsidRDefault="00171A2B" w:rsidP="00171A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סוג מטפל מזמן</w:t>
            </w:r>
          </w:p>
        </w:tc>
        <w:tc>
          <w:tcPr>
            <w:tcW w:w="746" w:type="dxa"/>
          </w:tcPr>
          <w:p w:rsidR="00171A2B" w:rsidRDefault="00171A2B" w:rsidP="00171A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טקסט</w:t>
            </w:r>
          </w:p>
        </w:tc>
        <w:tc>
          <w:tcPr>
            <w:tcW w:w="884" w:type="dxa"/>
          </w:tcPr>
          <w:p w:rsidR="00171A2B" w:rsidRPr="00B60E16" w:rsidRDefault="00171A2B" w:rsidP="00171A2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צ</w:t>
            </w:r>
          </w:p>
        </w:tc>
        <w:tc>
          <w:tcPr>
            <w:tcW w:w="990" w:type="dxa"/>
          </w:tcPr>
          <w:p w:rsidR="00171A2B" w:rsidRPr="00B60E16" w:rsidRDefault="00171A2B" w:rsidP="00171A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הצגת סוג המטפל שיצר את הזימון</w:t>
            </w:r>
          </w:p>
        </w:tc>
        <w:tc>
          <w:tcPr>
            <w:tcW w:w="1069" w:type="dxa"/>
          </w:tcPr>
          <w:p w:rsidR="00171A2B" w:rsidRPr="00B60E16" w:rsidRDefault="00171A2B" w:rsidP="00171A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טבלת סוגי מטפלים</w:t>
            </w:r>
          </w:p>
        </w:tc>
        <w:tc>
          <w:tcPr>
            <w:tcW w:w="831" w:type="dxa"/>
          </w:tcPr>
          <w:p w:rsidR="00171A2B" w:rsidRPr="00B60E16" w:rsidRDefault="00171A2B" w:rsidP="00171A2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1329" w:type="dxa"/>
          </w:tcPr>
          <w:p w:rsidR="00171A2B" w:rsidRPr="00B60E16" w:rsidRDefault="00171A2B" w:rsidP="00171A2B">
            <w:pPr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עד 30 תווים</w:t>
            </w:r>
          </w:p>
        </w:tc>
        <w:tc>
          <w:tcPr>
            <w:tcW w:w="1788" w:type="dxa"/>
          </w:tcPr>
          <w:p w:rsidR="00171A2B" w:rsidRPr="00B60E16" w:rsidRDefault="00171A2B" w:rsidP="00171A2B">
            <w:pPr>
              <w:rPr>
                <w:rFonts w:cs="David"/>
                <w:rtl/>
                <w:lang w:eastAsia="he-IL"/>
              </w:rPr>
            </w:pPr>
          </w:p>
        </w:tc>
        <w:tc>
          <w:tcPr>
            <w:tcW w:w="834" w:type="dxa"/>
          </w:tcPr>
          <w:p w:rsidR="00171A2B" w:rsidRDefault="00171A2B" w:rsidP="00171A2B">
            <w:pPr>
              <w:jc w:val="center"/>
              <w:rPr>
                <w:rFonts w:cs="David"/>
                <w:rtl/>
                <w:lang w:eastAsia="he-IL"/>
              </w:rPr>
            </w:pPr>
            <w:r>
              <w:rPr>
                <w:rFonts w:cs="David" w:hint="cs"/>
                <w:rtl/>
                <w:lang w:eastAsia="he-IL"/>
              </w:rPr>
              <w:t>8</w:t>
            </w:r>
          </w:p>
        </w:tc>
      </w:tr>
      <w:tr w:rsidR="00B54615" w:rsidRPr="00B60E16" w:rsidTr="00037F82">
        <w:trPr>
          <w:ins w:id="297" w:author="Michal Moreno" w:date="2015-03-23T11:16:00Z"/>
        </w:trPr>
        <w:tc>
          <w:tcPr>
            <w:tcW w:w="894" w:type="dxa"/>
          </w:tcPr>
          <w:p w:rsidR="00B54615" w:rsidRDefault="00B54615" w:rsidP="00B54615">
            <w:pPr>
              <w:rPr>
                <w:ins w:id="298" w:author="Michal Moreno" w:date="2015-03-23T11:16:00Z"/>
                <w:rFonts w:cs="David"/>
                <w:rtl/>
                <w:lang w:eastAsia="he-IL"/>
              </w:rPr>
            </w:pPr>
            <w:ins w:id="299" w:author="Michal Moreno" w:date="2015-03-23T11:16:00Z">
              <w:r>
                <w:rPr>
                  <w:rFonts w:cs="David" w:hint="cs"/>
                  <w:rtl/>
                  <w:lang w:eastAsia="he-IL"/>
                </w:rPr>
                <w:t>תאריך יצירת הזימון מפריט מעקבים</w:t>
              </w:r>
            </w:ins>
          </w:p>
        </w:tc>
        <w:tc>
          <w:tcPr>
            <w:tcW w:w="746" w:type="dxa"/>
          </w:tcPr>
          <w:p w:rsidR="00B54615" w:rsidRDefault="00B54615" w:rsidP="00B54615">
            <w:pPr>
              <w:rPr>
                <w:ins w:id="300" w:author="Michal Moreno" w:date="2015-03-23T11:16:00Z"/>
                <w:rFonts w:cs="David"/>
                <w:rtl/>
                <w:lang w:eastAsia="he-IL"/>
              </w:rPr>
            </w:pPr>
            <w:ins w:id="301" w:author="Michal Moreno" w:date="2015-03-23T11:17:00Z">
              <w:r>
                <w:rPr>
                  <w:rFonts w:cs="David" w:hint="cs"/>
                  <w:rtl/>
                  <w:lang w:eastAsia="he-IL"/>
                </w:rPr>
                <w:t>מספר</w:t>
              </w:r>
            </w:ins>
          </w:p>
        </w:tc>
        <w:tc>
          <w:tcPr>
            <w:tcW w:w="884" w:type="dxa"/>
          </w:tcPr>
          <w:p w:rsidR="00B54615" w:rsidRDefault="00B54615" w:rsidP="00B54615">
            <w:pPr>
              <w:jc w:val="center"/>
              <w:rPr>
                <w:ins w:id="302" w:author="Michal Moreno" w:date="2015-03-23T11:16:00Z"/>
                <w:rFonts w:cs="David"/>
                <w:rtl/>
                <w:lang w:eastAsia="he-IL"/>
              </w:rPr>
            </w:pPr>
            <w:ins w:id="303" w:author="Michal Moreno" w:date="2015-03-23T11:17:00Z">
              <w:r>
                <w:rPr>
                  <w:rFonts w:cs="David" w:hint="cs"/>
                  <w:rtl/>
                  <w:lang w:eastAsia="he-IL"/>
                </w:rPr>
                <w:t>צ</w:t>
              </w:r>
            </w:ins>
          </w:p>
        </w:tc>
        <w:tc>
          <w:tcPr>
            <w:tcW w:w="990" w:type="dxa"/>
          </w:tcPr>
          <w:p w:rsidR="00B54615" w:rsidRDefault="00B54615" w:rsidP="00B54615">
            <w:pPr>
              <w:rPr>
                <w:ins w:id="304" w:author="Michal Moreno" w:date="2015-03-23T11:16:00Z"/>
                <w:rFonts w:cs="David"/>
                <w:rtl/>
                <w:lang w:eastAsia="he-IL"/>
              </w:rPr>
            </w:pPr>
            <w:ins w:id="305" w:author="Michal Moreno" w:date="2015-03-23T11:17:00Z">
              <w:r>
                <w:rPr>
                  <w:rFonts w:cs="David" w:hint="cs"/>
                  <w:rtl/>
                  <w:lang w:eastAsia="he-IL"/>
                </w:rPr>
                <w:t>הצגת תאריך הזימון שנוצר דרך פריט מעקבים</w:t>
              </w:r>
            </w:ins>
          </w:p>
        </w:tc>
        <w:tc>
          <w:tcPr>
            <w:tcW w:w="1069" w:type="dxa"/>
          </w:tcPr>
          <w:p w:rsidR="00B54615" w:rsidRDefault="00B54615" w:rsidP="00B54615">
            <w:pPr>
              <w:rPr>
                <w:ins w:id="306" w:author="Michal Moreno" w:date="2015-03-23T11:16:00Z"/>
                <w:rFonts w:cs="David"/>
                <w:rtl/>
                <w:lang w:eastAsia="he-IL"/>
              </w:rPr>
            </w:pPr>
            <w:ins w:id="307" w:author="Michal Moreno" w:date="2015-03-23T11:17:00Z">
              <w:r>
                <w:rPr>
                  <w:rFonts w:cs="David" w:hint="cs"/>
                  <w:rtl/>
                  <w:lang w:eastAsia="he-IL"/>
                </w:rPr>
                <w:t>טבלת פריט מעקבים</w:t>
              </w:r>
            </w:ins>
          </w:p>
        </w:tc>
        <w:tc>
          <w:tcPr>
            <w:tcW w:w="831" w:type="dxa"/>
          </w:tcPr>
          <w:p w:rsidR="00B54615" w:rsidRPr="00B60E16" w:rsidRDefault="00B54615" w:rsidP="00B54615">
            <w:pPr>
              <w:rPr>
                <w:ins w:id="308" w:author="Michal Moreno" w:date="2015-03-23T11:16:00Z"/>
                <w:rFonts w:cs="David"/>
                <w:rtl/>
                <w:lang w:eastAsia="he-IL"/>
              </w:rPr>
            </w:pPr>
          </w:p>
        </w:tc>
        <w:tc>
          <w:tcPr>
            <w:tcW w:w="1329" w:type="dxa"/>
          </w:tcPr>
          <w:p w:rsidR="00B54615" w:rsidRDefault="00B54615" w:rsidP="00B54615">
            <w:pPr>
              <w:rPr>
                <w:ins w:id="309" w:author="Michal Moreno" w:date="2015-03-23T11:16:00Z"/>
                <w:rFonts w:cs="David"/>
                <w:rtl/>
                <w:lang w:eastAsia="he-IL"/>
              </w:rPr>
            </w:pPr>
            <w:ins w:id="310" w:author="Michal Moreno" w:date="2015-03-23T11:17:00Z">
              <w:r>
                <w:rPr>
                  <w:rFonts w:cs="David" w:hint="cs"/>
                  <w:rtl/>
                  <w:lang w:eastAsia="he-IL"/>
                </w:rPr>
                <w:t xml:space="preserve">פורמט </w:t>
              </w:r>
              <w:r w:rsidRPr="00171A2B">
                <w:rPr>
                  <w:rFonts w:cs="David"/>
                  <w:sz w:val="16"/>
                  <w:szCs w:val="16"/>
                  <w:lang w:eastAsia="he-IL"/>
                </w:rPr>
                <w:t>DD.MM.YYYY</w:t>
              </w:r>
            </w:ins>
          </w:p>
        </w:tc>
        <w:tc>
          <w:tcPr>
            <w:tcW w:w="1788" w:type="dxa"/>
          </w:tcPr>
          <w:p w:rsidR="00B54615" w:rsidRPr="00B60E16" w:rsidRDefault="00B54615" w:rsidP="00B54615">
            <w:pPr>
              <w:rPr>
                <w:ins w:id="311" w:author="Michal Moreno" w:date="2015-03-23T11:16:00Z"/>
                <w:rFonts w:cs="David"/>
                <w:rtl/>
                <w:lang w:eastAsia="he-IL"/>
              </w:rPr>
            </w:pPr>
          </w:p>
        </w:tc>
        <w:tc>
          <w:tcPr>
            <w:tcW w:w="834" w:type="dxa"/>
          </w:tcPr>
          <w:p w:rsidR="00B54615" w:rsidRDefault="00B54615" w:rsidP="00B54615">
            <w:pPr>
              <w:jc w:val="center"/>
              <w:rPr>
                <w:ins w:id="312" w:author="Michal Moreno" w:date="2015-03-23T11:16:00Z"/>
                <w:rFonts w:cs="David"/>
                <w:rtl/>
                <w:lang w:eastAsia="he-IL"/>
              </w:rPr>
            </w:pPr>
            <w:ins w:id="313" w:author="Michal Moreno" w:date="2015-03-23T11:17:00Z">
              <w:r>
                <w:rPr>
                  <w:rFonts w:cs="David" w:hint="cs"/>
                  <w:rtl/>
                  <w:lang w:eastAsia="he-IL"/>
                </w:rPr>
                <w:t>9</w:t>
              </w:r>
            </w:ins>
          </w:p>
        </w:tc>
      </w:tr>
    </w:tbl>
    <w:p w:rsidR="00243249" w:rsidRPr="008C688F" w:rsidRDefault="00E60220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בדיקות תקינות</w:t>
      </w:r>
    </w:p>
    <w:p w:rsidR="00243249" w:rsidRPr="00B60E16" w:rsidRDefault="00950BE7" w:rsidP="00950BE7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8C688F" w:rsidRDefault="00154548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הרשאות</w:t>
      </w:r>
    </w:p>
    <w:p w:rsidR="006E4160" w:rsidRPr="006E4160" w:rsidRDefault="006E4160" w:rsidP="006E4160">
      <w:pPr>
        <w:ind w:left="1440"/>
        <w:rPr>
          <w:rFonts w:cs="David"/>
          <w:rtl/>
          <w:lang w:eastAsia="he-IL"/>
        </w:rPr>
      </w:pPr>
      <w:bookmarkStart w:id="314" w:name="_GoBack"/>
      <w:bookmarkEnd w:id="314"/>
      <w:r w:rsidRPr="006E4160">
        <w:rPr>
          <w:rFonts w:cs="David" w:hint="cs"/>
          <w:rtl/>
          <w:lang w:eastAsia="he-IL"/>
        </w:rPr>
        <w:t>אין.</w:t>
      </w:r>
    </w:p>
    <w:p w:rsidR="00711F72" w:rsidRPr="008C688F" w:rsidRDefault="00711F72" w:rsidP="00BB1C6A">
      <w:pPr>
        <w:pStyle w:val="Heading2"/>
        <w:numPr>
          <w:ilvl w:val="1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8C688F">
        <w:rPr>
          <w:rFonts w:cs="David" w:hint="cs"/>
          <w:b/>
          <w:bCs/>
          <w:color w:val="auto"/>
          <w:sz w:val="32"/>
          <w:szCs w:val="32"/>
          <w:rtl/>
        </w:rPr>
        <w:t>התנהגות מסך בהתאם להרשאות</w:t>
      </w:r>
    </w:p>
    <w:p w:rsidR="00243249" w:rsidRPr="00B60E16" w:rsidRDefault="003C40A3" w:rsidP="003C40A3">
      <w:pPr>
        <w:ind w:left="1440"/>
        <w:rPr>
          <w:rFonts w:cs="David"/>
          <w:rtl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p w:rsidR="00243249" w:rsidRPr="00D51F6A" w:rsidRDefault="0033328B" w:rsidP="0033328B">
      <w:pPr>
        <w:pStyle w:val="ListParagraph"/>
        <w:keepNext/>
        <w:keepLines/>
        <w:numPr>
          <w:ilvl w:val="0"/>
          <w:numId w:val="3"/>
        </w:numPr>
        <w:spacing w:before="240" w:after="120" w:line="320" w:lineRule="exact"/>
        <w:contextualSpacing w:val="0"/>
        <w:outlineLvl w:val="2"/>
        <w:rPr>
          <w:rFonts w:asciiTheme="majorHAnsi" w:eastAsiaTheme="majorEastAsia" w:hAnsiTheme="majorHAnsi" w:cs="David"/>
          <w:b/>
          <w:bCs/>
          <w:vanish/>
          <w:sz w:val="32"/>
          <w:szCs w:val="32"/>
          <w:rtl/>
          <w:lang w:eastAsia="he-IL"/>
        </w:rPr>
      </w:pPr>
      <w:r w:rsidRPr="00D51F6A">
        <w:rPr>
          <w:rFonts w:asciiTheme="majorHAnsi" w:eastAsiaTheme="majorEastAsia" w:hAnsiTheme="majorHAnsi" w:cs="David" w:hint="cs"/>
          <w:b/>
          <w:bCs/>
          <w:vanish/>
          <w:sz w:val="32"/>
          <w:szCs w:val="32"/>
          <w:rtl/>
          <w:lang w:eastAsia="he-IL"/>
        </w:rPr>
        <w:t>נושאים פתוחים</w:t>
      </w:r>
    </w:p>
    <w:p w:rsidR="008C688F" w:rsidRDefault="008C688F" w:rsidP="00BB1C6A">
      <w:pPr>
        <w:pStyle w:val="Heading2"/>
        <w:numPr>
          <w:ilvl w:val="0"/>
          <w:numId w:val="2"/>
        </w:numPr>
        <w:spacing w:before="240" w:after="120" w:line="320" w:lineRule="exact"/>
        <w:rPr>
          <w:rFonts w:cs="David"/>
          <w:b/>
          <w:bCs/>
          <w:color w:val="auto"/>
          <w:sz w:val="32"/>
          <w:szCs w:val="32"/>
          <w:rtl/>
        </w:rPr>
      </w:pPr>
      <w:r w:rsidRPr="00517E94">
        <w:rPr>
          <w:rFonts w:cs="David" w:hint="cs"/>
          <w:b/>
          <w:bCs/>
          <w:color w:val="auto"/>
          <w:sz w:val="32"/>
          <w:szCs w:val="32"/>
          <w:rtl/>
        </w:rPr>
        <w:t>נושאים פתוחים</w:t>
      </w:r>
    </w:p>
    <w:p w:rsidR="00D47CE7" w:rsidRPr="00D47CE7" w:rsidRDefault="006C6BAC" w:rsidP="00D47CE7">
      <w:pPr>
        <w:ind w:left="360"/>
        <w:rPr>
          <w:rFonts w:cs="David"/>
          <w:lang w:eastAsia="he-IL"/>
        </w:rPr>
      </w:pPr>
      <w:r>
        <w:rPr>
          <w:rFonts w:cs="David" w:hint="cs"/>
          <w:rtl/>
          <w:lang w:eastAsia="he-IL"/>
        </w:rPr>
        <w:t>אין.</w:t>
      </w:r>
    </w:p>
    <w:sectPr w:rsidR="00D47CE7" w:rsidRPr="00D47CE7" w:rsidSect="00634FF2">
      <w:headerReference w:type="default" r:id="rId23"/>
      <w:footerReference w:type="default" r:id="rId2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25" w:author="Michal Moreno" w:date="2015-03-23T11:28:00Z" w:initials="MM">
    <w:p w:rsidR="00F7020A" w:rsidRDefault="00F7020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1159.</w:t>
      </w:r>
    </w:p>
  </w:comment>
  <w:comment w:id="30" w:author="Michal Moreno" w:date="2015-03-23T11:28:00Z" w:initials="MM">
    <w:p w:rsidR="00BF494A" w:rsidRDefault="00BF494A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1158.</w:t>
      </w:r>
    </w:p>
  </w:comment>
  <w:comment w:id="42" w:author="Michal Moreno" w:date="2015-03-23T11:28:00Z" w:initials="MM">
    <w:p w:rsidR="005F45F3" w:rsidRDefault="005F45F3" w:rsidP="005F45F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 xml:space="preserve">תוקן </w:t>
      </w:r>
      <w:r>
        <w:rPr>
          <w:rFonts w:hint="cs"/>
          <w:rtl/>
        </w:rPr>
        <w:t>בהתאם להערת לקוח מס' 1153</w:t>
      </w:r>
      <w:r>
        <w:rPr>
          <w:rFonts w:hint="cs"/>
          <w:rtl/>
        </w:rPr>
        <w:tab/>
        <w:t>.</w:t>
      </w:r>
      <w:r>
        <w:t xml:space="preserve"> </w:t>
      </w:r>
    </w:p>
  </w:comment>
  <w:comment w:id="95" w:author="Michal Moreno" w:date="2015-03-23T11:28:00Z" w:initials="MM">
    <w:p w:rsidR="00990A23" w:rsidRDefault="00990A23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1158.</w:t>
      </w:r>
    </w:p>
  </w:comment>
  <w:comment w:id="141" w:author="Michal Moreno" w:date="2015-03-23T11:28:00Z" w:initials="MM">
    <w:p w:rsidR="002B4A77" w:rsidRDefault="002B4A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עודכן בהתאם להערת לקוח מס' 1159.</w:t>
      </w:r>
    </w:p>
  </w:comment>
  <w:comment w:id="202" w:author="Michal Moreno" w:date="2015-03-23T11:28:00Z" w:initials="MM">
    <w:p w:rsidR="002B4A77" w:rsidRDefault="002B4A77" w:rsidP="002B4A77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338.</w:t>
      </w:r>
    </w:p>
    <w:p w:rsidR="002B4A77" w:rsidRPr="002B4A77" w:rsidRDefault="002B4A77">
      <w:pPr>
        <w:pStyle w:val="CommentText"/>
      </w:pPr>
    </w:p>
  </w:comment>
  <w:comment w:id="230" w:author="Michal Moreno" w:date="2015-03-23T11:28:00Z" w:initials="MM">
    <w:p w:rsidR="000D1354" w:rsidRDefault="000D1354">
      <w:pPr>
        <w:pStyle w:val="CommentText"/>
      </w:pPr>
      <w:r>
        <w:rPr>
          <w:rStyle w:val="CommentReference"/>
        </w:rPr>
        <w:annotationRef/>
      </w:r>
      <w:r>
        <w:rPr>
          <w:rFonts w:hint="cs"/>
          <w:rtl/>
        </w:rPr>
        <w:t>תוקן בהתאם להערת לקוח מס' 338.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6AC" w:rsidRDefault="003636AC" w:rsidP="000275D4">
      <w:r>
        <w:separator/>
      </w:r>
    </w:p>
  </w:endnote>
  <w:endnote w:type="continuationSeparator" w:id="0">
    <w:p w:rsidR="003636AC" w:rsidRDefault="003636AC" w:rsidP="000275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Hv">
    <w:panose1 w:val="020B0702020204020204"/>
    <w:charset w:val="00"/>
    <w:family w:val="swiss"/>
    <w:pitch w:val="variable"/>
    <w:sig w:usb0="A00002AF" w:usb1="5000204A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32454F" w:rsidRDefault="0032454F" w:rsidP="0032454F">
    <w:pPr>
      <w:pStyle w:val="HeaderFooterText"/>
      <w:bidi/>
      <w:spacing w:line="240" w:lineRule="auto"/>
      <w:jc w:val="center"/>
      <w:rPr>
        <w:rFonts w:ascii="Arial" w:hAnsi="Arial" w:cs="Arial"/>
        <w:sz w:val="16"/>
        <w:szCs w:val="16"/>
        <w:lang w:bidi="he-IL"/>
      </w:rPr>
    </w:pPr>
    <w:r>
      <w:rPr>
        <w:rFonts w:ascii="Times New Roman" w:hAnsi="Times New Roman" w:cs="David" w:hint="cs"/>
        <w:noProof/>
        <w:sz w:val="18"/>
        <w:rtl/>
        <w:lang w:bidi="he-IL"/>
      </w:rPr>
      <w:drawing>
        <wp:anchor distT="0" distB="0" distL="0" distR="0" simplePos="0" relativeHeight="251662336" behindDoc="0" locked="0" layoutInCell="1" allowOverlap="1">
          <wp:simplePos x="0" y="0"/>
          <wp:positionH relativeFrom="page">
            <wp:posOffset>6429375</wp:posOffset>
          </wp:positionH>
          <wp:positionV relativeFrom="page">
            <wp:posOffset>9964420</wp:posOffset>
          </wp:positionV>
          <wp:extent cx="266700" cy="267970"/>
          <wp:effectExtent l="0" t="0" r="0" b="0"/>
          <wp:wrapNone/>
          <wp:docPr id="5" name="Picture 5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E29B0" w:rsidRPr="007E29B0">
      <w:rPr>
        <w:rFonts w:ascii="Times New Roman" w:hAnsi="Times New Roman" w:cs="David"/>
        <w:noProof/>
        <w:sz w:val="18"/>
        <w:lang w:bidi="he-IL"/>
      </w:rPr>
      <w:pict>
        <v:line id="Straight Connector 7" o:spid="_x0000_s2049" style="position:absolute;left:0;text-align:left;z-index:251661312;visibility:visible;mso-position-horizontal-relative:text;mso-position-vertical-relative:text;mso-width-relative:margin" from="-15pt,-4.5pt" to="463.5pt,-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" strokecolor="#5b9bd5 [3204]" strokeweight=".5pt">
          <v:stroke joinstyle="miter"/>
        </v:line>
      </w:pict>
    </w:r>
    <w:r w:rsidRPr="009C4100">
      <w:rPr>
        <w:rFonts w:ascii="Arial" w:hAnsi="Arial" w:cs="Arial"/>
        <w:sz w:val="16"/>
        <w:szCs w:val="16"/>
        <w:rtl/>
        <w:lang w:bidi="he-IL"/>
      </w:rPr>
      <w:t xml:space="preserve">היולט פקרד </w:t>
    </w:r>
    <w:r w:rsidRPr="009C4100">
      <w:rPr>
        <w:rFonts w:ascii="Arial" w:hAnsi="Arial" w:cs="Arial"/>
        <w:sz w:val="16"/>
        <w:szCs w:val="16"/>
        <w:rtl/>
      </w:rPr>
      <w:t>(</w:t>
    </w:r>
    <w:r w:rsidRPr="009C4100">
      <w:rPr>
        <w:rFonts w:ascii="Arial" w:hAnsi="Arial" w:cs="Arial"/>
        <w:sz w:val="16"/>
        <w:szCs w:val="16"/>
        <w:rtl/>
        <w:lang w:bidi="he-IL"/>
      </w:rPr>
      <w:t>ישראל</w:t>
    </w:r>
    <w:r w:rsidRPr="009C4100">
      <w:rPr>
        <w:rFonts w:ascii="Arial" w:hAnsi="Arial" w:cs="Arial"/>
        <w:sz w:val="16"/>
        <w:szCs w:val="16"/>
        <w:rtl/>
      </w:rPr>
      <w:t xml:space="preserve">) </w:t>
    </w:r>
    <w:r w:rsidRPr="009C4100">
      <w:rPr>
        <w:rFonts w:ascii="Arial" w:hAnsi="Arial" w:cs="Arial"/>
        <w:sz w:val="16"/>
        <w:szCs w:val="16"/>
        <w:rtl/>
        <w:lang w:bidi="he-IL"/>
      </w:rPr>
      <w:t>בע</w:t>
    </w:r>
    <w:r w:rsidRPr="009C4100">
      <w:rPr>
        <w:rFonts w:ascii="Arial" w:hAnsi="Arial" w:cs="Arial"/>
        <w:sz w:val="16"/>
        <w:szCs w:val="16"/>
        <w:rtl/>
      </w:rPr>
      <w:t>"</w:t>
    </w:r>
    <w:r w:rsidRPr="009C4100">
      <w:rPr>
        <w:rFonts w:ascii="Arial" w:hAnsi="Arial" w:cs="Arial"/>
        <w:sz w:val="16"/>
        <w:szCs w:val="16"/>
        <w:rtl/>
        <w:lang w:bidi="he-IL"/>
      </w:rPr>
      <w:t>מ</w:t>
    </w:r>
    <w:r>
      <w:rPr>
        <w:rFonts w:ascii="Arial" w:hAnsi="Arial" w:cs="Arial" w:hint="cs"/>
        <w:sz w:val="16"/>
        <w:szCs w:val="16"/>
        <w:rtl/>
        <w:lang w:bidi="he-IL"/>
      </w:rPr>
      <w:t xml:space="preserve"> | 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רח' </w:t>
    </w:r>
    <w:r>
      <w:rPr>
        <w:rFonts w:ascii="Arial" w:hAnsi="Arial" w:cs="Arial" w:hint="cs"/>
        <w:sz w:val="16"/>
        <w:szCs w:val="16"/>
        <w:rtl/>
        <w:lang w:bidi="he-IL"/>
      </w:rPr>
      <w:t>דפנה 9 | רעננה</w:t>
    </w:r>
    <w:r w:rsidRPr="009C4100">
      <w:rPr>
        <w:rFonts w:ascii="Arial" w:hAnsi="Arial" w:cs="Arial" w:hint="cs"/>
        <w:sz w:val="16"/>
        <w:szCs w:val="16"/>
        <w:rtl/>
        <w:lang w:bidi="he-IL"/>
      </w:rPr>
      <w:t xml:space="preserve">  </w:t>
    </w:r>
    <w:r>
      <w:rPr>
        <w:rFonts w:ascii="Arial" w:hAnsi="Arial" w:cs="Arial" w:hint="cs"/>
        <w:sz w:val="16"/>
        <w:szCs w:val="16"/>
        <w:rtl/>
        <w:lang w:bidi="he-IL"/>
      </w:rPr>
      <w:t xml:space="preserve">43662 , </w:t>
    </w:r>
    <w:r w:rsidRPr="009C4100">
      <w:rPr>
        <w:rFonts w:ascii="Arial" w:hAnsi="Arial" w:cs="Arial" w:hint="cs"/>
        <w:sz w:val="16"/>
        <w:szCs w:val="16"/>
        <w:rtl/>
        <w:lang w:bidi="he-IL"/>
      </w:rPr>
      <w:t>ישראל</w:t>
    </w:r>
    <w:r>
      <w:rPr>
        <w:rFonts w:ascii="Arial" w:hAnsi="Arial" w:cs="Arial" w:hint="cs"/>
        <w:sz w:val="16"/>
        <w:szCs w:val="16"/>
        <w:rtl/>
        <w:lang w:bidi="he-IL"/>
      </w:rPr>
      <w:t xml:space="preserve"> |  </w:t>
    </w:r>
    <w:r w:rsidRPr="00BB09C8">
      <w:rPr>
        <w:rFonts w:ascii="Arial" w:hAnsi="Arial" w:cs="Arial"/>
        <w:sz w:val="16"/>
        <w:szCs w:val="16"/>
      </w:rPr>
      <w:t>www.hp.com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6AC" w:rsidRDefault="003636AC" w:rsidP="000275D4">
      <w:r>
        <w:separator/>
      </w:r>
    </w:p>
  </w:footnote>
  <w:footnote w:type="continuationSeparator" w:id="0">
    <w:p w:rsidR="003636AC" w:rsidRDefault="003636AC" w:rsidP="000275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5D4" w:rsidRPr="00262713" w:rsidRDefault="000275D4" w:rsidP="002E5B20">
    <w:pPr>
      <w:pStyle w:val="Header"/>
      <w:tabs>
        <w:tab w:val="clear" w:pos="4153"/>
        <w:tab w:val="clear" w:pos="8306"/>
        <w:tab w:val="center" w:pos="4631"/>
        <w:tab w:val="right" w:pos="9026"/>
      </w:tabs>
      <w:jc w:val="center"/>
      <w:rPr>
        <w:rFonts w:cs="David"/>
        <w:sz w:val="18"/>
        <w:szCs w:val="20"/>
        <w:rtl/>
        <w:lang w:eastAsia="he-IL"/>
      </w:rPr>
    </w:pPr>
    <w:r>
      <w:rPr>
        <w:rFonts w:cs="David" w:hint="cs"/>
        <w:noProof/>
        <w:sz w:val="18"/>
        <w:szCs w:val="20"/>
        <w:rtl/>
      </w:rPr>
      <w:drawing>
        <wp:anchor distT="0" distB="0" distL="0" distR="0" simplePos="0" relativeHeight="251659264" behindDoc="0" locked="0" layoutInCell="1" allowOverlap="1">
          <wp:simplePos x="0" y="0"/>
          <wp:positionH relativeFrom="page">
            <wp:posOffset>6619875</wp:posOffset>
          </wp:positionH>
          <wp:positionV relativeFrom="page">
            <wp:posOffset>314960</wp:posOffset>
          </wp:positionV>
          <wp:extent cx="371475" cy="373859"/>
          <wp:effectExtent l="0" t="0" r="0" b="7620"/>
          <wp:wrapNone/>
          <wp:docPr id="4" name="Picture 4" descr="תיאור: hp_logo_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P Logo - Color" descr="תיאור: hp_logo_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38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David" w:hint="cs"/>
        <w:sz w:val="18"/>
        <w:szCs w:val="20"/>
        <w:rtl/>
        <w:lang w:eastAsia="he-IL"/>
      </w:rPr>
      <w:t xml:space="preserve">מסמך אפיון </w:t>
    </w:r>
    <w:r w:rsidR="00B2477D">
      <w:rPr>
        <w:rFonts w:cs="David" w:hint="cs"/>
        <w:sz w:val="18"/>
        <w:szCs w:val="20"/>
        <w:rtl/>
        <w:lang w:eastAsia="he-IL"/>
      </w:rPr>
      <w:t xml:space="preserve">דוח </w:t>
    </w:r>
    <w:r w:rsidR="002E5B20">
      <w:rPr>
        <w:rFonts w:cs="David" w:hint="cs"/>
        <w:sz w:val="18"/>
        <w:szCs w:val="20"/>
        <w:rtl/>
        <w:lang w:eastAsia="he-IL"/>
      </w:rPr>
      <w:t>זימונים</w:t>
    </w:r>
    <w:r>
      <w:rPr>
        <w:rFonts w:cs="David" w:hint="cs"/>
        <w:sz w:val="18"/>
        <w:szCs w:val="20"/>
        <w:rtl/>
        <w:lang w:eastAsia="he-IL"/>
      </w:rPr>
      <w:t xml:space="preserve"> </w:t>
    </w:r>
    <w:r w:rsidRPr="00262713">
      <w:rPr>
        <w:rFonts w:cs="David" w:hint="cs"/>
        <w:sz w:val="18"/>
        <w:szCs w:val="20"/>
        <w:rtl/>
        <w:lang w:eastAsia="he-IL"/>
      </w:rPr>
      <w:t>רשומה רפואית ממוחשבת עבור צה"ל</w:t>
    </w:r>
  </w:p>
  <w:p w:rsidR="000275D4" w:rsidRPr="000275D4" w:rsidRDefault="009B449C" w:rsidP="00B54615">
    <w:pPr>
      <w:pStyle w:val="Header"/>
      <w:jc w:val="center"/>
      <w:rPr>
        <w:rFonts w:cs="David"/>
        <w:sz w:val="18"/>
        <w:szCs w:val="20"/>
        <w:lang w:eastAsia="he-IL"/>
      </w:rPr>
    </w:pPr>
    <w:r>
      <w:rPr>
        <w:rFonts w:cs="David" w:hint="cs"/>
        <w:sz w:val="18"/>
        <w:szCs w:val="20"/>
        <w:rtl/>
        <w:lang w:eastAsia="he-IL"/>
      </w:rPr>
      <w:t xml:space="preserve">מהדורה </w:t>
    </w:r>
    <w:del w:id="315" w:author="Michal Moreno" w:date="2014-10-28T19:21:00Z">
      <w:r w:rsidR="008D087F" w:rsidDel="00FE0136">
        <w:rPr>
          <w:rFonts w:cs="David" w:hint="cs"/>
          <w:sz w:val="18"/>
          <w:szCs w:val="20"/>
          <w:rtl/>
          <w:lang w:eastAsia="he-IL"/>
        </w:rPr>
        <w:delText>1.0</w:delText>
      </w:r>
    </w:del>
    <w:ins w:id="316" w:author="Michal Moreno" w:date="2015-03-23T11:21:00Z">
      <w:r w:rsidR="00B54615">
        <w:rPr>
          <w:rFonts w:cs="David" w:hint="cs"/>
          <w:sz w:val="18"/>
          <w:szCs w:val="20"/>
          <w:rtl/>
          <w:lang w:eastAsia="he-IL"/>
        </w:rPr>
        <w:t>4</w:t>
      </w:r>
    </w:ins>
    <w:ins w:id="317" w:author="Michal Moreno" w:date="2014-10-28T19:21:00Z">
      <w:r w:rsidR="00FE0136">
        <w:rPr>
          <w:rFonts w:cs="David" w:hint="cs"/>
          <w:sz w:val="18"/>
          <w:szCs w:val="20"/>
          <w:rtl/>
          <w:lang w:eastAsia="he-IL"/>
        </w:rPr>
        <w:t>.0</w:t>
      </w:r>
    </w:ins>
    <w:r>
      <w:rPr>
        <w:rFonts w:cs="David"/>
        <w:sz w:val="18"/>
        <w:szCs w:val="20"/>
        <w:rtl/>
        <w:lang w:eastAsia="he-IL"/>
      </w:rPr>
      <w:tab/>
    </w:r>
    <w:r>
      <w:rPr>
        <w:rFonts w:cs="David" w:hint="cs"/>
        <w:sz w:val="18"/>
        <w:szCs w:val="20"/>
        <w:rtl/>
        <w:lang w:eastAsia="he-IL"/>
      </w:rPr>
      <w:t>תאריך שינוי אחרון:</w:t>
    </w:r>
    <w:r w:rsidR="008D087F">
      <w:rPr>
        <w:rFonts w:cs="David" w:hint="cs"/>
        <w:sz w:val="18"/>
        <w:szCs w:val="20"/>
        <w:rtl/>
        <w:lang w:eastAsia="he-IL"/>
      </w:rPr>
      <w:t xml:space="preserve"> </w:t>
    </w:r>
    <w:del w:id="318" w:author="Michal Moreno" w:date="2014-10-28T19:21:00Z">
      <w:r w:rsidR="002E5B20" w:rsidDel="00FE0136">
        <w:rPr>
          <w:rFonts w:cs="David" w:hint="cs"/>
          <w:sz w:val="18"/>
          <w:szCs w:val="20"/>
          <w:rtl/>
          <w:lang w:eastAsia="he-IL"/>
        </w:rPr>
        <w:delText>20</w:delText>
      </w:r>
      <w:r w:rsidR="00936F84" w:rsidDel="00FE0136">
        <w:rPr>
          <w:rFonts w:cs="David" w:hint="cs"/>
          <w:sz w:val="18"/>
          <w:szCs w:val="20"/>
          <w:rtl/>
          <w:lang w:eastAsia="he-IL"/>
        </w:rPr>
        <w:delText>/09</w:delText>
      </w:r>
    </w:del>
    <w:ins w:id="319" w:author="Michal Moreno" w:date="2015-03-23T11:21:00Z">
      <w:r w:rsidR="00B54615">
        <w:rPr>
          <w:rFonts w:cs="David" w:hint="cs"/>
          <w:sz w:val="18"/>
          <w:szCs w:val="20"/>
          <w:rtl/>
          <w:lang w:eastAsia="he-IL"/>
        </w:rPr>
        <w:t>23/03/2015</w:t>
      </w:r>
    </w:ins>
    <w:del w:id="320" w:author="Michal Moreno" w:date="2015-03-23T11:21:00Z">
      <w:r w:rsidR="008D087F" w:rsidDel="00B54615">
        <w:rPr>
          <w:rFonts w:cs="David" w:hint="cs"/>
          <w:sz w:val="18"/>
          <w:szCs w:val="20"/>
          <w:rtl/>
          <w:lang w:eastAsia="he-IL"/>
        </w:rPr>
        <w:delText>/2014</w:delText>
      </w:r>
    </w:del>
    <w:r w:rsidR="000275D4" w:rsidRPr="00262713">
      <w:rPr>
        <w:rFonts w:cs="David" w:hint="cs"/>
        <w:sz w:val="18"/>
        <w:szCs w:val="20"/>
        <w:rtl/>
        <w:lang w:eastAsia="he-IL"/>
      </w:rPr>
      <w:tab/>
      <w:t xml:space="preserve">עמוד </w:t>
    </w:r>
    <w:r w:rsidR="007E29B0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PAGE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 \</w:instrText>
    </w:r>
    <w:r w:rsidR="000275D4" w:rsidRPr="00262713">
      <w:rPr>
        <w:rFonts w:cs="David" w:hint="cs"/>
        <w:sz w:val="18"/>
        <w:szCs w:val="20"/>
        <w:rtl/>
        <w:lang w:eastAsia="he-IL"/>
      </w:rPr>
      <w:instrText xml:space="preserve">* </w:instrText>
    </w:r>
    <w:r w:rsidR="000275D4" w:rsidRPr="00262713">
      <w:rPr>
        <w:rFonts w:cs="David"/>
        <w:sz w:val="18"/>
        <w:szCs w:val="20"/>
        <w:lang w:eastAsia="he-IL"/>
      </w:rPr>
      <w:instrText>MERGEFORMAT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7E29B0" w:rsidRPr="00262713">
      <w:rPr>
        <w:rFonts w:cs="David"/>
        <w:sz w:val="18"/>
        <w:szCs w:val="20"/>
        <w:rtl/>
        <w:lang w:eastAsia="he-IL"/>
      </w:rPr>
      <w:fldChar w:fldCharType="separate"/>
    </w:r>
    <w:r w:rsidR="004E520A">
      <w:rPr>
        <w:rFonts w:cs="David"/>
        <w:noProof/>
        <w:sz w:val="18"/>
        <w:szCs w:val="20"/>
        <w:rtl/>
        <w:lang w:eastAsia="he-IL"/>
      </w:rPr>
      <w:t>4</w:t>
    </w:r>
    <w:r w:rsidR="007E29B0" w:rsidRPr="00262713">
      <w:rPr>
        <w:rFonts w:cs="David"/>
        <w:sz w:val="18"/>
        <w:szCs w:val="20"/>
        <w:rtl/>
        <w:lang w:eastAsia="he-IL"/>
      </w:rPr>
      <w:fldChar w:fldCharType="end"/>
    </w:r>
    <w:r w:rsidR="000275D4" w:rsidRPr="00262713">
      <w:rPr>
        <w:rFonts w:cs="David"/>
        <w:sz w:val="18"/>
        <w:szCs w:val="20"/>
        <w:rtl/>
        <w:lang w:eastAsia="he-IL"/>
      </w:rPr>
      <w:t xml:space="preserve"> </w:t>
    </w:r>
    <w:r w:rsidR="000275D4" w:rsidRPr="00262713">
      <w:rPr>
        <w:rFonts w:cs="David" w:hint="cs"/>
        <w:sz w:val="18"/>
        <w:szCs w:val="20"/>
        <w:rtl/>
        <w:lang w:eastAsia="he-IL"/>
      </w:rPr>
      <w:t xml:space="preserve">מתוך </w:t>
    </w:r>
    <w:r w:rsidR="007E29B0" w:rsidRPr="00262713">
      <w:rPr>
        <w:rFonts w:cs="David"/>
        <w:sz w:val="18"/>
        <w:szCs w:val="20"/>
        <w:rtl/>
        <w:lang w:eastAsia="he-IL"/>
      </w:rPr>
      <w:fldChar w:fldCharType="begin"/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0275D4" w:rsidRPr="00262713">
      <w:rPr>
        <w:rFonts w:cs="David"/>
        <w:sz w:val="18"/>
        <w:szCs w:val="20"/>
        <w:lang w:eastAsia="he-IL"/>
      </w:rPr>
      <w:instrText>NUMPAGES</w:instrText>
    </w:r>
    <w:r w:rsidR="000275D4" w:rsidRPr="00262713">
      <w:rPr>
        <w:rFonts w:cs="David"/>
        <w:sz w:val="18"/>
        <w:szCs w:val="20"/>
        <w:rtl/>
        <w:lang w:eastAsia="he-IL"/>
      </w:rPr>
      <w:instrText xml:space="preserve"> </w:instrText>
    </w:r>
    <w:r w:rsidR="007E29B0" w:rsidRPr="00262713">
      <w:rPr>
        <w:rFonts w:cs="David"/>
        <w:sz w:val="18"/>
        <w:szCs w:val="20"/>
        <w:rtl/>
        <w:lang w:eastAsia="he-IL"/>
      </w:rPr>
      <w:fldChar w:fldCharType="separate"/>
    </w:r>
    <w:r w:rsidR="004E520A">
      <w:rPr>
        <w:rFonts w:cs="David"/>
        <w:noProof/>
        <w:sz w:val="18"/>
        <w:szCs w:val="20"/>
        <w:rtl/>
        <w:lang w:eastAsia="he-IL"/>
      </w:rPr>
      <w:t>7</w:t>
    </w:r>
    <w:r w:rsidR="007E29B0" w:rsidRPr="00262713">
      <w:rPr>
        <w:rFonts w:cs="David"/>
        <w:sz w:val="18"/>
        <w:szCs w:val="20"/>
        <w:rtl/>
        <w:lang w:eastAsia="he-IL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3683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7B30F82"/>
    <w:multiLevelType w:val="multilevel"/>
    <w:tmpl w:val="8D603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34556009"/>
    <w:multiLevelType w:val="multilevel"/>
    <w:tmpl w:val="5464E24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4EE156DD"/>
    <w:multiLevelType w:val="hybridMultilevel"/>
    <w:tmpl w:val="2BD0103E"/>
    <w:lvl w:ilvl="0" w:tplc="D520C904">
      <w:start w:val="1"/>
      <w:numFmt w:val="decimal"/>
      <w:lvlText w:val="%1."/>
      <w:lvlJc w:val="left"/>
      <w:pPr>
        <w:ind w:left="720" w:hanging="360"/>
      </w:pPr>
    </w:lvl>
    <w:lvl w:ilvl="1" w:tplc="780AB4A4">
      <w:start w:val="1"/>
      <w:numFmt w:val="hebrew1"/>
      <w:lvlText w:val="%2."/>
      <w:lvlJc w:val="center"/>
      <w:pPr>
        <w:ind w:left="1440" w:hanging="360"/>
      </w:pPr>
      <w:rPr>
        <w:rFonts w:cs="David"/>
        <w:lang w:val="en-US"/>
      </w:rPr>
    </w:lvl>
    <w:lvl w:ilvl="2" w:tplc="04090011">
      <w:start w:val="1"/>
      <w:numFmt w:val="decimal"/>
      <w:lvlText w:val="%3)"/>
      <w:lvlJc w:val="left"/>
      <w:pPr>
        <w:ind w:left="2160" w:hanging="180"/>
      </w:pPr>
    </w:lvl>
    <w:lvl w:ilvl="3" w:tplc="1138EA06">
      <w:start w:val="1"/>
      <w:numFmt w:val="hebrew1"/>
      <w:lvlText w:val="%4)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51117"/>
    <w:multiLevelType w:val="hybridMultilevel"/>
    <w:tmpl w:val="0610E1F4"/>
    <w:lvl w:ilvl="0" w:tplc="AFA26A82">
      <w:numFmt w:val="bullet"/>
      <w:lvlText w:val=""/>
      <w:lvlJc w:val="left"/>
      <w:pPr>
        <w:ind w:left="720" w:hanging="360"/>
      </w:pPr>
      <w:rPr>
        <w:rFonts w:ascii="Symbol" w:eastAsia="Times New Roman" w:hAnsi="Symbol" w:cs="Davi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28110C"/>
    <w:multiLevelType w:val="hybridMultilevel"/>
    <w:tmpl w:val="0A20DE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hdrShapeDefaults>
    <o:shapedefaults v:ext="edit" spidmax="552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F7EB0"/>
    <w:rsid w:val="00000009"/>
    <w:rsid w:val="00003B5B"/>
    <w:rsid w:val="00011756"/>
    <w:rsid w:val="0001204D"/>
    <w:rsid w:val="000224AF"/>
    <w:rsid w:val="0002666E"/>
    <w:rsid w:val="000275D4"/>
    <w:rsid w:val="0003041F"/>
    <w:rsid w:val="00030EB8"/>
    <w:rsid w:val="000355DD"/>
    <w:rsid w:val="0003702D"/>
    <w:rsid w:val="00037F82"/>
    <w:rsid w:val="00042A59"/>
    <w:rsid w:val="00043BA2"/>
    <w:rsid w:val="00045FC5"/>
    <w:rsid w:val="00050434"/>
    <w:rsid w:val="00055704"/>
    <w:rsid w:val="000602AF"/>
    <w:rsid w:val="00064297"/>
    <w:rsid w:val="00066381"/>
    <w:rsid w:val="00070CFF"/>
    <w:rsid w:val="0008513C"/>
    <w:rsid w:val="000916A1"/>
    <w:rsid w:val="00092AC9"/>
    <w:rsid w:val="000A2C1B"/>
    <w:rsid w:val="000B1EF0"/>
    <w:rsid w:val="000B68A8"/>
    <w:rsid w:val="000C35E4"/>
    <w:rsid w:val="000C7771"/>
    <w:rsid w:val="000D0C4B"/>
    <w:rsid w:val="000D1354"/>
    <w:rsid w:val="000D263F"/>
    <w:rsid w:val="000E1A04"/>
    <w:rsid w:val="000F2343"/>
    <w:rsid w:val="000F7E01"/>
    <w:rsid w:val="001060E6"/>
    <w:rsid w:val="0011011B"/>
    <w:rsid w:val="00114B98"/>
    <w:rsid w:val="00120909"/>
    <w:rsid w:val="00144DCF"/>
    <w:rsid w:val="00150585"/>
    <w:rsid w:val="00150EFD"/>
    <w:rsid w:val="001518EC"/>
    <w:rsid w:val="00154548"/>
    <w:rsid w:val="001552C0"/>
    <w:rsid w:val="00165BD5"/>
    <w:rsid w:val="00171A2B"/>
    <w:rsid w:val="00182F5B"/>
    <w:rsid w:val="00195A44"/>
    <w:rsid w:val="0019646D"/>
    <w:rsid w:val="00196743"/>
    <w:rsid w:val="001A1D56"/>
    <w:rsid w:val="001A55ED"/>
    <w:rsid w:val="001B340F"/>
    <w:rsid w:val="001C7726"/>
    <w:rsid w:val="001D16C5"/>
    <w:rsid w:val="001D7B2E"/>
    <w:rsid w:val="001E05BB"/>
    <w:rsid w:val="001F1C12"/>
    <w:rsid w:val="00213771"/>
    <w:rsid w:val="00222D12"/>
    <w:rsid w:val="0022443E"/>
    <w:rsid w:val="00226F51"/>
    <w:rsid w:val="00236087"/>
    <w:rsid w:val="002423F8"/>
    <w:rsid w:val="00243249"/>
    <w:rsid w:val="00243833"/>
    <w:rsid w:val="00280BB9"/>
    <w:rsid w:val="00282FF9"/>
    <w:rsid w:val="002A1300"/>
    <w:rsid w:val="002A33AD"/>
    <w:rsid w:val="002B1909"/>
    <w:rsid w:val="002B4A77"/>
    <w:rsid w:val="002B4A86"/>
    <w:rsid w:val="002E1867"/>
    <w:rsid w:val="002E3836"/>
    <w:rsid w:val="002E5B20"/>
    <w:rsid w:val="002F4DE2"/>
    <w:rsid w:val="002F5D8E"/>
    <w:rsid w:val="0030796C"/>
    <w:rsid w:val="00315706"/>
    <w:rsid w:val="00317BCC"/>
    <w:rsid w:val="0032454F"/>
    <w:rsid w:val="00331A00"/>
    <w:rsid w:val="0033328B"/>
    <w:rsid w:val="003375FC"/>
    <w:rsid w:val="00350CBA"/>
    <w:rsid w:val="00353D45"/>
    <w:rsid w:val="003636AC"/>
    <w:rsid w:val="00367914"/>
    <w:rsid w:val="00367D03"/>
    <w:rsid w:val="003821A2"/>
    <w:rsid w:val="00391C3F"/>
    <w:rsid w:val="0039353B"/>
    <w:rsid w:val="003A5B8F"/>
    <w:rsid w:val="003A6A29"/>
    <w:rsid w:val="003C40A3"/>
    <w:rsid w:val="003D4358"/>
    <w:rsid w:val="003D4B80"/>
    <w:rsid w:val="003E6CA8"/>
    <w:rsid w:val="003F3680"/>
    <w:rsid w:val="00400CFF"/>
    <w:rsid w:val="00401D74"/>
    <w:rsid w:val="00413451"/>
    <w:rsid w:val="00422305"/>
    <w:rsid w:val="00445A14"/>
    <w:rsid w:val="004532E0"/>
    <w:rsid w:val="0045570F"/>
    <w:rsid w:val="00457669"/>
    <w:rsid w:val="00462AA3"/>
    <w:rsid w:val="00475DDC"/>
    <w:rsid w:val="00484531"/>
    <w:rsid w:val="0048505D"/>
    <w:rsid w:val="00486BEC"/>
    <w:rsid w:val="004903B2"/>
    <w:rsid w:val="0049443D"/>
    <w:rsid w:val="004A500D"/>
    <w:rsid w:val="004C5A3D"/>
    <w:rsid w:val="004C7535"/>
    <w:rsid w:val="004D1C18"/>
    <w:rsid w:val="004E288D"/>
    <w:rsid w:val="004E520A"/>
    <w:rsid w:val="004F1728"/>
    <w:rsid w:val="004F36AF"/>
    <w:rsid w:val="004F75BC"/>
    <w:rsid w:val="00507863"/>
    <w:rsid w:val="005100B1"/>
    <w:rsid w:val="005109C4"/>
    <w:rsid w:val="005114AA"/>
    <w:rsid w:val="005179C3"/>
    <w:rsid w:val="0052134D"/>
    <w:rsid w:val="0052218E"/>
    <w:rsid w:val="00525A1F"/>
    <w:rsid w:val="00534A9D"/>
    <w:rsid w:val="005377B8"/>
    <w:rsid w:val="00543988"/>
    <w:rsid w:val="00544E2A"/>
    <w:rsid w:val="005452FB"/>
    <w:rsid w:val="005644EC"/>
    <w:rsid w:val="00564902"/>
    <w:rsid w:val="00575B45"/>
    <w:rsid w:val="0057750F"/>
    <w:rsid w:val="005829F8"/>
    <w:rsid w:val="00590F7C"/>
    <w:rsid w:val="005A00F1"/>
    <w:rsid w:val="005A6290"/>
    <w:rsid w:val="005A7233"/>
    <w:rsid w:val="005A7ECA"/>
    <w:rsid w:val="005B080E"/>
    <w:rsid w:val="005B6497"/>
    <w:rsid w:val="005D031E"/>
    <w:rsid w:val="005D2B4F"/>
    <w:rsid w:val="005D3A38"/>
    <w:rsid w:val="005E629A"/>
    <w:rsid w:val="005F23E7"/>
    <w:rsid w:val="005F45F3"/>
    <w:rsid w:val="005F5CEF"/>
    <w:rsid w:val="00603C78"/>
    <w:rsid w:val="00605C8A"/>
    <w:rsid w:val="00611992"/>
    <w:rsid w:val="0062215A"/>
    <w:rsid w:val="006265A0"/>
    <w:rsid w:val="00634FF2"/>
    <w:rsid w:val="006449F6"/>
    <w:rsid w:val="00646129"/>
    <w:rsid w:val="006521B1"/>
    <w:rsid w:val="0065250A"/>
    <w:rsid w:val="00652D92"/>
    <w:rsid w:val="00672D0A"/>
    <w:rsid w:val="00691863"/>
    <w:rsid w:val="0069449C"/>
    <w:rsid w:val="006B41BE"/>
    <w:rsid w:val="006C6359"/>
    <w:rsid w:val="006C6BAC"/>
    <w:rsid w:val="006D3E19"/>
    <w:rsid w:val="006E4160"/>
    <w:rsid w:val="006E4EEC"/>
    <w:rsid w:val="006F6954"/>
    <w:rsid w:val="0070599B"/>
    <w:rsid w:val="00711F72"/>
    <w:rsid w:val="00712685"/>
    <w:rsid w:val="007145EC"/>
    <w:rsid w:val="007204A7"/>
    <w:rsid w:val="0073106E"/>
    <w:rsid w:val="0073511B"/>
    <w:rsid w:val="00735E5A"/>
    <w:rsid w:val="00742821"/>
    <w:rsid w:val="007626C8"/>
    <w:rsid w:val="0077688B"/>
    <w:rsid w:val="00777100"/>
    <w:rsid w:val="00781AC1"/>
    <w:rsid w:val="007A1935"/>
    <w:rsid w:val="007A2209"/>
    <w:rsid w:val="007A3D4D"/>
    <w:rsid w:val="007B186B"/>
    <w:rsid w:val="007B365C"/>
    <w:rsid w:val="007B4CB3"/>
    <w:rsid w:val="007B5543"/>
    <w:rsid w:val="007B6C77"/>
    <w:rsid w:val="007D4E9D"/>
    <w:rsid w:val="007E29B0"/>
    <w:rsid w:val="007E34C7"/>
    <w:rsid w:val="007E71C4"/>
    <w:rsid w:val="007E7D98"/>
    <w:rsid w:val="007F4A66"/>
    <w:rsid w:val="007F5573"/>
    <w:rsid w:val="007F712C"/>
    <w:rsid w:val="00801991"/>
    <w:rsid w:val="00801FB6"/>
    <w:rsid w:val="00804953"/>
    <w:rsid w:val="008100D1"/>
    <w:rsid w:val="008352E5"/>
    <w:rsid w:val="00837C42"/>
    <w:rsid w:val="008460C5"/>
    <w:rsid w:val="0085108B"/>
    <w:rsid w:val="00861A61"/>
    <w:rsid w:val="008677AA"/>
    <w:rsid w:val="00873EF5"/>
    <w:rsid w:val="00875DC1"/>
    <w:rsid w:val="0088478C"/>
    <w:rsid w:val="00887946"/>
    <w:rsid w:val="008903F8"/>
    <w:rsid w:val="0089055C"/>
    <w:rsid w:val="008930E8"/>
    <w:rsid w:val="008A06B2"/>
    <w:rsid w:val="008A1926"/>
    <w:rsid w:val="008B12E7"/>
    <w:rsid w:val="008B7FA7"/>
    <w:rsid w:val="008C0C74"/>
    <w:rsid w:val="008C2F4D"/>
    <w:rsid w:val="008C688F"/>
    <w:rsid w:val="008D087F"/>
    <w:rsid w:val="008D088F"/>
    <w:rsid w:val="008D510E"/>
    <w:rsid w:val="008E019F"/>
    <w:rsid w:val="008E3410"/>
    <w:rsid w:val="008E42F5"/>
    <w:rsid w:val="008E6C11"/>
    <w:rsid w:val="008E7777"/>
    <w:rsid w:val="008F6E4E"/>
    <w:rsid w:val="0090296E"/>
    <w:rsid w:val="00903596"/>
    <w:rsid w:val="00903B00"/>
    <w:rsid w:val="00904A56"/>
    <w:rsid w:val="009123CA"/>
    <w:rsid w:val="00920947"/>
    <w:rsid w:val="00921A5D"/>
    <w:rsid w:val="00923883"/>
    <w:rsid w:val="009314E3"/>
    <w:rsid w:val="00933511"/>
    <w:rsid w:val="00936BB1"/>
    <w:rsid w:val="00936F84"/>
    <w:rsid w:val="0094205B"/>
    <w:rsid w:val="009426E0"/>
    <w:rsid w:val="00950BE7"/>
    <w:rsid w:val="00951E92"/>
    <w:rsid w:val="009520C6"/>
    <w:rsid w:val="009547C1"/>
    <w:rsid w:val="009626AF"/>
    <w:rsid w:val="0096411A"/>
    <w:rsid w:val="00981EB7"/>
    <w:rsid w:val="00982AF1"/>
    <w:rsid w:val="00990A23"/>
    <w:rsid w:val="009A1605"/>
    <w:rsid w:val="009B28F3"/>
    <w:rsid w:val="009B449C"/>
    <w:rsid w:val="009B4E6A"/>
    <w:rsid w:val="009B5C27"/>
    <w:rsid w:val="009B7EA9"/>
    <w:rsid w:val="009C16A9"/>
    <w:rsid w:val="009D37BF"/>
    <w:rsid w:val="009D72B2"/>
    <w:rsid w:val="009E2F85"/>
    <w:rsid w:val="009F0B6E"/>
    <w:rsid w:val="009F30F3"/>
    <w:rsid w:val="009F52A7"/>
    <w:rsid w:val="00A11510"/>
    <w:rsid w:val="00A20448"/>
    <w:rsid w:val="00A27ECC"/>
    <w:rsid w:val="00A350E8"/>
    <w:rsid w:val="00A362C0"/>
    <w:rsid w:val="00A41DB2"/>
    <w:rsid w:val="00A55A4D"/>
    <w:rsid w:val="00AB24B8"/>
    <w:rsid w:val="00AC01EB"/>
    <w:rsid w:val="00AD53C8"/>
    <w:rsid w:val="00AE1A03"/>
    <w:rsid w:val="00AE3B56"/>
    <w:rsid w:val="00AF4074"/>
    <w:rsid w:val="00AF4D7D"/>
    <w:rsid w:val="00AF7790"/>
    <w:rsid w:val="00B01C3E"/>
    <w:rsid w:val="00B054CA"/>
    <w:rsid w:val="00B05A28"/>
    <w:rsid w:val="00B10D71"/>
    <w:rsid w:val="00B11971"/>
    <w:rsid w:val="00B13F07"/>
    <w:rsid w:val="00B13F0C"/>
    <w:rsid w:val="00B20226"/>
    <w:rsid w:val="00B2477D"/>
    <w:rsid w:val="00B276D5"/>
    <w:rsid w:val="00B36E80"/>
    <w:rsid w:val="00B44B11"/>
    <w:rsid w:val="00B53246"/>
    <w:rsid w:val="00B54615"/>
    <w:rsid w:val="00B5736E"/>
    <w:rsid w:val="00B60E16"/>
    <w:rsid w:val="00B61609"/>
    <w:rsid w:val="00B6528A"/>
    <w:rsid w:val="00B673F3"/>
    <w:rsid w:val="00B71A17"/>
    <w:rsid w:val="00B74101"/>
    <w:rsid w:val="00B92E1A"/>
    <w:rsid w:val="00B95C48"/>
    <w:rsid w:val="00BB01C5"/>
    <w:rsid w:val="00BB1C6A"/>
    <w:rsid w:val="00BD606A"/>
    <w:rsid w:val="00BF494A"/>
    <w:rsid w:val="00BF60EA"/>
    <w:rsid w:val="00BF6F8F"/>
    <w:rsid w:val="00C05BAE"/>
    <w:rsid w:val="00C11C0E"/>
    <w:rsid w:val="00C12D6C"/>
    <w:rsid w:val="00C30CBD"/>
    <w:rsid w:val="00C419E8"/>
    <w:rsid w:val="00C41D51"/>
    <w:rsid w:val="00C440DD"/>
    <w:rsid w:val="00C6782C"/>
    <w:rsid w:val="00C81DBE"/>
    <w:rsid w:val="00C8258F"/>
    <w:rsid w:val="00C878C5"/>
    <w:rsid w:val="00C90E09"/>
    <w:rsid w:val="00C913D6"/>
    <w:rsid w:val="00C94839"/>
    <w:rsid w:val="00CA5827"/>
    <w:rsid w:val="00CC1C38"/>
    <w:rsid w:val="00CC7BC8"/>
    <w:rsid w:val="00CD600C"/>
    <w:rsid w:val="00CD64AA"/>
    <w:rsid w:val="00CF319E"/>
    <w:rsid w:val="00CF5EBB"/>
    <w:rsid w:val="00CF7802"/>
    <w:rsid w:val="00D00198"/>
    <w:rsid w:val="00D01ECB"/>
    <w:rsid w:val="00D02231"/>
    <w:rsid w:val="00D13142"/>
    <w:rsid w:val="00D154F6"/>
    <w:rsid w:val="00D22708"/>
    <w:rsid w:val="00D47CE7"/>
    <w:rsid w:val="00D51F6A"/>
    <w:rsid w:val="00D55FC5"/>
    <w:rsid w:val="00D63590"/>
    <w:rsid w:val="00D669B8"/>
    <w:rsid w:val="00D778C2"/>
    <w:rsid w:val="00D84B76"/>
    <w:rsid w:val="00D932F6"/>
    <w:rsid w:val="00D9358C"/>
    <w:rsid w:val="00D93E3C"/>
    <w:rsid w:val="00DA0AE6"/>
    <w:rsid w:val="00DA3F68"/>
    <w:rsid w:val="00DA4788"/>
    <w:rsid w:val="00DC38D8"/>
    <w:rsid w:val="00DE68B9"/>
    <w:rsid w:val="00DF3A81"/>
    <w:rsid w:val="00E03335"/>
    <w:rsid w:val="00E10507"/>
    <w:rsid w:val="00E2016F"/>
    <w:rsid w:val="00E2285D"/>
    <w:rsid w:val="00E325FB"/>
    <w:rsid w:val="00E326DA"/>
    <w:rsid w:val="00E36A1D"/>
    <w:rsid w:val="00E402C1"/>
    <w:rsid w:val="00E526BB"/>
    <w:rsid w:val="00E54F02"/>
    <w:rsid w:val="00E560F5"/>
    <w:rsid w:val="00E60220"/>
    <w:rsid w:val="00E7707E"/>
    <w:rsid w:val="00E80CE2"/>
    <w:rsid w:val="00E84A21"/>
    <w:rsid w:val="00E93433"/>
    <w:rsid w:val="00E937AB"/>
    <w:rsid w:val="00E94990"/>
    <w:rsid w:val="00EB4B3E"/>
    <w:rsid w:val="00EC2B28"/>
    <w:rsid w:val="00EC419E"/>
    <w:rsid w:val="00EC4F39"/>
    <w:rsid w:val="00ED27E4"/>
    <w:rsid w:val="00EF3C5F"/>
    <w:rsid w:val="00F133AC"/>
    <w:rsid w:val="00F136C1"/>
    <w:rsid w:val="00F143BF"/>
    <w:rsid w:val="00F5570F"/>
    <w:rsid w:val="00F619DD"/>
    <w:rsid w:val="00F7020A"/>
    <w:rsid w:val="00F704F5"/>
    <w:rsid w:val="00F73CE9"/>
    <w:rsid w:val="00F759FF"/>
    <w:rsid w:val="00F81A8B"/>
    <w:rsid w:val="00F85535"/>
    <w:rsid w:val="00F87787"/>
    <w:rsid w:val="00F9674C"/>
    <w:rsid w:val="00FA06FB"/>
    <w:rsid w:val="00FB5492"/>
    <w:rsid w:val="00FC18D7"/>
    <w:rsid w:val="00FE0136"/>
    <w:rsid w:val="00FE14D7"/>
    <w:rsid w:val="00FF4FFF"/>
    <w:rsid w:val="00FF6D4B"/>
    <w:rsid w:val="00FF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E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next w:val="Normal"/>
    <w:link w:val="Heading1Char"/>
    <w:qFormat/>
    <w:rsid w:val="000275D4"/>
    <w:pPr>
      <w:pageBreakBefore/>
      <w:widowControl w:val="0"/>
      <w:bidi/>
      <w:spacing w:before="600" w:after="240" w:line="480" w:lineRule="auto"/>
      <w:ind w:left="794" w:hanging="794"/>
      <w:jc w:val="center"/>
      <w:outlineLvl w:val="0"/>
    </w:pPr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5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6743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275D4"/>
    <w:rPr>
      <w:rFonts w:ascii="Times New Roman" w:eastAsia="Times New Roman" w:hAnsi="Times New Roman" w:cs="David"/>
      <w:b/>
      <w:bCs/>
      <w:i/>
      <w:iCs/>
      <w:caps/>
      <w:spacing w:val="40"/>
      <w:kern w:val="40"/>
      <w:sz w:val="40"/>
      <w:szCs w:val="52"/>
      <w:lang w:eastAsia="he-IL"/>
    </w:rPr>
  </w:style>
  <w:style w:type="paragraph" w:customStyle="1" w:styleId="SubjectTitle">
    <w:name w:val="Subject Title"/>
    <w:basedOn w:val="Heading2"/>
    <w:next w:val="Normal"/>
    <w:rsid w:val="000275D4"/>
    <w:pPr>
      <w:keepNext w:val="0"/>
      <w:keepLines w:val="0"/>
      <w:spacing w:before="120" w:after="720"/>
      <w:ind w:left="794" w:hanging="794"/>
      <w:jc w:val="center"/>
      <w:outlineLvl w:val="9"/>
    </w:pPr>
    <w:rPr>
      <w:rFonts w:ascii="Times New Roman" w:eastAsia="Times New Roman" w:hAnsi="Times New Roman" w:cs="David"/>
      <w:b/>
      <w:bCs/>
      <w:smallCaps/>
      <w:color w:val="auto"/>
      <w:spacing w:val="70"/>
      <w:sz w:val="32"/>
      <w:szCs w:val="36"/>
      <w:lang w:eastAsia="he-IL"/>
    </w:rPr>
  </w:style>
  <w:style w:type="character" w:customStyle="1" w:styleId="Heading2Char">
    <w:name w:val="Heading 2 Char"/>
    <w:basedOn w:val="DefaultParagraphFont"/>
    <w:link w:val="Heading2"/>
    <w:uiPriority w:val="9"/>
    <w:rsid w:val="000275D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nhideWhenUsed/>
    <w:rsid w:val="000275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5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5D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erFooterText">
    <w:name w:val="Header_FooterText"/>
    <w:rsid w:val="0032454F"/>
    <w:pPr>
      <w:spacing w:after="0" w:line="170" w:lineRule="exact"/>
    </w:pPr>
    <w:rPr>
      <w:rFonts w:ascii="Futura Hv" w:eastAsia="Times New Roman" w:hAnsi="Futura Hv" w:cs="Times New Roman"/>
      <w:color w:val="000000"/>
      <w:sz w:val="14"/>
      <w:szCs w:val="20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19674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1967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28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34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451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3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F45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45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5F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45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5F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76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5.jpe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customXml" Target="../customXml/item3.xml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AF74A575444488540363FA5B58A42" ma:contentTypeVersion="0" ma:contentTypeDescription="Create a new document." ma:contentTypeScope="" ma:versionID="24409eb16fdc774b430122a2b65abda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9F5B00-1BE6-44AC-A0A9-12D5D80CCB45}"/>
</file>

<file path=customXml/itemProps2.xml><?xml version="1.0" encoding="utf-8"?>
<ds:datastoreItem xmlns:ds="http://schemas.openxmlformats.org/officeDocument/2006/customXml" ds:itemID="{589F462D-BC6C-4DF9-83A2-832F2A3D0374}"/>
</file>

<file path=customXml/itemProps3.xml><?xml version="1.0" encoding="utf-8"?>
<ds:datastoreItem xmlns:ds="http://schemas.openxmlformats.org/officeDocument/2006/customXml" ds:itemID="{8080A8AD-8C74-4F6E-A01A-BDE8E4BA1A99}"/>
</file>

<file path=customXml/itemProps4.xml><?xml version="1.0" encoding="utf-8"?>
<ds:datastoreItem xmlns:ds="http://schemas.openxmlformats.org/officeDocument/2006/customXml" ds:itemID="{A5882D12-C631-4522-A87E-A29C5855EC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7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 Packard</Company>
  <LinksUpToDate>false</LinksUpToDate>
  <CharactersWithSpaces>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Saporta, Eyal</dc:creator>
  <cp:lastModifiedBy>Michal Moreno</cp:lastModifiedBy>
  <cp:revision>45</cp:revision>
  <dcterms:created xsi:type="dcterms:W3CDTF">2014-09-20T08:50:00Z</dcterms:created>
  <dcterms:modified xsi:type="dcterms:W3CDTF">2015-03-23T09:28:00Z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0x01010045AAF74A575444488540363FA5B58A42</vt:lpwstr>
  </property>
</Properties>
</file>