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54363F" w14:textId="77777777" w:rsidR="000275D4" w:rsidRPr="00035E3E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035E3E">
        <w:rPr>
          <w:rFonts w:hint="cs"/>
          <w:rtl/>
        </w:rPr>
        <w:t xml:space="preserve">מסמך </w:t>
      </w:r>
      <w:bookmarkEnd w:id="0"/>
      <w:bookmarkEnd w:id="1"/>
      <w:r w:rsidRPr="00035E3E">
        <w:rPr>
          <w:rFonts w:hint="cs"/>
          <w:rtl/>
        </w:rPr>
        <w:t xml:space="preserve">אפיון </w:t>
      </w:r>
      <w:r w:rsidR="0001204D" w:rsidRPr="00035E3E">
        <w:rPr>
          <w:rFonts w:hint="cs"/>
          <w:rtl/>
        </w:rPr>
        <w:t>מסך</w:t>
      </w:r>
    </w:p>
    <w:p w14:paraId="25B1E43B" w14:textId="77777777" w:rsidR="000B1EF0" w:rsidRPr="00035E3E" w:rsidRDefault="00385648" w:rsidP="0001204D">
      <w:pPr>
        <w:pStyle w:val="SubjectTitle"/>
        <w:rPr>
          <w:sz w:val="42"/>
          <w:szCs w:val="42"/>
          <w:rtl/>
        </w:rPr>
      </w:pPr>
      <w:r w:rsidRPr="00035E3E">
        <w:rPr>
          <w:rFonts w:hint="cs"/>
          <w:sz w:val="42"/>
          <w:szCs w:val="42"/>
          <w:rtl/>
        </w:rPr>
        <w:t>אבחנות</w:t>
      </w:r>
      <w:r w:rsidR="00A46469">
        <w:rPr>
          <w:rFonts w:hint="cs"/>
          <w:sz w:val="42"/>
          <w:szCs w:val="42"/>
          <w:rtl/>
        </w:rPr>
        <w:t xml:space="preserve"> עבור מקרה: מסך טבלה</w:t>
      </w:r>
    </w:p>
    <w:p w14:paraId="348D8101" w14:textId="77777777" w:rsidR="000275D4" w:rsidRPr="00035E3E" w:rsidRDefault="0001204D" w:rsidP="00385648">
      <w:pPr>
        <w:pStyle w:val="SubjectTitle"/>
        <w:rPr>
          <w:rtl/>
        </w:rPr>
      </w:pPr>
      <w:r w:rsidRPr="00035E3E">
        <w:rPr>
          <w:rFonts w:hint="cs"/>
          <w:sz w:val="28"/>
          <w:szCs w:val="28"/>
          <w:rtl/>
        </w:rPr>
        <w:t>קוד מסך</w:t>
      </w:r>
      <w:r w:rsidR="00196743" w:rsidRPr="00035E3E">
        <w:rPr>
          <w:rFonts w:hint="cs"/>
          <w:sz w:val="28"/>
          <w:szCs w:val="28"/>
          <w:rtl/>
        </w:rPr>
        <w:t>:</w:t>
      </w:r>
      <w:r w:rsidR="00385648" w:rsidRPr="00035E3E">
        <w:rPr>
          <w:rFonts w:hint="cs"/>
          <w:sz w:val="28"/>
          <w:szCs w:val="28"/>
          <w:rtl/>
        </w:rPr>
        <w:t>23</w:t>
      </w:r>
      <w:r w:rsidR="000275D4" w:rsidRPr="00035E3E">
        <w:fldChar w:fldCharType="begin"/>
      </w:r>
      <w:r w:rsidR="000275D4" w:rsidRPr="00035E3E">
        <w:instrText xml:space="preserve"> SUBJECT  \* MERGEFORMAT </w:instrText>
      </w:r>
      <w:r w:rsidR="000275D4" w:rsidRPr="00035E3E">
        <w:fldChar w:fldCharType="end"/>
      </w:r>
    </w:p>
    <w:p w14:paraId="339AC779" w14:textId="77777777" w:rsidR="000275D4" w:rsidRPr="00035E3E" w:rsidRDefault="000275D4" w:rsidP="000275D4">
      <w:pPr>
        <w:pStyle w:val="SubjectTitle"/>
        <w:rPr>
          <w:rtl/>
        </w:rPr>
      </w:pPr>
    </w:p>
    <w:p w14:paraId="53E34B11" w14:textId="77777777" w:rsidR="007E7D98" w:rsidRPr="00035E3E" w:rsidRDefault="000275D4" w:rsidP="000275D4">
      <w:pPr>
        <w:pStyle w:val="SubjectTitle"/>
      </w:pPr>
      <w:r w:rsidRPr="00035E3E">
        <w:rPr>
          <w:rFonts w:hint="cs"/>
          <w:rtl/>
        </w:rPr>
        <w:t>מערכת לניהול רשומה רפואית</w:t>
      </w:r>
    </w:p>
    <w:p w14:paraId="51C3AA69" w14:textId="77777777" w:rsidR="000275D4" w:rsidRPr="00035E3E" w:rsidRDefault="007E7D98" w:rsidP="000275D4">
      <w:pPr>
        <w:pStyle w:val="SubjectTitle"/>
        <w:rPr>
          <w:sz w:val="24"/>
          <w:rtl/>
        </w:rPr>
      </w:pPr>
      <w:r w:rsidRPr="00035E3E">
        <w:t>CPR NG</w:t>
      </w:r>
      <w:r w:rsidR="000275D4" w:rsidRPr="00035E3E">
        <w:fldChar w:fldCharType="begin"/>
      </w:r>
      <w:r w:rsidR="000275D4" w:rsidRPr="00035E3E">
        <w:instrText xml:space="preserve"> SUBJECT  \* MERGEFORMAT </w:instrText>
      </w:r>
      <w:r w:rsidR="000275D4" w:rsidRPr="00035E3E">
        <w:fldChar w:fldCharType="end"/>
      </w:r>
    </w:p>
    <w:p w14:paraId="5A6D52D0" w14:textId="77777777" w:rsidR="00F759FF" w:rsidRPr="00035E3E" w:rsidRDefault="000275D4" w:rsidP="004E6B7D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035E3E">
        <w:rPr>
          <w:rFonts w:cs="David"/>
          <w:b/>
          <w:bCs/>
          <w:sz w:val="22"/>
          <w:rtl/>
          <w:lang w:eastAsia="he-IL"/>
        </w:rPr>
        <w:br w:type="page"/>
      </w:r>
    </w:p>
    <w:p w14:paraId="2F0ED925" w14:textId="77777777" w:rsidR="00196743" w:rsidRPr="00035E3E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035E3E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2"/>
    </w:p>
    <w:p w14:paraId="67AD2346" w14:textId="77777777" w:rsidR="00196743" w:rsidRPr="00035E3E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5456"/>
      </w:tblGrid>
      <w:tr w:rsidR="009C16A9" w:rsidRPr="00035E3E" w14:paraId="7E626129" w14:textId="77777777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782F3587" w14:textId="77777777" w:rsidR="009C16A9" w:rsidRPr="00035E3E" w:rsidRDefault="009C16A9" w:rsidP="008E640E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6257AF9" w14:textId="77777777" w:rsidR="009C16A9" w:rsidRPr="00035E3E" w:rsidRDefault="009C16A9" w:rsidP="008E640E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26EB70E9" w14:textId="77777777" w:rsidR="009C16A9" w:rsidRPr="00035E3E" w:rsidRDefault="009C16A9" w:rsidP="008E640E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315754F1" w14:textId="77777777" w:rsidR="009C16A9" w:rsidRPr="00035E3E" w:rsidRDefault="009C16A9" w:rsidP="008E640E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035E3E" w14:paraId="774E2753" w14:textId="77777777" w:rsidTr="009C16A9">
        <w:tc>
          <w:tcPr>
            <w:tcW w:w="1226" w:type="dxa"/>
          </w:tcPr>
          <w:p w14:paraId="1F366A44" w14:textId="77777777" w:rsidR="009C16A9" w:rsidRPr="00035E3E" w:rsidRDefault="007B42A3" w:rsidP="008E640E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02.10.2014</w:t>
            </w:r>
          </w:p>
        </w:tc>
        <w:tc>
          <w:tcPr>
            <w:tcW w:w="0" w:type="auto"/>
          </w:tcPr>
          <w:p w14:paraId="05977CA9" w14:textId="65D44DC8" w:rsidR="009C16A9" w:rsidRPr="00035E3E" w:rsidRDefault="007B42A3" w:rsidP="008E640E">
            <w:pPr>
              <w:spacing w:before="100" w:after="40"/>
              <w:rPr>
                <w:rFonts w:cs="David"/>
                <w:rtl/>
                <w:lang w:eastAsia="he-IL"/>
              </w:rPr>
            </w:pPr>
            <w:del w:id="4" w:author="Sagie, Guy" w:date="2014-11-23T11:43:00Z">
              <w:r w:rsidDel="00257C2A">
                <w:rPr>
                  <w:rFonts w:cs="David" w:hint="cs"/>
                  <w:rtl/>
                  <w:lang w:eastAsia="he-IL"/>
                </w:rPr>
                <w:delText>ראשונה</w:delText>
              </w:r>
            </w:del>
            <w:ins w:id="5" w:author="Sagie, Guy" w:date="2014-11-23T11:43:00Z">
              <w:r w:rsidR="00257C2A">
                <w:rPr>
                  <w:rFonts w:cs="David" w:hint="cs"/>
                  <w:rtl/>
                  <w:lang w:eastAsia="he-IL"/>
                </w:rPr>
                <w:t>1.0</w:t>
              </w:r>
            </w:ins>
          </w:p>
        </w:tc>
        <w:tc>
          <w:tcPr>
            <w:tcW w:w="1328" w:type="dxa"/>
          </w:tcPr>
          <w:p w14:paraId="1F961D96" w14:textId="77777777" w:rsidR="009C16A9" w:rsidRPr="00035E3E" w:rsidRDefault="007B42A3" w:rsidP="008E640E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5CF9D430" w14:textId="77777777" w:rsidR="009C16A9" w:rsidRPr="00035E3E" w:rsidRDefault="007B42A3" w:rsidP="008E640E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035E3E" w14:paraId="58A072E7" w14:textId="77777777" w:rsidTr="009C16A9">
        <w:tc>
          <w:tcPr>
            <w:tcW w:w="1226" w:type="dxa"/>
          </w:tcPr>
          <w:p w14:paraId="0C479EF4" w14:textId="17409776" w:rsidR="009C16A9" w:rsidRPr="00035E3E" w:rsidRDefault="00A369EE" w:rsidP="008E640E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28.10.2014</w:t>
            </w:r>
          </w:p>
        </w:tc>
        <w:tc>
          <w:tcPr>
            <w:tcW w:w="0" w:type="auto"/>
          </w:tcPr>
          <w:p w14:paraId="32A9BD99" w14:textId="23FF4BE2" w:rsidR="009C16A9" w:rsidRPr="00035E3E" w:rsidRDefault="00A369EE" w:rsidP="008E640E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2.0</w:t>
            </w:r>
          </w:p>
        </w:tc>
        <w:tc>
          <w:tcPr>
            <w:tcW w:w="1328" w:type="dxa"/>
          </w:tcPr>
          <w:p w14:paraId="34DB70F2" w14:textId="1789EDC2" w:rsidR="009C16A9" w:rsidRPr="00035E3E" w:rsidRDefault="00A369EE" w:rsidP="008E640E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6188D000" w14:textId="52470120" w:rsidR="009C16A9" w:rsidRPr="00035E3E" w:rsidRDefault="00A369EE" w:rsidP="008E640E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עדכון בהתאם להערות לקוח</w:t>
            </w:r>
          </w:p>
        </w:tc>
      </w:tr>
      <w:tr w:rsidR="009C16A9" w:rsidRPr="00035E3E" w14:paraId="770F74B9" w14:textId="77777777" w:rsidTr="009C16A9">
        <w:tc>
          <w:tcPr>
            <w:tcW w:w="1226" w:type="dxa"/>
          </w:tcPr>
          <w:p w14:paraId="1E64FF22" w14:textId="0B7B3560" w:rsidR="009C16A9" w:rsidRPr="00035E3E" w:rsidRDefault="00257C2A" w:rsidP="00A0764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gie, Guy" w:date="2014-11-23T11:43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ins w:id="7" w:author="Sagie, Guy" w:date="2014-11-27T10:43:00Z">
              <w:r w:rsidR="00A0764B">
                <w:rPr>
                  <w:rFonts w:cs="David" w:hint="cs"/>
                  <w:rtl/>
                  <w:lang w:eastAsia="he-IL"/>
                </w:rPr>
                <w:t>7</w:t>
              </w:r>
            </w:ins>
            <w:ins w:id="8" w:author="Sagie, Guy" w:date="2014-11-23T11:43:00Z">
              <w:r>
                <w:rPr>
                  <w:rFonts w:cs="David" w:hint="cs"/>
                  <w:rtl/>
                  <w:lang w:eastAsia="he-IL"/>
                </w:rPr>
                <w:t>.11.2014</w:t>
              </w:r>
            </w:ins>
          </w:p>
        </w:tc>
        <w:tc>
          <w:tcPr>
            <w:tcW w:w="0" w:type="auto"/>
          </w:tcPr>
          <w:p w14:paraId="239C6E74" w14:textId="75224C99" w:rsidR="009C16A9" w:rsidRPr="00035E3E" w:rsidRDefault="00257C2A" w:rsidP="008E640E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gie, Guy" w:date="2014-11-23T11:43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43462D56" w14:textId="78BF94AB" w:rsidR="009C16A9" w:rsidRPr="00035E3E" w:rsidRDefault="00257C2A" w:rsidP="008E640E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gie, Guy" w:date="2014-11-23T11:43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764603DF" w14:textId="7AE59013" w:rsidR="009C16A9" w:rsidRPr="00035E3E" w:rsidRDefault="00257C2A" w:rsidP="00531676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gie, Guy" w:date="2014-11-23T11:43:00Z">
              <w:r>
                <w:rPr>
                  <w:rFonts w:cs="David" w:hint="cs"/>
                  <w:rtl/>
                  <w:lang w:eastAsia="he-IL"/>
                </w:rPr>
                <w:t>עדכון בהתאם לסיכום פגישה 16.11.14</w:t>
              </w:r>
            </w:ins>
            <w:ins w:id="12" w:author="Sagie, Guy" w:date="2014-11-26T15:45:00Z">
              <w:r w:rsidR="008554F9">
                <w:rPr>
                  <w:rFonts w:cs="David" w:hint="cs"/>
                  <w:rtl/>
                  <w:lang w:eastAsia="he-IL"/>
                </w:rPr>
                <w:t>, הערה 1358. עדכון</w:t>
              </w:r>
            </w:ins>
            <w:ins w:id="13" w:author="Sagie, Guy" w:date="2014-11-26T16:03:00Z">
              <w:r w:rsidR="008554F9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14" w:author="Sagie, Guy" w:date="2014-11-26T15:45:00Z">
              <w:r w:rsidR="008554F9">
                <w:rPr>
                  <w:rFonts w:cs="David" w:hint="cs"/>
                  <w:rtl/>
                  <w:lang w:eastAsia="he-IL"/>
                </w:rPr>
                <w:t xml:space="preserve">בהתאם להערה 478 </w:t>
              </w:r>
            </w:ins>
            <w:ins w:id="15" w:author="Sagie, Guy" w:date="2014-11-26T16:07:00Z">
              <w:r w:rsidR="001E0302">
                <w:rPr>
                  <w:rFonts w:cs="David" w:hint="cs"/>
                  <w:rtl/>
                  <w:lang w:eastAsia="he-IL"/>
                </w:rPr>
                <w:t>ו 880</w:t>
              </w:r>
            </w:ins>
            <w:ins w:id="16" w:author="Sagie, Guy" w:date="2014-11-27T10:56:00Z">
              <w:r w:rsidR="00531676">
                <w:rPr>
                  <w:rFonts w:cs="David" w:hint="cs"/>
                  <w:rtl/>
                  <w:lang w:eastAsia="he-IL"/>
                </w:rPr>
                <w:t>. הוספת שדה</w:t>
              </w:r>
              <w:r w:rsidR="00531676">
                <w:rPr>
                  <w:rFonts w:cs="David"/>
                  <w:rtl/>
                  <w:lang w:eastAsia="he-IL"/>
                </w:rPr>
                <w:t>–</w:t>
              </w:r>
              <w:r w:rsidR="00531676">
                <w:rPr>
                  <w:rFonts w:cs="David" w:hint="cs"/>
                  <w:rtl/>
                  <w:lang w:eastAsia="he-IL"/>
                </w:rPr>
                <w:t xml:space="preserve"> קריטי.</w:t>
              </w:r>
            </w:ins>
          </w:p>
        </w:tc>
      </w:tr>
      <w:tr w:rsidR="00922E43" w:rsidRPr="00035E3E" w14:paraId="3757A3F4" w14:textId="77777777" w:rsidTr="009C16A9">
        <w:trPr>
          <w:ins w:id="17" w:author="Sagie, Guy" w:date="2015-01-28T13:44:00Z"/>
        </w:trPr>
        <w:tc>
          <w:tcPr>
            <w:tcW w:w="1226" w:type="dxa"/>
          </w:tcPr>
          <w:p w14:paraId="58E6D52F" w14:textId="7624DB01" w:rsidR="00922E43" w:rsidRPr="00922E43" w:rsidRDefault="00922E43" w:rsidP="00922E43">
            <w:pPr>
              <w:spacing w:before="100" w:after="40"/>
              <w:rPr>
                <w:ins w:id="18" w:author="Sagie, Guy" w:date="2015-01-28T13:44:00Z"/>
                <w:rFonts w:cs="David"/>
                <w:rtl/>
                <w:lang w:eastAsia="he-IL"/>
              </w:rPr>
            </w:pPr>
            <w:ins w:id="19" w:author="Sagie, Guy" w:date="2015-01-28T13:44:00Z">
              <w:r>
                <w:rPr>
                  <w:rFonts w:cs="David" w:hint="cs"/>
                  <w:rtl/>
                  <w:lang w:eastAsia="he-IL"/>
                </w:rPr>
                <w:t>28.01.2015</w:t>
              </w:r>
            </w:ins>
          </w:p>
        </w:tc>
        <w:tc>
          <w:tcPr>
            <w:tcW w:w="0" w:type="auto"/>
          </w:tcPr>
          <w:p w14:paraId="2A8D640A" w14:textId="7EF2A4DA" w:rsidR="00922E43" w:rsidRDefault="00922E43" w:rsidP="008E640E">
            <w:pPr>
              <w:spacing w:before="100" w:after="40"/>
              <w:rPr>
                <w:ins w:id="20" w:author="Sagie, Guy" w:date="2015-01-28T13:44:00Z"/>
                <w:rFonts w:cs="David"/>
                <w:rtl/>
                <w:lang w:eastAsia="he-IL"/>
              </w:rPr>
            </w:pPr>
            <w:ins w:id="21" w:author="Sagie, Guy" w:date="2015-01-28T13:44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14:paraId="0D438B28" w14:textId="6F49EB2D" w:rsidR="00922E43" w:rsidRDefault="00922E43" w:rsidP="008E640E">
            <w:pPr>
              <w:spacing w:before="100" w:after="40"/>
              <w:rPr>
                <w:ins w:id="22" w:author="Sagie, Guy" w:date="2015-01-28T13:44:00Z"/>
                <w:rFonts w:cs="David"/>
                <w:rtl/>
                <w:lang w:eastAsia="he-IL"/>
              </w:rPr>
            </w:pPr>
            <w:ins w:id="23" w:author="Sagie, Guy" w:date="2015-01-28T13:45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2652AFD5" w14:textId="5D1D9128" w:rsidR="00922E43" w:rsidRDefault="00922E43" w:rsidP="00531676">
            <w:pPr>
              <w:spacing w:before="100" w:after="40"/>
              <w:rPr>
                <w:ins w:id="24" w:author="Sagie, Guy" w:date="2015-01-28T13:46:00Z"/>
                <w:rFonts w:cs="David"/>
                <w:rtl/>
                <w:lang w:eastAsia="he-IL"/>
              </w:rPr>
            </w:pPr>
            <w:ins w:id="25" w:author="Sagie, Guy" w:date="2015-01-28T13:45:00Z">
              <w:r>
                <w:rPr>
                  <w:rFonts w:cs="David" w:hint="cs"/>
                  <w:rtl/>
                  <w:lang w:eastAsia="he-IL"/>
                </w:rPr>
                <w:t xml:space="preserve">השמטת שדה קירטי בהתאם להערה </w:t>
              </w:r>
            </w:ins>
            <w:ins w:id="26" w:author="Sagie, Guy" w:date="2015-01-28T13:46:00Z">
              <w:r>
                <w:rPr>
                  <w:rFonts w:cs="David" w:hint="cs"/>
                  <w:rtl/>
                  <w:lang w:eastAsia="he-IL"/>
                </w:rPr>
                <w:t>485</w:t>
              </w:r>
            </w:ins>
          </w:p>
          <w:p w14:paraId="0E228665" w14:textId="77777777" w:rsidR="00922E43" w:rsidRDefault="00922E43" w:rsidP="00531676">
            <w:pPr>
              <w:spacing w:before="100" w:after="40"/>
              <w:rPr>
                <w:ins w:id="27" w:author="Sagie, Guy" w:date="2015-01-28T14:14:00Z"/>
                <w:rFonts w:cs="David"/>
                <w:rtl/>
                <w:lang w:eastAsia="he-IL"/>
              </w:rPr>
            </w:pPr>
            <w:ins w:id="28" w:author="Sagie, Guy" w:date="2015-01-28T13:46:00Z">
              <w:r>
                <w:rPr>
                  <w:rFonts w:cs="David" w:hint="cs"/>
                  <w:rtl/>
                  <w:lang w:eastAsia="he-IL"/>
                </w:rPr>
                <w:t xml:space="preserve">עדכון תנועה אחת למקרה המהווה מפגש בהתאם להערה </w:t>
              </w:r>
            </w:ins>
            <w:ins w:id="29" w:author="Sagie, Guy" w:date="2015-01-28T13:47:00Z">
              <w:r>
                <w:rPr>
                  <w:rFonts w:cs="David" w:hint="cs"/>
                  <w:rtl/>
                  <w:lang w:eastAsia="he-IL"/>
                </w:rPr>
                <w:t>464</w:t>
              </w:r>
            </w:ins>
          </w:p>
          <w:p w14:paraId="7AFE8936" w14:textId="5A481394" w:rsidR="00416C56" w:rsidRDefault="00416C56" w:rsidP="00544A23">
            <w:pPr>
              <w:spacing w:before="100" w:after="40"/>
              <w:rPr>
                <w:ins w:id="30" w:author="Sagie, Guy" w:date="2015-01-28T15:26:00Z"/>
                <w:rFonts w:cs="David"/>
                <w:rtl/>
                <w:lang w:eastAsia="he-IL"/>
              </w:rPr>
            </w:pPr>
            <w:ins w:id="31" w:author="Sagie, Guy" w:date="2015-01-28T14:14:00Z">
              <w:r>
                <w:rPr>
                  <w:rFonts w:cs="David" w:hint="cs"/>
                  <w:rtl/>
                  <w:lang w:eastAsia="he-IL"/>
                </w:rPr>
                <w:t>הוספת שדות</w:t>
              </w:r>
            </w:ins>
            <w:ins w:id="32" w:author="Sagie, Guy" w:date="2015-01-28T14:22:00Z">
              <w:r w:rsidR="00544A23">
                <w:rPr>
                  <w:rFonts w:cs="David" w:hint="cs"/>
                  <w:rtl/>
                  <w:lang w:eastAsia="he-IL"/>
                </w:rPr>
                <w:t xml:space="preserve"> צ'ק בוקס: צהלי</w:t>
              </w:r>
              <w:r>
                <w:rPr>
                  <w:rFonts w:cs="David" w:hint="cs"/>
                  <w:rtl/>
                  <w:lang w:eastAsia="he-IL"/>
                </w:rPr>
                <w:t>, מגורם אחר</w:t>
              </w:r>
            </w:ins>
            <w:ins w:id="33" w:author="Sagie, Guy" w:date="2015-01-28T15:26:00Z">
              <w:r w:rsidR="00221B53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34" w:author="Sagie, Guy" w:date="2015-01-28T16:20:00Z">
              <w:r w:rsidR="00F73B46">
                <w:rPr>
                  <w:rFonts w:cs="David" w:hint="cs"/>
                  <w:rtl/>
                  <w:lang w:eastAsia="he-IL"/>
                </w:rPr>
                <w:t>בהתאם להערה 505</w:t>
              </w:r>
            </w:ins>
          </w:p>
          <w:p w14:paraId="733E47DB" w14:textId="11A91D7F" w:rsidR="00221B53" w:rsidRDefault="00221B53" w:rsidP="00531676">
            <w:pPr>
              <w:spacing w:before="100" w:after="40"/>
              <w:rPr>
                <w:ins w:id="35" w:author="Sagie, Guy" w:date="2015-01-28T13:44:00Z"/>
                <w:rFonts w:cs="David"/>
                <w:rtl/>
                <w:lang w:eastAsia="he-IL"/>
              </w:rPr>
            </w:pPr>
            <w:ins w:id="36" w:author="Sagie, Guy" w:date="2015-01-28T15:26:00Z">
              <w:r>
                <w:rPr>
                  <w:rFonts w:cs="David" w:hint="cs"/>
                  <w:rtl/>
                  <w:lang w:eastAsia="he-IL"/>
                </w:rPr>
                <w:t>השמטת כפתור קטלוג קידוד אבחנה בהתאם להערה 465</w:t>
              </w:r>
            </w:ins>
          </w:p>
        </w:tc>
      </w:tr>
    </w:tbl>
    <w:p w14:paraId="26FDE102" w14:textId="5B980712" w:rsidR="005377B8" w:rsidRPr="00035E3E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74ADD0AE" w14:textId="77777777" w:rsidR="004E6B7D" w:rsidRPr="001F1E9C" w:rsidRDefault="004E6B7D" w:rsidP="004E6B7D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1F1E9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4E6B7D" w:rsidRPr="001F1E9C" w14:paraId="54F2E239" w14:textId="77777777" w:rsidTr="002C057D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BA3F0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F1E9C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D0A6C" w14:textId="77777777" w:rsidR="004E6B7D" w:rsidRPr="001F1E9C" w:rsidRDefault="004E6B7D" w:rsidP="002C057D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1F1E9C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5C214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F1E9C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341E0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F1E9C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4E6B7D" w:rsidRPr="001F1E9C" w14:paraId="1AC2A09C" w14:textId="77777777" w:rsidTr="002C057D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D993A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BFB7F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BFE2C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298F4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4E6B7D" w:rsidRPr="001F1E9C" w14:paraId="2B7C2C37" w14:textId="77777777" w:rsidTr="002C057D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83D97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F972E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7AAEF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569E4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4E6B7D" w:rsidRPr="001F1E9C" w14:paraId="28B6FF35" w14:textId="77777777" w:rsidTr="002C057D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91265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3936B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B4AD5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2BADA" w14:textId="77777777" w:rsidR="004E6B7D" w:rsidRPr="001F1E9C" w:rsidRDefault="004E6B7D" w:rsidP="002C057D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0F696F12" w14:textId="77777777" w:rsidR="004E6B7D" w:rsidRDefault="004E6B7D" w:rsidP="004E6B7D">
      <w:pPr>
        <w:pStyle w:val="Heading3"/>
        <w:spacing w:before="240" w:after="120" w:line="320" w:lineRule="exact"/>
        <w:rPr>
          <w:rFonts w:cs="David"/>
          <w:b/>
          <w:bCs/>
          <w:sz w:val="32"/>
          <w:szCs w:val="32"/>
          <w:rtl/>
        </w:rPr>
      </w:pPr>
    </w:p>
    <w:p w14:paraId="5AD6BEB5" w14:textId="77777777" w:rsidR="004E6B7D" w:rsidRDefault="004E6B7D" w:rsidP="004E6B7D">
      <w:pPr>
        <w:rPr>
          <w:rtl/>
        </w:rPr>
      </w:pPr>
    </w:p>
    <w:p w14:paraId="7B5F164B" w14:textId="77777777" w:rsidR="004E6B7D" w:rsidRDefault="004E6B7D" w:rsidP="004E6B7D">
      <w:pPr>
        <w:rPr>
          <w:rtl/>
        </w:rPr>
      </w:pPr>
    </w:p>
    <w:p w14:paraId="09E734B5" w14:textId="77777777" w:rsidR="004E6B7D" w:rsidRDefault="004E6B7D" w:rsidP="004E6B7D">
      <w:pPr>
        <w:rPr>
          <w:rtl/>
        </w:rPr>
      </w:pPr>
    </w:p>
    <w:p w14:paraId="05DDC82B" w14:textId="77777777" w:rsidR="004E6B7D" w:rsidRDefault="004E6B7D" w:rsidP="004E6B7D">
      <w:pPr>
        <w:rPr>
          <w:rtl/>
        </w:rPr>
      </w:pPr>
    </w:p>
    <w:p w14:paraId="2854C6E1" w14:textId="77777777" w:rsidR="004E6B7D" w:rsidRDefault="004E6B7D" w:rsidP="004E6B7D">
      <w:pPr>
        <w:rPr>
          <w:rtl/>
        </w:rPr>
      </w:pPr>
    </w:p>
    <w:p w14:paraId="575E747D" w14:textId="77777777" w:rsidR="004E6B7D" w:rsidRDefault="004E6B7D" w:rsidP="004E6B7D">
      <w:pPr>
        <w:rPr>
          <w:rtl/>
        </w:rPr>
      </w:pPr>
    </w:p>
    <w:p w14:paraId="5DA7B594" w14:textId="77777777" w:rsidR="004E6B7D" w:rsidRDefault="004E6B7D" w:rsidP="004E6B7D">
      <w:pPr>
        <w:rPr>
          <w:rtl/>
        </w:rPr>
      </w:pPr>
    </w:p>
    <w:p w14:paraId="05EDC443" w14:textId="77777777" w:rsidR="004E6B7D" w:rsidRDefault="004E6B7D" w:rsidP="004E6B7D">
      <w:pPr>
        <w:rPr>
          <w:rtl/>
        </w:rPr>
      </w:pPr>
    </w:p>
    <w:p w14:paraId="0D8EFB7C" w14:textId="77777777" w:rsidR="004E6B7D" w:rsidRDefault="004E6B7D" w:rsidP="004E6B7D">
      <w:pPr>
        <w:rPr>
          <w:rtl/>
        </w:rPr>
      </w:pPr>
    </w:p>
    <w:p w14:paraId="41527FEA" w14:textId="77777777" w:rsidR="004E6B7D" w:rsidRDefault="004E6B7D" w:rsidP="004E6B7D">
      <w:pPr>
        <w:rPr>
          <w:rtl/>
        </w:rPr>
      </w:pPr>
    </w:p>
    <w:p w14:paraId="150212DF" w14:textId="77777777" w:rsidR="004E6B7D" w:rsidRDefault="004E6B7D" w:rsidP="004E6B7D">
      <w:pPr>
        <w:rPr>
          <w:rtl/>
        </w:rPr>
      </w:pPr>
    </w:p>
    <w:p w14:paraId="0B9AA6D8" w14:textId="77777777" w:rsidR="004E6B7D" w:rsidRDefault="004E6B7D" w:rsidP="004E6B7D">
      <w:pPr>
        <w:rPr>
          <w:rtl/>
        </w:rPr>
      </w:pPr>
    </w:p>
    <w:p w14:paraId="46FF57ED" w14:textId="77777777" w:rsidR="004E6B7D" w:rsidRDefault="004E6B7D" w:rsidP="004E6B7D">
      <w:pPr>
        <w:rPr>
          <w:rtl/>
        </w:rPr>
      </w:pPr>
    </w:p>
    <w:p w14:paraId="4CDD066C" w14:textId="77777777" w:rsidR="004E6B7D" w:rsidRPr="004E6B7D" w:rsidRDefault="004E6B7D" w:rsidP="004E6B7D">
      <w:pPr>
        <w:rPr>
          <w:rtl/>
        </w:rPr>
      </w:pPr>
    </w:p>
    <w:p w14:paraId="564C4994" w14:textId="77777777" w:rsidR="004E6B7D" w:rsidRDefault="004E6B7D" w:rsidP="004E6B7D">
      <w:pPr>
        <w:pStyle w:val="Heading3"/>
        <w:spacing w:before="240" w:after="120" w:line="320" w:lineRule="exact"/>
        <w:rPr>
          <w:rFonts w:cs="David"/>
          <w:b/>
          <w:bCs/>
          <w:sz w:val="32"/>
          <w:szCs w:val="32"/>
          <w:rtl/>
        </w:rPr>
      </w:pPr>
    </w:p>
    <w:p w14:paraId="47AFA5A1" w14:textId="77777777" w:rsidR="004E288D" w:rsidRDefault="004E6B7D" w:rsidP="004E6B7D">
      <w:pPr>
        <w:pStyle w:val="Heading3"/>
        <w:spacing w:before="240" w:after="120" w:line="320" w:lineRule="exact"/>
        <w:rPr>
          <w:rFonts w:cs="David"/>
          <w:b/>
          <w:bCs/>
          <w:sz w:val="32"/>
          <w:szCs w:val="32"/>
          <w:rtl/>
        </w:rPr>
      </w:pPr>
      <w:r w:rsidRPr="00035E3E">
        <w:rPr>
          <w:rFonts w:cs="David"/>
          <w:b/>
          <w:bCs/>
          <w:sz w:val="32"/>
          <w:szCs w:val="32"/>
          <w:rtl/>
        </w:rPr>
        <w:t xml:space="preserve"> </w:t>
      </w:r>
    </w:p>
    <w:p w14:paraId="3871FCC9" w14:textId="77777777" w:rsidR="004E6B7D" w:rsidRDefault="004E6B7D" w:rsidP="004E6B7D">
      <w:pPr>
        <w:rPr>
          <w:rFonts w:eastAsiaTheme="majorEastAsia"/>
          <w:rtl/>
        </w:rPr>
      </w:pPr>
    </w:p>
    <w:p w14:paraId="07FB890F" w14:textId="77777777" w:rsidR="004E6B7D" w:rsidRDefault="004E6B7D" w:rsidP="004E6B7D">
      <w:pPr>
        <w:rPr>
          <w:rFonts w:eastAsiaTheme="majorEastAsia"/>
          <w:rtl/>
        </w:rPr>
      </w:pPr>
    </w:p>
    <w:p w14:paraId="57C5B65A" w14:textId="77777777" w:rsidR="004E6B7D" w:rsidRDefault="004E6B7D" w:rsidP="004E6B7D">
      <w:pPr>
        <w:rPr>
          <w:rFonts w:eastAsiaTheme="majorEastAsia"/>
          <w:rtl/>
        </w:rPr>
      </w:pPr>
    </w:p>
    <w:p w14:paraId="56F1737C" w14:textId="77777777" w:rsidR="004E6B7D" w:rsidRDefault="004E6B7D" w:rsidP="004E6B7D">
      <w:pPr>
        <w:rPr>
          <w:rFonts w:eastAsiaTheme="majorEastAsia"/>
          <w:rtl/>
        </w:rPr>
      </w:pPr>
    </w:p>
    <w:p w14:paraId="07E83F41" w14:textId="77777777" w:rsidR="004E6B7D" w:rsidRPr="004E6B7D" w:rsidRDefault="004E6B7D" w:rsidP="004E6B7D">
      <w:pPr>
        <w:rPr>
          <w:rFonts w:eastAsiaTheme="majorEastAsia"/>
          <w:rtl/>
        </w:rPr>
      </w:pPr>
    </w:p>
    <w:p w14:paraId="73CF66F8" w14:textId="77777777" w:rsidR="005377B8" w:rsidRPr="00035E3E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035E3E"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76AE276F" w14:textId="77777777" w:rsidR="005377B8" w:rsidRPr="00035E3E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122BCA88" w14:textId="77777777" w:rsidR="005377B8" w:rsidRPr="00035E3E" w:rsidRDefault="00EC7B69" w:rsidP="00035E3E">
      <w:pPr>
        <w:pStyle w:val="ListParagraph"/>
        <w:spacing w:before="240" w:after="240" w:line="360" w:lineRule="auto"/>
        <w:ind w:left="357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אבחנות עבור מקרה: מסך</w:t>
      </w:r>
      <w:r w:rsidR="005B3B76">
        <w:rPr>
          <w:rFonts w:cs="David" w:hint="cs"/>
          <w:rtl/>
          <w:lang w:eastAsia="he-IL"/>
        </w:rPr>
        <w:t xml:space="preserve"> טבלה.</w:t>
      </w:r>
      <w:r w:rsidR="00AA2027" w:rsidRPr="00035E3E">
        <w:rPr>
          <w:rFonts w:cs="David" w:hint="cs"/>
          <w:rtl/>
          <w:lang w:eastAsia="he-IL"/>
        </w:rPr>
        <w:t xml:space="preserve"> </w:t>
      </w:r>
      <w:r w:rsidR="00AA2027" w:rsidRPr="00035E3E">
        <w:rPr>
          <w:rFonts w:cs="David" w:hint="cs"/>
          <w:rtl/>
          <w:lang w:eastAsia="he-IL"/>
        </w:rPr>
        <w:tab/>
      </w:r>
      <w:r w:rsidR="00AA2027" w:rsidRPr="00035E3E">
        <w:rPr>
          <w:rFonts w:cs="David"/>
          <w:rtl/>
          <w:lang w:eastAsia="he-IL"/>
        </w:rPr>
        <w:tab/>
      </w:r>
      <w:r w:rsidR="00AA2027" w:rsidRPr="00035E3E">
        <w:rPr>
          <w:rFonts w:cs="David"/>
          <w:rtl/>
          <w:lang w:eastAsia="he-IL"/>
        </w:rPr>
        <w:tab/>
      </w:r>
    </w:p>
    <w:p w14:paraId="35058AF7" w14:textId="77777777" w:rsidR="005377B8" w:rsidRPr="00035E3E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30B0EB1E" w14:textId="77777777" w:rsidR="00E937AB" w:rsidRPr="00035E3E" w:rsidRDefault="00AA2027" w:rsidP="00035E3E">
      <w:pPr>
        <w:pStyle w:val="ListParagraph"/>
        <w:spacing w:before="240" w:after="240" w:line="360" w:lineRule="auto"/>
        <w:ind w:left="357"/>
        <w:jc w:val="both"/>
        <w:rPr>
          <w:rFonts w:cs="David"/>
          <w:rtl/>
          <w:lang w:eastAsia="he-IL"/>
        </w:rPr>
      </w:pPr>
      <w:r w:rsidRPr="00035E3E">
        <w:rPr>
          <w:rFonts w:cs="David" w:hint="cs"/>
          <w:rtl/>
          <w:lang w:eastAsia="he-IL"/>
        </w:rPr>
        <w:t>הזנת אבחנות למטופל וצפייה באבחנות שתועדו במהלך הביקור</w:t>
      </w:r>
      <w:r w:rsidR="002A5706" w:rsidRPr="00035E3E">
        <w:rPr>
          <w:rFonts w:cs="David" w:hint="cs"/>
          <w:rtl/>
          <w:lang w:eastAsia="he-IL"/>
        </w:rPr>
        <w:t>.</w:t>
      </w:r>
    </w:p>
    <w:p w14:paraId="0E389905" w14:textId="77777777" w:rsidR="005377B8" w:rsidRPr="00035E3E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2C53145B" w14:textId="77777777" w:rsidR="005F0BAC" w:rsidRPr="005B3B76" w:rsidRDefault="005F0BAC" w:rsidP="005B3B76">
      <w:pPr>
        <w:pStyle w:val="ListParagraph"/>
        <w:spacing w:before="240" w:after="240" w:line="360" w:lineRule="auto"/>
        <w:ind w:left="357"/>
        <w:contextualSpacing w:val="0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זה מרכז את כלל הפעולות שניתן לבצע על אבחנה כגון חיפוש</w:t>
      </w:r>
      <w:r w:rsidR="009E62D6">
        <w:rPr>
          <w:rFonts w:cs="David" w:hint="cs"/>
          <w:rtl/>
          <w:lang w:eastAsia="he-IL"/>
        </w:rPr>
        <w:t xml:space="preserve"> אבחנה</w:t>
      </w:r>
      <w:r w:rsidR="005B3B76">
        <w:rPr>
          <w:rFonts w:cs="David" w:hint="cs"/>
          <w:rtl/>
          <w:lang w:eastAsia="he-IL"/>
        </w:rPr>
        <w:t xml:space="preserve"> והוספת אבחנה חדשה, עריכת אבחנה, מחיקת אבחנה</w:t>
      </w:r>
      <w:r>
        <w:rPr>
          <w:rFonts w:cs="David" w:hint="cs"/>
          <w:rtl/>
          <w:lang w:eastAsia="he-IL"/>
        </w:rPr>
        <w:t xml:space="preserve"> וכו'. בעת כניסה למסך מוצגות כלל האבחנות שתועדו למטופל במפגש באמצעות טבלה. המשתמש יוכל להזין נתונים נו</w:t>
      </w:r>
      <w:r w:rsidR="005B3B76">
        <w:rPr>
          <w:rFonts w:cs="David" w:hint="cs"/>
          <w:rtl/>
          <w:lang w:eastAsia="he-IL"/>
        </w:rPr>
        <w:t xml:space="preserve">ספים לאבחנה בשורת האבחנה בטבלה </w:t>
      </w:r>
      <w:r w:rsidR="009E62D6">
        <w:rPr>
          <w:rFonts w:cs="David" w:hint="cs"/>
          <w:rtl/>
          <w:lang w:eastAsia="he-IL"/>
        </w:rPr>
        <w:t>ובאותו אופן יוכל המשתמש גם לערוך את נתוני האבחנה</w:t>
      </w:r>
      <w:r>
        <w:rPr>
          <w:rFonts w:cs="David" w:hint="cs"/>
          <w:rtl/>
          <w:lang w:eastAsia="he-IL"/>
        </w:rPr>
        <w:t>.</w:t>
      </w:r>
      <w:r w:rsidR="009E62D6">
        <w:rPr>
          <w:rFonts w:cs="David" w:hint="cs"/>
          <w:rtl/>
          <w:lang w:eastAsia="he-IL"/>
        </w:rPr>
        <w:t xml:space="preserve"> מחיקת אבחנה למטופל תעשה ע" סימון שורת האבחנה ולחיצה על כפתור "מחיקת שורה". </w:t>
      </w:r>
    </w:p>
    <w:p w14:paraId="0A40C21A" w14:textId="77777777" w:rsidR="00C9718B" w:rsidRPr="005B3B76" w:rsidRDefault="00C9718B" w:rsidP="00954DC1">
      <w:pPr>
        <w:pStyle w:val="ListParagraph"/>
        <w:spacing w:before="240" w:after="240" w:line="360" w:lineRule="auto"/>
        <w:ind w:left="357"/>
        <w:contextualSpacing w:val="0"/>
        <w:jc w:val="both"/>
        <w:rPr>
          <w:rFonts w:cs="David"/>
          <w:rtl/>
          <w:lang w:eastAsia="he-IL"/>
        </w:rPr>
      </w:pPr>
      <w:r w:rsidRPr="00035E3E">
        <w:rPr>
          <w:rFonts w:cs="David" w:hint="cs"/>
          <w:rtl/>
          <w:lang w:eastAsia="he-IL"/>
        </w:rPr>
        <w:t>מעל טבלת האבחנות מוצגים נתונים כללים של המטופל אודות המפגש הרפואי כגון נתונים דמוגרפים</w:t>
      </w:r>
      <w:r w:rsidR="00954DC1">
        <w:rPr>
          <w:rFonts w:cs="David" w:hint="cs"/>
          <w:rtl/>
          <w:lang w:eastAsia="he-IL"/>
        </w:rPr>
        <w:t xml:space="preserve"> של המטופל (מין, גיל , מס' אישי</w:t>
      </w:r>
      <w:r w:rsidR="00496CED">
        <w:rPr>
          <w:rFonts w:cs="David" w:hint="cs"/>
          <w:rtl/>
          <w:lang w:eastAsia="he-IL"/>
        </w:rPr>
        <w:t>, תאריך לידה</w:t>
      </w:r>
      <w:r w:rsidRPr="00035E3E">
        <w:rPr>
          <w:rFonts w:cs="David" w:hint="cs"/>
          <w:rtl/>
          <w:lang w:eastAsia="he-IL"/>
        </w:rPr>
        <w:t>) מרפאה מתעדת</w:t>
      </w:r>
      <w:r w:rsidR="00383634">
        <w:rPr>
          <w:rFonts w:cs="David" w:hint="cs"/>
          <w:rtl/>
          <w:lang w:eastAsia="he-IL"/>
        </w:rPr>
        <w:t xml:space="preserve"> וכו'</w:t>
      </w:r>
      <w:r w:rsidRPr="00035E3E">
        <w:rPr>
          <w:rFonts w:cs="David" w:hint="cs"/>
          <w:rtl/>
          <w:lang w:eastAsia="he-IL"/>
        </w:rPr>
        <w:t>.</w:t>
      </w:r>
    </w:p>
    <w:p w14:paraId="71630728" w14:textId="4698DE38" w:rsidR="00C9718B" w:rsidRPr="00AA5DBE" w:rsidDel="00407023" w:rsidRDefault="00C9718B" w:rsidP="00386A6E">
      <w:pPr>
        <w:pStyle w:val="ListParagraph"/>
        <w:spacing w:before="240" w:after="240" w:line="360" w:lineRule="auto"/>
        <w:ind w:left="357"/>
        <w:contextualSpacing w:val="0"/>
        <w:jc w:val="both"/>
        <w:rPr>
          <w:del w:id="37" w:author="Sagie, Guy" w:date="2015-01-27T15:43:00Z"/>
          <w:rFonts w:cs="David"/>
          <w:rtl/>
          <w:lang w:eastAsia="he-IL"/>
        </w:rPr>
      </w:pPr>
      <w:r w:rsidRPr="00035E3E">
        <w:rPr>
          <w:rFonts w:cs="David"/>
          <w:rtl/>
          <w:lang w:eastAsia="he-IL"/>
        </w:rPr>
        <w:t>לחיצה כפולה על שדות הטבלה תפעיל את מסך "</w:t>
      </w:r>
      <w:r w:rsidR="002A5706" w:rsidRPr="00035E3E">
        <w:rPr>
          <w:rFonts w:cs="David"/>
          <w:rtl/>
          <w:lang w:eastAsia="he-IL"/>
        </w:rPr>
        <w:t xml:space="preserve"> אבחנות למקרה: מסך מפורט</w:t>
      </w:r>
      <w:r w:rsidR="002A5706" w:rsidRPr="00035E3E">
        <w:rPr>
          <w:rFonts w:cs="David" w:hint="cs"/>
          <w:rtl/>
          <w:lang w:eastAsia="he-IL"/>
        </w:rPr>
        <w:t xml:space="preserve">" </w:t>
      </w:r>
      <w:r w:rsidRPr="00035E3E">
        <w:rPr>
          <w:rFonts w:cs="David"/>
          <w:rtl/>
          <w:lang w:eastAsia="he-IL"/>
        </w:rPr>
        <w:t>(ראה אפיון מסך "אבחנות למקרה</w:t>
      </w:r>
      <w:r w:rsidR="002A5706" w:rsidRPr="00035E3E">
        <w:rPr>
          <w:rFonts w:cs="David" w:hint="cs"/>
          <w:rtl/>
          <w:lang w:eastAsia="he-IL"/>
        </w:rPr>
        <w:t>: מסך מפורט, קוד מסך 24</w:t>
      </w:r>
      <w:r w:rsidR="009E62D6">
        <w:rPr>
          <w:rFonts w:cs="David"/>
          <w:rtl/>
          <w:lang w:eastAsia="he-IL"/>
        </w:rPr>
        <w:t>")</w:t>
      </w:r>
      <w:r w:rsidRPr="00035E3E">
        <w:rPr>
          <w:rFonts w:cs="David" w:hint="cs"/>
          <w:rtl/>
          <w:lang w:eastAsia="he-IL"/>
        </w:rPr>
        <w:t xml:space="preserve">. שגיאות בהזנת הנתונים יוצגו למשתמש באמצעות הודעות </w:t>
      </w:r>
      <w:r w:rsidRPr="00035E3E">
        <w:rPr>
          <w:rFonts w:cs="David" w:hint="cs"/>
          <w:lang w:eastAsia="he-IL"/>
        </w:rPr>
        <w:t>POP UP</w:t>
      </w:r>
      <w:r w:rsidR="00AA5DBE">
        <w:rPr>
          <w:rFonts w:cs="David" w:hint="cs"/>
          <w:rtl/>
          <w:lang w:eastAsia="he-IL"/>
        </w:rPr>
        <w:t>.</w:t>
      </w:r>
      <w:r w:rsidR="00AA5DBE">
        <w:rPr>
          <w:rFonts w:cs="David"/>
          <w:lang w:eastAsia="he-IL"/>
        </w:rPr>
        <w:t xml:space="preserve">  </w:t>
      </w:r>
      <w:commentRangeStart w:id="38"/>
      <w:del w:id="39" w:author="Sagie, Guy" w:date="2015-01-27T15:43:00Z">
        <w:r w:rsidR="00AA5DBE" w:rsidRPr="00AA5DBE" w:rsidDel="00407023">
          <w:rPr>
            <w:rFonts w:cs="David" w:hint="cs"/>
            <w:rtl/>
            <w:lang w:eastAsia="he-IL"/>
          </w:rPr>
          <w:delText xml:space="preserve">לפני </w:delText>
        </w:r>
        <w:r w:rsidR="00AA5DBE" w:rsidDel="00407023">
          <w:rPr>
            <w:rFonts w:cs="David" w:hint="cs"/>
            <w:rtl/>
            <w:lang w:eastAsia="he-IL"/>
          </w:rPr>
          <w:delText>הכניסה למסך</w:delText>
        </w:r>
        <w:r w:rsidR="00AA5DBE" w:rsidRPr="00AA5DBE" w:rsidDel="00407023">
          <w:rPr>
            <w:rFonts w:cs="David" w:hint="cs"/>
            <w:rtl/>
            <w:lang w:eastAsia="he-IL"/>
          </w:rPr>
          <w:delText>, באם קיימים מס' תנועות בביקור, תתאפשר למשתמש בחירת התנועה הרצויה ולכל תונעה יוצגו האבחנות שתועדו לה (באם קיימות)</w:delText>
        </w:r>
        <w:r w:rsidR="00AA5DBE" w:rsidDel="00407023">
          <w:rPr>
            <w:rFonts w:cs="David" w:hint="cs"/>
            <w:rtl/>
            <w:lang w:eastAsia="he-IL"/>
          </w:rPr>
          <w:delText xml:space="preserve"> - בעת בחירת התנועה, יפתח מסך זה, בעת בחירת אבחנה במקרה יפתח מסך </w:delText>
        </w:r>
        <w:r w:rsidR="00AA5DBE" w:rsidRPr="00035E3E" w:rsidDel="00407023">
          <w:rPr>
            <w:rFonts w:cs="David" w:hint="cs"/>
            <w:rtl/>
            <w:lang w:eastAsia="he-IL"/>
          </w:rPr>
          <w:delText xml:space="preserve">אבחנות עבור מקרה: מסך </w:delText>
        </w:r>
      </w:del>
      <w:commentRangeStart w:id="40"/>
      <w:del w:id="41" w:author="Sagie, Guy" w:date="2014-10-27T00:23:00Z">
        <w:r w:rsidR="00AA5DBE" w:rsidRPr="00035E3E" w:rsidDel="00386A6E">
          <w:rPr>
            <w:rFonts w:cs="David" w:hint="cs"/>
            <w:rtl/>
            <w:lang w:eastAsia="he-IL"/>
          </w:rPr>
          <w:delText>טבלה</w:delText>
        </w:r>
        <w:commentRangeEnd w:id="40"/>
        <w:r w:rsidR="00386A6E" w:rsidDel="00386A6E">
          <w:rPr>
            <w:rStyle w:val="CommentReference"/>
            <w:rtl/>
          </w:rPr>
          <w:commentReference w:id="40"/>
        </w:r>
        <w:r w:rsidR="00AA5DBE" w:rsidDel="00386A6E">
          <w:rPr>
            <w:rFonts w:cs="David" w:hint="cs"/>
            <w:rtl/>
            <w:lang w:eastAsia="he-IL"/>
          </w:rPr>
          <w:delText xml:space="preserve"> </w:delText>
        </w:r>
      </w:del>
      <w:del w:id="42" w:author="Sagie, Guy" w:date="2015-01-27T15:43:00Z">
        <w:r w:rsidR="00AA5DBE" w:rsidRPr="00035E3E" w:rsidDel="00407023">
          <w:rPr>
            <w:rFonts w:cs="David"/>
            <w:rtl/>
            <w:lang w:eastAsia="he-IL"/>
          </w:rPr>
          <w:delText>(ראה אפיון מסך "אבחנות למקרה</w:delText>
        </w:r>
        <w:r w:rsidR="00AA5DBE" w:rsidRPr="00035E3E" w:rsidDel="00407023">
          <w:rPr>
            <w:rFonts w:cs="David" w:hint="cs"/>
            <w:rtl/>
            <w:lang w:eastAsia="he-IL"/>
          </w:rPr>
          <w:delText>: מסך מפורט, קוד מסך 24</w:delText>
        </w:r>
        <w:r w:rsidR="00AA5DBE" w:rsidDel="00407023">
          <w:rPr>
            <w:rFonts w:cs="David"/>
            <w:rtl/>
            <w:lang w:eastAsia="he-IL"/>
          </w:rPr>
          <w:delText>")</w:delText>
        </w:r>
        <w:r w:rsidR="00AA5DBE" w:rsidRPr="00035E3E" w:rsidDel="00407023">
          <w:rPr>
            <w:rFonts w:cs="David" w:hint="cs"/>
            <w:rtl/>
            <w:lang w:eastAsia="he-IL"/>
          </w:rPr>
          <w:delText>.</w:delText>
        </w:r>
      </w:del>
      <w:commentRangeEnd w:id="38"/>
      <w:r w:rsidR="00407023">
        <w:rPr>
          <w:rStyle w:val="CommentReference"/>
          <w:rtl/>
        </w:rPr>
        <w:commentReference w:id="38"/>
      </w:r>
    </w:p>
    <w:p w14:paraId="7F166DB5" w14:textId="77777777" w:rsidR="00150585" w:rsidRPr="00035E3E" w:rsidRDefault="0001204D">
      <w:pPr>
        <w:pStyle w:val="ListParagraph"/>
        <w:spacing w:before="240" w:after="240" w:line="360" w:lineRule="auto"/>
        <w:ind w:left="357"/>
        <w:contextualSpacing w:val="0"/>
        <w:jc w:val="both"/>
        <w:rPr>
          <w:rFonts w:cs="David"/>
          <w:b/>
          <w:bCs/>
          <w:sz w:val="28"/>
          <w:szCs w:val="28"/>
          <w:rtl/>
          <w:lang w:eastAsia="he-IL"/>
        </w:rPr>
        <w:pPrChange w:id="43" w:author="Sagie, Guy" w:date="2015-01-27T15:43:00Z">
          <w:pPr>
            <w:pStyle w:val="Heading3"/>
            <w:numPr>
              <w:ilvl w:val="1"/>
              <w:numId w:val="3"/>
            </w:numPr>
            <w:spacing w:before="240" w:after="120" w:line="320" w:lineRule="exact"/>
            <w:ind w:left="804" w:hanging="857"/>
          </w:pPr>
        </w:pPrChange>
      </w:pPr>
      <w:r w:rsidRPr="00035E3E">
        <w:rPr>
          <w:rFonts w:cs="David" w:hint="cs"/>
          <w:b/>
          <w:bCs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7617" w:type="dxa"/>
        <w:tblLook w:val="04A0" w:firstRow="1" w:lastRow="0" w:firstColumn="1" w:lastColumn="0" w:noHBand="0" w:noVBand="1"/>
      </w:tblPr>
      <w:tblGrid>
        <w:gridCol w:w="1097"/>
        <w:gridCol w:w="1984"/>
        <w:gridCol w:w="4536"/>
      </w:tblGrid>
      <w:tr w:rsidR="002A5706" w:rsidRPr="00035E3E" w14:paraId="6B3D7B45" w14:textId="77777777" w:rsidTr="002C057D">
        <w:trPr>
          <w:trHeight w:val="348"/>
        </w:trPr>
        <w:tc>
          <w:tcPr>
            <w:tcW w:w="1097" w:type="dxa"/>
            <w:shd w:val="clear" w:color="auto" w:fill="F2F2F2" w:themeFill="background1" w:themeFillShade="F2"/>
          </w:tcPr>
          <w:p w14:paraId="1A7BB36A" w14:textId="77777777" w:rsidR="002A5706" w:rsidRPr="00035E3E" w:rsidRDefault="002A5706" w:rsidP="002C057D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מס' מסך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69EAA53" w14:textId="77777777" w:rsidR="002A5706" w:rsidRPr="00035E3E" w:rsidRDefault="002A5706" w:rsidP="002C057D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5FF8EA32" w14:textId="77777777" w:rsidR="002A5706" w:rsidRPr="00035E3E" w:rsidRDefault="002A5706" w:rsidP="002C057D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2A5706" w:rsidRPr="00035E3E" w14:paraId="10C38C22" w14:textId="77777777" w:rsidTr="002C057D">
        <w:tc>
          <w:tcPr>
            <w:tcW w:w="1097" w:type="dxa"/>
          </w:tcPr>
          <w:p w14:paraId="30AEF09E" w14:textId="77777777" w:rsidR="002A5706" w:rsidRPr="00827236" w:rsidRDefault="00386A6E" w:rsidP="00386A6E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97</w:t>
            </w:r>
          </w:p>
        </w:tc>
        <w:tc>
          <w:tcPr>
            <w:tcW w:w="1984" w:type="dxa"/>
          </w:tcPr>
          <w:p w14:paraId="42519C43" w14:textId="77777777" w:rsidR="002A5706" w:rsidRPr="00035E3E" w:rsidRDefault="00AA5DBE" w:rsidP="00AA5DBE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AA5DBE">
              <w:rPr>
                <w:rFonts w:cs="David"/>
                <w:rtl/>
                <w:lang w:eastAsia="he-IL"/>
              </w:rPr>
              <w:t>תיעוד מפגש (סיטואציה)</w:t>
            </w:r>
          </w:p>
        </w:tc>
        <w:tc>
          <w:tcPr>
            <w:tcW w:w="4536" w:type="dxa"/>
          </w:tcPr>
          <w:p w14:paraId="4FE49F63" w14:textId="77777777" w:rsidR="002A5706" w:rsidRPr="00035E3E" w:rsidRDefault="00AA5DBE" w:rsidP="002C057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משימת "אבחנות"</w:t>
            </w:r>
          </w:p>
        </w:tc>
      </w:tr>
    </w:tbl>
    <w:p w14:paraId="38E3AECC" w14:textId="77777777" w:rsidR="00150585" w:rsidRPr="00035E3E" w:rsidRDefault="00150585" w:rsidP="00150585">
      <w:pPr>
        <w:rPr>
          <w:rFonts w:cs="David"/>
          <w:lang w:eastAsia="he-IL"/>
        </w:rPr>
      </w:pPr>
    </w:p>
    <w:p w14:paraId="11B595AA" w14:textId="77777777" w:rsidR="00150585" w:rsidRPr="00035E3E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7617" w:type="dxa"/>
        <w:tblLook w:val="04A0" w:firstRow="1" w:lastRow="0" w:firstColumn="1" w:lastColumn="0" w:noHBand="0" w:noVBand="1"/>
      </w:tblPr>
      <w:tblGrid>
        <w:gridCol w:w="1097"/>
        <w:gridCol w:w="1984"/>
        <w:gridCol w:w="4536"/>
      </w:tblGrid>
      <w:tr w:rsidR="002A5706" w:rsidRPr="00035E3E" w14:paraId="6A9F3270" w14:textId="77777777" w:rsidTr="002C057D">
        <w:trPr>
          <w:trHeight w:val="348"/>
        </w:trPr>
        <w:tc>
          <w:tcPr>
            <w:tcW w:w="1097" w:type="dxa"/>
            <w:shd w:val="clear" w:color="auto" w:fill="F2F2F2" w:themeFill="background1" w:themeFillShade="F2"/>
          </w:tcPr>
          <w:p w14:paraId="7E3B4E28" w14:textId="77777777" w:rsidR="002A5706" w:rsidRPr="00035E3E" w:rsidRDefault="002A5706" w:rsidP="002C057D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מס' מסך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44324599" w14:textId="77777777" w:rsidR="002A5706" w:rsidRPr="00035E3E" w:rsidRDefault="002A5706" w:rsidP="002C057D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57A4DC2B" w14:textId="77777777" w:rsidR="002A5706" w:rsidRPr="00035E3E" w:rsidRDefault="002A5706" w:rsidP="002C057D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2A5706" w:rsidRPr="00035E3E" w14:paraId="394E7221" w14:textId="77777777" w:rsidTr="002C057D">
        <w:tc>
          <w:tcPr>
            <w:tcW w:w="1097" w:type="dxa"/>
          </w:tcPr>
          <w:p w14:paraId="785EE433" w14:textId="77777777" w:rsidR="002A5706" w:rsidRPr="00035E3E" w:rsidRDefault="00AA5DBE" w:rsidP="002C057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24</w:t>
            </w:r>
          </w:p>
        </w:tc>
        <w:tc>
          <w:tcPr>
            <w:tcW w:w="1984" w:type="dxa"/>
          </w:tcPr>
          <w:p w14:paraId="6B657FD8" w14:textId="77777777" w:rsidR="002A5706" w:rsidRPr="00035E3E" w:rsidRDefault="00AA5DBE" w:rsidP="002C057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אבחנות למקרה: מסף מפורט</w:t>
            </w:r>
          </w:p>
        </w:tc>
        <w:tc>
          <w:tcPr>
            <w:tcW w:w="4536" w:type="dxa"/>
          </w:tcPr>
          <w:p w14:paraId="2FE68378" w14:textId="77777777" w:rsidR="002A5706" w:rsidRPr="00035E3E" w:rsidRDefault="00AA5DBE" w:rsidP="002C057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לחיצה כפולה על שדה בטבלה</w:t>
            </w:r>
          </w:p>
        </w:tc>
      </w:tr>
      <w:tr w:rsidR="00AA5DBE" w:rsidRPr="00035E3E" w14:paraId="1C1B6E5D" w14:textId="77777777" w:rsidTr="002C057D">
        <w:tc>
          <w:tcPr>
            <w:tcW w:w="1097" w:type="dxa"/>
          </w:tcPr>
          <w:p w14:paraId="117D262C" w14:textId="77777777" w:rsidR="00AA5DBE" w:rsidRPr="00035E3E" w:rsidRDefault="00AA5DBE" w:rsidP="00AA5DBE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35E3E">
              <w:rPr>
                <w:rFonts w:cs="David" w:hint="cs"/>
                <w:rtl/>
                <w:lang w:eastAsia="he-IL"/>
              </w:rPr>
              <w:lastRenderedPageBreak/>
              <w:t>25</w:t>
            </w:r>
          </w:p>
        </w:tc>
        <w:tc>
          <w:tcPr>
            <w:tcW w:w="1984" w:type="dxa"/>
          </w:tcPr>
          <w:p w14:paraId="092E12B8" w14:textId="77777777" w:rsidR="00AA5DBE" w:rsidRPr="00035E3E" w:rsidRDefault="00AA5DBE" w:rsidP="00AA5DBE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35E3E">
              <w:rPr>
                <w:rFonts w:cs="David" w:hint="cs"/>
                <w:rtl/>
                <w:lang w:eastAsia="he-IL"/>
              </w:rPr>
              <w:t>בחירת אבחנה</w:t>
            </w:r>
          </w:p>
        </w:tc>
        <w:tc>
          <w:tcPr>
            <w:tcW w:w="4536" w:type="dxa"/>
          </w:tcPr>
          <w:p w14:paraId="4790E12E" w14:textId="31F7D5A2" w:rsidR="00AA5DBE" w:rsidRPr="00035E3E" w:rsidRDefault="00AA5DBE" w:rsidP="00B7256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35E3E">
              <w:rPr>
                <w:rFonts w:cs="David" w:hint="cs"/>
                <w:rtl/>
                <w:lang w:eastAsia="he-IL"/>
              </w:rPr>
              <w:t xml:space="preserve">מופעל על ידי כפתור </w:t>
            </w:r>
            <w:del w:id="44" w:author="Sagie, Guy" w:date="2015-01-28T15:54:00Z">
              <w:r w:rsidRPr="00035E3E" w:rsidDel="00B7256B">
                <w:rPr>
                  <w:rFonts w:cs="David" w:hint="cs"/>
                  <w:rtl/>
                  <w:lang w:eastAsia="he-IL"/>
                </w:rPr>
                <w:delText>"</w:delText>
              </w:r>
              <w:commentRangeStart w:id="45"/>
              <w:r w:rsidRPr="00035E3E" w:rsidDel="00B7256B">
                <w:rPr>
                  <w:rFonts w:cs="David" w:hint="cs"/>
                  <w:rtl/>
                  <w:lang w:eastAsia="he-IL"/>
                </w:rPr>
                <w:delText>קטלוג קידוד אבחנה</w:delText>
              </w:r>
            </w:del>
            <w:commentRangeEnd w:id="45"/>
            <w:r w:rsidR="00B7256B">
              <w:rPr>
                <w:rStyle w:val="CommentReference"/>
                <w:rtl/>
              </w:rPr>
              <w:commentReference w:id="45"/>
            </w:r>
            <w:del w:id="46" w:author="Sagie, Guy" w:date="2015-01-28T15:54:00Z">
              <w:r w:rsidRPr="00035E3E" w:rsidDel="00B7256B">
                <w:rPr>
                  <w:rFonts w:cs="David" w:hint="cs"/>
                  <w:rtl/>
                  <w:lang w:eastAsia="he-IL"/>
                </w:rPr>
                <w:delText>"</w:delText>
              </w:r>
            </w:del>
            <w:ins w:id="47" w:author="Sagie, Guy" w:date="2015-01-28T15:54:00Z">
              <w:r w:rsidR="00B7256B">
                <w:rPr>
                  <w:rFonts w:cs="David" w:hint="cs"/>
                  <w:rtl/>
                  <w:lang w:eastAsia="he-IL"/>
                </w:rPr>
                <w:t xml:space="preserve">בשדה </w:t>
              </w:r>
            </w:ins>
            <w:ins w:id="48" w:author="Sagie, Guy" w:date="2015-01-28T15:55:00Z">
              <w:r w:rsidR="00B7256B">
                <w:rPr>
                  <w:rFonts w:cs="David" w:hint="cs"/>
                  <w:rtl/>
                  <w:lang w:eastAsia="he-IL"/>
                </w:rPr>
                <w:t>אבחנה 1</w:t>
              </w:r>
            </w:ins>
          </w:p>
        </w:tc>
      </w:tr>
      <w:tr w:rsidR="00AA5DBE" w:rsidRPr="00035E3E" w14:paraId="0305D6DF" w14:textId="77777777" w:rsidTr="002C057D">
        <w:tc>
          <w:tcPr>
            <w:tcW w:w="1097" w:type="dxa"/>
          </w:tcPr>
          <w:p w14:paraId="6365B8A7" w14:textId="77777777" w:rsidR="00AA5DBE" w:rsidRPr="00035E3E" w:rsidRDefault="00AA5DBE" w:rsidP="00AA5DBE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35E3E">
              <w:rPr>
                <w:rFonts w:cs="David" w:hint="cs"/>
                <w:rtl/>
                <w:lang w:eastAsia="he-IL"/>
              </w:rPr>
              <w:t>26</w:t>
            </w:r>
          </w:p>
        </w:tc>
        <w:tc>
          <w:tcPr>
            <w:tcW w:w="1984" w:type="dxa"/>
          </w:tcPr>
          <w:p w14:paraId="5069DAD3" w14:textId="77777777" w:rsidR="00AA5DBE" w:rsidRPr="00035E3E" w:rsidRDefault="00AA5DBE" w:rsidP="00AA5DBE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35E3E">
              <w:rPr>
                <w:rFonts w:cs="David" w:hint="cs"/>
                <w:rtl/>
                <w:lang w:eastAsia="he-IL"/>
              </w:rPr>
              <w:t>קטלוג קוד אבחנת היררכי: מסך ראשוני</w:t>
            </w:r>
          </w:p>
        </w:tc>
        <w:tc>
          <w:tcPr>
            <w:tcW w:w="4536" w:type="dxa"/>
          </w:tcPr>
          <w:p w14:paraId="07FCA9AC" w14:textId="77777777" w:rsidR="00AA5DBE" w:rsidRPr="00035E3E" w:rsidRDefault="00AA5DBE" w:rsidP="00AA5DBE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35E3E">
              <w:rPr>
                <w:rFonts w:cs="David" w:hint="cs"/>
                <w:rtl/>
                <w:lang w:eastAsia="he-IL"/>
              </w:rPr>
              <w:t>מופעל ע"י לחיצה על כפתור "קטלוג היררכי"</w:t>
            </w:r>
          </w:p>
        </w:tc>
      </w:tr>
      <w:tr w:rsidR="00AA5DBE" w:rsidRPr="00035E3E" w14:paraId="162BEBFB" w14:textId="77777777" w:rsidTr="002C057D">
        <w:tc>
          <w:tcPr>
            <w:tcW w:w="1097" w:type="dxa"/>
          </w:tcPr>
          <w:p w14:paraId="1210E302" w14:textId="77777777" w:rsidR="00AA5DBE" w:rsidRPr="00AA5DBE" w:rsidRDefault="00AA5DBE" w:rsidP="00AA5DBE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AA5DBE">
              <w:rPr>
                <w:rFonts w:cs="David"/>
                <w:lang w:eastAsia="he-IL"/>
              </w:rPr>
              <w:t>125</w:t>
            </w:r>
          </w:p>
        </w:tc>
        <w:tc>
          <w:tcPr>
            <w:tcW w:w="1984" w:type="dxa"/>
          </w:tcPr>
          <w:p w14:paraId="2CE18DD6" w14:textId="77777777" w:rsidR="00AA5DBE" w:rsidRPr="00035E3E" w:rsidRDefault="00AA5DBE" w:rsidP="00AA5DBE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35E3E">
              <w:rPr>
                <w:rFonts w:cs="David" w:hint="cs"/>
                <w:rtl/>
                <w:lang w:eastAsia="he-IL"/>
              </w:rPr>
              <w:t>אבחנות בשימוש לאחרונה</w:t>
            </w:r>
          </w:p>
        </w:tc>
        <w:tc>
          <w:tcPr>
            <w:tcW w:w="4536" w:type="dxa"/>
          </w:tcPr>
          <w:p w14:paraId="640B0782" w14:textId="77777777" w:rsidR="00AA5DBE" w:rsidRPr="00035E3E" w:rsidRDefault="00AA5DBE" w:rsidP="00AA5DBE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035E3E">
              <w:rPr>
                <w:rFonts w:cs="David" w:hint="cs"/>
                <w:rtl/>
                <w:lang w:eastAsia="he-IL"/>
              </w:rPr>
              <w:t>מופעל ע" כפתור "בשימוש לאחרונה"</w:t>
            </w:r>
          </w:p>
        </w:tc>
      </w:tr>
      <w:tr w:rsidR="00AA5DBE" w:rsidRPr="00035E3E" w14:paraId="21D2D740" w14:textId="77777777" w:rsidTr="002C057D">
        <w:tc>
          <w:tcPr>
            <w:tcW w:w="1097" w:type="dxa"/>
          </w:tcPr>
          <w:p w14:paraId="2E08C949" w14:textId="77777777" w:rsidR="00AA5DBE" w:rsidRDefault="00AA5DBE" w:rsidP="00AA5DBE">
            <w:pPr>
              <w:spacing w:before="100" w:after="40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28</w:t>
            </w:r>
          </w:p>
        </w:tc>
        <w:tc>
          <w:tcPr>
            <w:tcW w:w="1984" w:type="dxa"/>
          </w:tcPr>
          <w:p w14:paraId="221ECBD7" w14:textId="77777777" w:rsidR="00AA5DBE" w:rsidRDefault="00AA5DBE" w:rsidP="00AA5DB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תרשומת אישית</w:t>
            </w:r>
          </w:p>
        </w:tc>
        <w:tc>
          <w:tcPr>
            <w:tcW w:w="4536" w:type="dxa"/>
          </w:tcPr>
          <w:p w14:paraId="127EB42D" w14:textId="77777777" w:rsidR="00AA5DBE" w:rsidRDefault="00AA5DBE" w:rsidP="00AA5DBE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כפתור "תרשומת אישית"</w:t>
            </w:r>
          </w:p>
        </w:tc>
      </w:tr>
    </w:tbl>
    <w:p w14:paraId="30986EDE" w14:textId="77777777" w:rsidR="00150585" w:rsidRPr="00035E3E" w:rsidRDefault="00150585" w:rsidP="00150585">
      <w:pPr>
        <w:rPr>
          <w:rFonts w:cs="David"/>
          <w:rtl/>
          <w:lang w:eastAsia="he-IL"/>
        </w:rPr>
      </w:pPr>
    </w:p>
    <w:p w14:paraId="62E21276" w14:textId="77777777" w:rsidR="00150585" w:rsidRPr="00035E3E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15EB3494" w14:textId="77777777" w:rsidR="00B5736E" w:rsidRPr="00035E3E" w:rsidRDefault="004A592A" w:rsidP="0001204D">
      <w:pPr>
        <w:ind w:left="720"/>
        <w:rPr>
          <w:rFonts w:cs="David"/>
          <w:rtl/>
          <w:lang w:eastAsia="he-IL"/>
        </w:rPr>
      </w:pPr>
      <w:r w:rsidRPr="00035E3E">
        <w:rPr>
          <w:rFonts w:cs="David" w:hint="cs"/>
          <w:rtl/>
          <w:lang w:eastAsia="he-IL"/>
        </w:rPr>
        <w:t>מסך מלא</w:t>
      </w:r>
      <w:r w:rsidR="00035E3E">
        <w:rPr>
          <w:rFonts w:cs="David" w:hint="cs"/>
          <w:rtl/>
          <w:lang w:eastAsia="he-IL"/>
        </w:rPr>
        <w:t>.</w:t>
      </w:r>
    </w:p>
    <w:p w14:paraId="7B4CC0F8" w14:textId="77777777" w:rsidR="00B13F07" w:rsidRPr="00035E3E" w:rsidRDefault="00B13F07" w:rsidP="0001204D">
      <w:pPr>
        <w:ind w:left="720"/>
        <w:rPr>
          <w:rFonts w:cs="David"/>
          <w:rtl/>
          <w:lang w:eastAsia="he-IL"/>
        </w:rPr>
      </w:pPr>
    </w:p>
    <w:p w14:paraId="4A93D491" w14:textId="77777777" w:rsidR="003821A2" w:rsidRPr="00035E3E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244E9CDD" w14:textId="76BAF456" w:rsidR="00150585" w:rsidRPr="00035E3E" w:rsidRDefault="00257C2A" w:rsidP="00150585">
      <w:pPr>
        <w:rPr>
          <w:rFonts w:cs="David"/>
          <w:lang w:eastAsia="he-IL"/>
        </w:rPr>
      </w:pPr>
      <w:ins w:id="49" w:author="Sagie, Guy" w:date="2014-11-23T11:41:00Z">
        <w:r>
          <w:rPr>
            <w:rStyle w:val="CommentReference"/>
            <w:rtl/>
          </w:rPr>
          <w:commentReference w:id="50"/>
        </w:r>
      </w:ins>
      <w:ins w:id="51" w:author="Sagie, Guy" w:date="2014-11-26T15:39:00Z">
        <w:r w:rsidR="008554F9">
          <w:rPr>
            <w:noProof/>
          </w:rPr>
          <w:drawing>
            <wp:inline distT="0" distB="0" distL="0" distR="0" wp14:anchorId="7D3C8BDD" wp14:editId="0C6E6DD7">
              <wp:extent cx="5731510" cy="3798570"/>
              <wp:effectExtent l="0" t="0" r="2540" b="0"/>
              <wp:docPr id="31" name="Picture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37985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76E48A1F" w14:textId="12E2D6A3" w:rsidR="004E288D" w:rsidRPr="00035E3E" w:rsidRDefault="00A369EE" w:rsidP="004A592A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>
        <w:rPr>
          <w:noProof/>
        </w:rPr>
        <w:lastRenderedPageBreak/>
        <w:drawing>
          <wp:inline distT="0" distB="0" distL="0" distR="0" wp14:anchorId="2350D5C7" wp14:editId="30D4F709">
            <wp:extent cx="5731510" cy="3769995"/>
            <wp:effectExtent l="0" t="0" r="254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6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288D" w:rsidRPr="00035E3E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3893BE2C" w14:textId="77777777" w:rsidR="004E288D" w:rsidRPr="00035E3E" w:rsidRDefault="004A592A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6"/>
          <w:szCs w:val="36"/>
          <w:rtl/>
          <w:lang w:eastAsia="he-IL"/>
        </w:rPr>
      </w:pPr>
      <w:r w:rsidRPr="00035E3E">
        <w:rPr>
          <w:rFonts w:asciiTheme="majorHAnsi" w:eastAsiaTheme="majorEastAsia" w:hAnsiTheme="majorHAnsi" w:cs="David" w:hint="cs"/>
          <w:b/>
          <w:bCs/>
          <w:vanish/>
          <w:sz w:val="36"/>
          <w:szCs w:val="36"/>
          <w:rtl/>
          <w:lang w:eastAsia="he-IL"/>
        </w:rPr>
        <w:lastRenderedPageBreak/>
        <w:t>מרכיבי המסך</w:t>
      </w:r>
    </w:p>
    <w:p w14:paraId="16F38204" w14:textId="77777777" w:rsidR="004E288D" w:rsidRPr="00035E3E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50"/>
        <w:gridCol w:w="2466"/>
        <w:gridCol w:w="2838"/>
        <w:gridCol w:w="2262"/>
      </w:tblGrid>
      <w:tr w:rsidR="00B054CA" w:rsidRPr="00035E3E" w14:paraId="637E629E" w14:textId="77777777" w:rsidTr="003A4BE4">
        <w:tc>
          <w:tcPr>
            <w:tcW w:w="0" w:type="auto"/>
          </w:tcPr>
          <w:p w14:paraId="16CF99BD" w14:textId="77777777" w:rsidR="00B054CA" w:rsidRPr="00035E3E" w:rsidRDefault="00B054CA" w:rsidP="008E640E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2466" w:type="dxa"/>
          </w:tcPr>
          <w:p w14:paraId="3549A9AC" w14:textId="77777777" w:rsidR="00B054CA" w:rsidRPr="00035E3E" w:rsidRDefault="00B054CA" w:rsidP="008E640E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2838" w:type="dxa"/>
          </w:tcPr>
          <w:p w14:paraId="65FF064C" w14:textId="77777777" w:rsidR="00B054CA" w:rsidRPr="00035E3E" w:rsidRDefault="00B054CA" w:rsidP="008E640E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262" w:type="dxa"/>
          </w:tcPr>
          <w:p w14:paraId="03A17126" w14:textId="77777777" w:rsidR="00B054CA" w:rsidRPr="00035E3E" w:rsidRDefault="00B054CA" w:rsidP="008E640E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3A4BE4" w:rsidRPr="00035E3E" w14:paraId="323E7A96" w14:textId="77777777" w:rsidTr="003A4BE4">
        <w:tc>
          <w:tcPr>
            <w:tcW w:w="0" w:type="auto"/>
          </w:tcPr>
          <w:p w14:paraId="029A40DC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בדיקה</w:t>
            </w:r>
          </w:p>
        </w:tc>
        <w:tc>
          <w:tcPr>
            <w:tcW w:w="2466" w:type="dxa"/>
          </w:tcPr>
          <w:p w14:paraId="72B6FC41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40220A0" wp14:editId="40AA78C2">
                  <wp:extent cx="200025" cy="200025"/>
                  <wp:effectExtent l="0" t="0" r="9525" b="952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70F83CA1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בדיקת תקינות של  השדות שהזונו במסך</w:t>
            </w:r>
          </w:p>
        </w:tc>
        <w:tc>
          <w:tcPr>
            <w:tcW w:w="2262" w:type="dxa"/>
          </w:tcPr>
          <w:p w14:paraId="7E3AD65C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בדיקה</w:t>
            </w:r>
          </w:p>
        </w:tc>
      </w:tr>
      <w:tr w:rsidR="003A4BE4" w:rsidRPr="00035E3E" w14:paraId="6CB861C7" w14:textId="77777777" w:rsidTr="003A4BE4">
        <w:tc>
          <w:tcPr>
            <w:tcW w:w="0" w:type="auto"/>
          </w:tcPr>
          <w:p w14:paraId="21F1AD60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אבחנות</w:t>
            </w:r>
          </w:p>
        </w:tc>
        <w:tc>
          <w:tcPr>
            <w:tcW w:w="2466" w:type="dxa"/>
          </w:tcPr>
          <w:p w14:paraId="4F951065" w14:textId="77777777" w:rsidR="003A4BE4" w:rsidRDefault="003A4BE4" w:rsidP="003A4BE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6E79420" wp14:editId="5D2A6DCF">
                  <wp:extent cx="447675" cy="133350"/>
                  <wp:effectExtent l="0" t="0" r="952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24A2C856" w14:textId="225807ED" w:rsidR="003A4BE4" w:rsidRDefault="003A4BE4" w:rsidP="0040702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האבחנות שתועדו למטופל במקרה</w:t>
            </w:r>
            <w:ins w:id="52" w:author="Sagie, Guy" w:date="2015-01-27T15:48:00Z">
              <w:r w:rsidR="00407023">
                <w:rPr>
                  <w:rFonts w:cs="David" w:hint="cs"/>
                  <w:rtl/>
                  <w:lang w:eastAsia="he-IL"/>
                </w:rPr>
                <w:t>.</w:t>
              </w:r>
              <w:commentRangeStart w:id="53"/>
              <w:r w:rsidR="00407023">
                <w:rPr>
                  <w:rFonts w:cs="David" w:hint="cs"/>
                  <w:rtl/>
                  <w:lang w:eastAsia="he-IL"/>
                </w:rPr>
                <w:t xml:space="preserve"> </w:t>
              </w:r>
              <w:r w:rsidR="00407023" w:rsidRPr="00407023">
                <w:rPr>
                  <w:rFonts w:cs="David"/>
                  <w:rtl/>
                  <w:lang w:eastAsia="he-IL"/>
                </w:rPr>
                <w:t xml:space="preserve">כל </w:t>
              </w:r>
            </w:ins>
            <w:ins w:id="54" w:author="Sagie, Guy" w:date="2015-01-27T15:49:00Z">
              <w:r w:rsidR="00407023">
                <w:rPr>
                  <w:rFonts w:cs="David" w:hint="cs"/>
                  <w:rtl/>
                  <w:lang w:eastAsia="he-IL"/>
                </w:rPr>
                <w:t>מקרה</w:t>
              </w:r>
            </w:ins>
            <w:ins w:id="55" w:author="Sagie, Guy" w:date="2015-01-27T15:48:00Z">
              <w:r w:rsidR="00407023" w:rsidRPr="00407023">
                <w:rPr>
                  <w:rFonts w:cs="David"/>
                  <w:rtl/>
                  <w:lang w:eastAsia="he-IL"/>
                </w:rPr>
                <w:t xml:space="preserve"> יכיל תנועה בודדת אשר תהווה מפגש.</w:t>
              </w:r>
              <w:commentRangeEnd w:id="53"/>
              <w:r w:rsidR="00407023">
                <w:rPr>
                  <w:rStyle w:val="CommentReference"/>
                  <w:rtl/>
                </w:rPr>
                <w:commentReference w:id="53"/>
              </w:r>
            </w:ins>
          </w:p>
        </w:tc>
        <w:tc>
          <w:tcPr>
            <w:tcW w:w="2262" w:type="dxa"/>
          </w:tcPr>
          <w:p w14:paraId="13EC5653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A4BE4" w:rsidRPr="00035E3E" w:rsidDel="00221B53" w14:paraId="274182C3" w14:textId="7D176F30" w:rsidTr="003A4BE4">
        <w:trPr>
          <w:del w:id="56" w:author="Sagie, Guy" w:date="2015-01-28T15:52:00Z"/>
        </w:trPr>
        <w:tc>
          <w:tcPr>
            <w:tcW w:w="0" w:type="auto"/>
          </w:tcPr>
          <w:p w14:paraId="788BEEE6" w14:textId="22871124" w:rsidR="003A4BE4" w:rsidRPr="000F7F81" w:rsidDel="00221B53" w:rsidRDefault="003A4BE4" w:rsidP="003A4BE4">
            <w:pPr>
              <w:rPr>
                <w:del w:id="57" w:author="Sagie, Guy" w:date="2015-01-28T15:52:00Z"/>
                <w:rFonts w:cs="David"/>
                <w:sz w:val="22"/>
                <w:szCs w:val="22"/>
                <w:rtl/>
                <w:lang w:eastAsia="he-IL"/>
              </w:rPr>
            </w:pPr>
            <w:del w:id="58" w:author="Sagie, Guy" w:date="2015-01-28T15:52:00Z">
              <w:r w:rsidDel="00221B5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קטלוג קידוד </w:delText>
              </w:r>
              <w:commentRangeStart w:id="59"/>
              <w:r w:rsidDel="00221B5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אבחנה</w:delText>
              </w:r>
            </w:del>
            <w:commentRangeEnd w:id="59"/>
            <w:r w:rsidR="00221B53">
              <w:rPr>
                <w:rStyle w:val="CommentReference"/>
                <w:rtl/>
              </w:rPr>
              <w:commentReference w:id="59"/>
            </w:r>
          </w:p>
        </w:tc>
        <w:tc>
          <w:tcPr>
            <w:tcW w:w="2466" w:type="dxa"/>
          </w:tcPr>
          <w:p w14:paraId="2B58E511" w14:textId="27397815" w:rsidR="003A4BE4" w:rsidRPr="000F7F81" w:rsidDel="00221B53" w:rsidRDefault="003A4BE4" w:rsidP="003A4BE4">
            <w:pPr>
              <w:rPr>
                <w:del w:id="60" w:author="Sagie, Guy" w:date="2015-01-28T15:52:00Z"/>
                <w:rFonts w:cs="David"/>
                <w:sz w:val="22"/>
                <w:szCs w:val="22"/>
                <w:rtl/>
                <w:lang w:eastAsia="he-IL"/>
              </w:rPr>
            </w:pPr>
            <w:del w:id="61" w:author="Sagie, Guy" w:date="2015-01-28T15:52:00Z">
              <w:r w:rsidDel="00221B53">
                <w:rPr>
                  <w:noProof/>
                </w:rPr>
                <w:drawing>
                  <wp:inline distT="0" distB="0" distL="0" distR="0" wp14:anchorId="3FC38467" wp14:editId="4ABB33F7">
                    <wp:extent cx="1066800" cy="190500"/>
                    <wp:effectExtent l="0" t="0" r="0" b="0"/>
                    <wp:docPr id="18" name="Picture 1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066800" cy="1905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2838" w:type="dxa"/>
          </w:tcPr>
          <w:p w14:paraId="0C588C3B" w14:textId="0D86160D" w:rsidR="003A4BE4" w:rsidRPr="005F79CE" w:rsidDel="00221B53" w:rsidRDefault="003A4BE4" w:rsidP="003A4BE4">
            <w:pPr>
              <w:rPr>
                <w:del w:id="62" w:author="Sagie, Guy" w:date="2015-01-28T15:52:00Z"/>
                <w:rFonts w:cs="David"/>
                <w:sz w:val="22"/>
                <w:szCs w:val="22"/>
                <w:rtl/>
                <w:lang w:eastAsia="he-IL"/>
              </w:rPr>
            </w:pPr>
            <w:del w:id="63" w:author="Sagie, Guy" w:date="2015-01-28T15:52:00Z">
              <w:r w:rsidRPr="005F79CE" w:rsidDel="00221B5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פתיחת מסך "בחירת אבחנה"</w:delText>
              </w:r>
            </w:del>
          </w:p>
        </w:tc>
        <w:tc>
          <w:tcPr>
            <w:tcW w:w="2262" w:type="dxa"/>
          </w:tcPr>
          <w:p w14:paraId="3C0858C0" w14:textId="22A7092B" w:rsidR="003A4BE4" w:rsidRPr="000F7F81" w:rsidDel="00221B53" w:rsidRDefault="003A4BE4" w:rsidP="003A4BE4">
            <w:pPr>
              <w:rPr>
                <w:del w:id="64" w:author="Sagie, Guy" w:date="2015-01-28T15:52:00Z"/>
                <w:rFonts w:cs="David"/>
                <w:sz w:val="22"/>
                <w:szCs w:val="22"/>
                <w:rtl/>
                <w:lang w:eastAsia="he-IL"/>
              </w:rPr>
            </w:pPr>
            <w:del w:id="65" w:author="Sagie, Guy" w:date="2015-01-28T15:52:00Z">
              <w:r w:rsidDel="00221B5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קטלוג קידוד אבחנה</w:delText>
              </w:r>
            </w:del>
          </w:p>
        </w:tc>
      </w:tr>
      <w:tr w:rsidR="003A4BE4" w:rsidRPr="00035E3E" w14:paraId="20FD87CF" w14:textId="77777777" w:rsidTr="003A4BE4">
        <w:tc>
          <w:tcPr>
            <w:tcW w:w="0" w:type="auto"/>
          </w:tcPr>
          <w:p w14:paraId="1742317C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קטלוג היררכי</w:t>
            </w:r>
          </w:p>
        </w:tc>
        <w:tc>
          <w:tcPr>
            <w:tcW w:w="2466" w:type="dxa"/>
          </w:tcPr>
          <w:p w14:paraId="61710FD4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0AC56EB0" wp14:editId="53341540">
                  <wp:extent cx="809625" cy="161925"/>
                  <wp:effectExtent l="0" t="0" r="952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4979112E" w14:textId="77777777" w:rsidR="003A4BE4" w:rsidRPr="005F79C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F79CE">
              <w:rPr>
                <w:rFonts w:cs="David" w:hint="cs"/>
                <w:sz w:val="22"/>
                <w:szCs w:val="22"/>
                <w:rtl/>
                <w:lang w:eastAsia="he-IL"/>
              </w:rPr>
              <w:t>פתיחת מסך "</w:t>
            </w:r>
            <w:r w:rsidRPr="00B74C49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קטלוג קוד אבחנת היררכי: מסך ראשוני"</w:t>
            </w:r>
          </w:p>
        </w:tc>
        <w:tc>
          <w:tcPr>
            <w:tcW w:w="2262" w:type="dxa"/>
          </w:tcPr>
          <w:p w14:paraId="4494F165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קטלוג היררכי</w:t>
            </w:r>
          </w:p>
        </w:tc>
      </w:tr>
      <w:tr w:rsidR="003A4BE4" w:rsidRPr="00035E3E" w14:paraId="1A542511" w14:textId="77777777" w:rsidTr="003A4BE4">
        <w:tc>
          <w:tcPr>
            <w:tcW w:w="0" w:type="auto"/>
          </w:tcPr>
          <w:p w14:paraId="394FDB0E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רשימה מועדפת מחלקתית</w:t>
            </w:r>
          </w:p>
        </w:tc>
        <w:tc>
          <w:tcPr>
            <w:tcW w:w="2466" w:type="dxa"/>
          </w:tcPr>
          <w:p w14:paraId="47936D2B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102024C0" wp14:editId="3C2E8DD3">
                  <wp:extent cx="1428750" cy="200025"/>
                  <wp:effectExtent l="0" t="0" r="0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7DCFF697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רשימת אבחנות מועדפות במרפאה </w:t>
            </w:r>
          </w:p>
        </w:tc>
        <w:tc>
          <w:tcPr>
            <w:tcW w:w="2262" w:type="dxa"/>
          </w:tcPr>
          <w:p w14:paraId="2E33F53E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רשימה מועדפת מחלקתית</w:t>
            </w:r>
          </w:p>
        </w:tc>
      </w:tr>
      <w:tr w:rsidR="003A4BE4" w:rsidRPr="00035E3E" w14:paraId="694FCC79" w14:textId="77777777" w:rsidTr="003A4BE4">
        <w:tc>
          <w:tcPr>
            <w:tcW w:w="0" w:type="auto"/>
          </w:tcPr>
          <w:p w14:paraId="291EB2FA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בשימוש לאחרונה</w:t>
            </w:r>
          </w:p>
        </w:tc>
        <w:tc>
          <w:tcPr>
            <w:tcW w:w="2466" w:type="dxa"/>
          </w:tcPr>
          <w:p w14:paraId="19C4E455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103BAB5" wp14:editId="671E9089">
                  <wp:extent cx="1143000" cy="200025"/>
                  <wp:effectExtent l="0" t="0" r="0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31785D9B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מסך "אבחנות בשימוש לאחרונה"</w:t>
            </w:r>
          </w:p>
        </w:tc>
        <w:tc>
          <w:tcPr>
            <w:tcW w:w="2262" w:type="dxa"/>
          </w:tcPr>
          <w:p w14:paraId="71ABDD25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בשימוש לאחרונה</w:t>
            </w:r>
          </w:p>
        </w:tc>
      </w:tr>
      <w:tr w:rsidR="003A4BE4" w:rsidRPr="00035E3E" w14:paraId="234A2FB2" w14:textId="77777777" w:rsidTr="003A4BE4">
        <w:tc>
          <w:tcPr>
            <w:tcW w:w="0" w:type="auto"/>
          </w:tcPr>
          <w:p w14:paraId="35643DDC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תרשומת אישית</w:t>
            </w:r>
          </w:p>
        </w:tc>
        <w:tc>
          <w:tcPr>
            <w:tcW w:w="2466" w:type="dxa"/>
          </w:tcPr>
          <w:p w14:paraId="61A5FD15" w14:textId="77777777" w:rsidR="003A4BE4" w:rsidRDefault="003A4BE4" w:rsidP="003A4BE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A9BCF5C" wp14:editId="666EAC00">
                  <wp:extent cx="714375" cy="180975"/>
                  <wp:effectExtent l="0" t="0" r="9525" b="952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37EAF881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"תרשומת אישית" </w:t>
            </w:r>
          </w:p>
        </w:tc>
        <w:tc>
          <w:tcPr>
            <w:tcW w:w="2262" w:type="dxa"/>
          </w:tcPr>
          <w:p w14:paraId="4C4C3997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A4BE4" w:rsidRPr="00035E3E" w14:paraId="0F533EB0" w14:textId="77777777" w:rsidTr="003A4BE4">
        <w:tc>
          <w:tcPr>
            <w:tcW w:w="0" w:type="auto"/>
          </w:tcPr>
          <w:p w14:paraId="70149155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מידע נוסף</w:t>
            </w:r>
          </w:p>
        </w:tc>
        <w:tc>
          <w:tcPr>
            <w:tcW w:w="2466" w:type="dxa"/>
          </w:tcPr>
          <w:p w14:paraId="601869A1" w14:textId="77777777" w:rsidR="003A4BE4" w:rsidRPr="0075614B" w:rsidRDefault="003A4BE4" w:rsidP="003A4BE4">
            <w:pPr>
              <w:rPr>
                <w:rFonts w:cs="David"/>
                <w:noProof/>
              </w:rPr>
            </w:pPr>
            <w:r>
              <w:rPr>
                <w:noProof/>
              </w:rPr>
              <w:drawing>
                <wp:inline distT="0" distB="0" distL="0" distR="0" wp14:anchorId="3EC962F4" wp14:editId="4EE5F425">
                  <wp:extent cx="457200" cy="123825"/>
                  <wp:effectExtent l="0" t="0" r="0" b="952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23993A27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קישור </w:t>
            </w:r>
            <w:r>
              <w:rPr>
                <w:rFonts w:cs="David" w:hint="cs"/>
                <w:sz w:val="22"/>
                <w:szCs w:val="22"/>
                <w:lang w:eastAsia="he-IL"/>
              </w:rPr>
              <w:t>URL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למידע נוסף אודות האבחנה</w:t>
            </w:r>
          </w:p>
        </w:tc>
        <w:tc>
          <w:tcPr>
            <w:tcW w:w="2262" w:type="dxa"/>
          </w:tcPr>
          <w:p w14:paraId="4858BCE3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A4BE4" w:rsidRPr="00035E3E" w14:paraId="1C167DC5" w14:textId="77777777" w:rsidTr="003A4BE4">
        <w:tc>
          <w:tcPr>
            <w:tcW w:w="0" w:type="auto"/>
          </w:tcPr>
          <w:p w14:paraId="0798A0D6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מסמכי שינוי</w:t>
            </w:r>
          </w:p>
        </w:tc>
        <w:tc>
          <w:tcPr>
            <w:tcW w:w="2466" w:type="dxa"/>
          </w:tcPr>
          <w:p w14:paraId="055EDC61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6D4108C" wp14:editId="708BB448">
                  <wp:extent cx="161925" cy="1524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23393647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המציג את השינויים שחלו על האבחנה </w:t>
            </w:r>
          </w:p>
        </w:tc>
        <w:tc>
          <w:tcPr>
            <w:tcW w:w="2262" w:type="dxa"/>
          </w:tcPr>
          <w:p w14:paraId="64E40EBE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מסמכי שינוי</w:t>
            </w:r>
          </w:p>
        </w:tc>
      </w:tr>
      <w:tr w:rsidR="003A4BE4" w:rsidRPr="00035E3E" w14:paraId="1DC64080" w14:textId="77777777" w:rsidTr="003A4BE4">
        <w:tc>
          <w:tcPr>
            <w:tcW w:w="0" w:type="auto"/>
          </w:tcPr>
          <w:p w14:paraId="25E3B3E1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הצגת פרטים</w:t>
            </w:r>
          </w:p>
        </w:tc>
        <w:tc>
          <w:tcPr>
            <w:tcW w:w="2466" w:type="dxa"/>
          </w:tcPr>
          <w:p w14:paraId="2B7872E4" w14:textId="77777777" w:rsidR="003A4BE4" w:rsidRPr="00035E3E" w:rsidRDefault="003A4BE4" w:rsidP="003A4BE4">
            <w:pPr>
              <w:rPr>
                <w:rFonts w:cs="David"/>
                <w:noProof/>
              </w:rPr>
            </w:pPr>
            <w:r w:rsidRPr="00035E3E">
              <w:rPr>
                <w:rFonts w:cs="David"/>
                <w:noProof/>
              </w:rPr>
              <w:drawing>
                <wp:inline distT="0" distB="0" distL="0" distR="0" wp14:anchorId="3A901DCD" wp14:editId="45D40DD3">
                  <wp:extent cx="200025" cy="21907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46DC587D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הצגת מאפייני האבחנה, ראה אפיון מסך 24</w:t>
            </w:r>
          </w:p>
        </w:tc>
        <w:tc>
          <w:tcPr>
            <w:tcW w:w="2262" w:type="dxa"/>
          </w:tcPr>
          <w:p w14:paraId="0E3B8E14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הצגת פרטים</w:t>
            </w:r>
          </w:p>
        </w:tc>
      </w:tr>
      <w:tr w:rsidR="003A4BE4" w:rsidRPr="00035E3E" w14:paraId="1E8C1532" w14:textId="77777777" w:rsidTr="003A4BE4">
        <w:tc>
          <w:tcPr>
            <w:tcW w:w="0" w:type="auto"/>
          </w:tcPr>
          <w:p w14:paraId="59A540EB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מחיקת שורה </w:t>
            </w:r>
          </w:p>
        </w:tc>
        <w:tc>
          <w:tcPr>
            <w:tcW w:w="2466" w:type="dxa"/>
          </w:tcPr>
          <w:p w14:paraId="33B87015" w14:textId="77777777" w:rsidR="003A4BE4" w:rsidRPr="00035E3E" w:rsidRDefault="003A4BE4" w:rsidP="003A4BE4">
            <w:pPr>
              <w:rPr>
                <w:rFonts w:cs="David"/>
                <w:noProof/>
              </w:rPr>
            </w:pPr>
            <w:r w:rsidRPr="00035E3E">
              <w:rPr>
                <w:rFonts w:cs="David"/>
                <w:noProof/>
              </w:rPr>
              <w:drawing>
                <wp:inline distT="0" distB="0" distL="0" distR="0" wp14:anchorId="73233503" wp14:editId="28B59A5E">
                  <wp:extent cx="190500" cy="219075"/>
                  <wp:effectExtent l="0" t="0" r="0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45B0A102" w14:textId="3D51F9FE" w:rsidR="009B423F" w:rsidRPr="00035E3E" w:rsidRDefault="003A4BE4" w:rsidP="009B423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מחיקת שורה מטבלת האבחנות</w:t>
            </w:r>
            <w:ins w:id="66" w:author="Sagie, Guy" w:date="2014-11-26T13:02:00Z">
              <w:r w:rsidR="009B423F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באם עבר פרק זמן אשר יוגדר בפרמטר לביטול</w:t>
              </w:r>
              <w:r w:rsidR="009B423F">
                <w:rPr>
                  <w:rFonts w:cs="David"/>
                  <w:sz w:val="22"/>
                  <w:szCs w:val="22"/>
                  <w:rtl/>
                  <w:lang w:eastAsia="he-IL"/>
                </w:rPr>
                <w:t>–</w:t>
              </w:r>
              <w:r w:rsidR="009B423F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לא ניתן יהיה ל</w:t>
              </w:r>
            </w:ins>
            <w:ins w:id="67" w:author="Sagie, Guy" w:date="2014-11-26T13:03:00Z">
              <w:r w:rsidR="009B423F"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מחוק</w:t>
              </w:r>
            </w:ins>
            <w:ins w:id="68" w:author="Sagie, Guy" w:date="2014-11-26T13:02:00Z">
              <w:r w:rsidR="009B423F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את הא</w:t>
              </w:r>
            </w:ins>
            <w:ins w:id="69" w:author="Sagie, Guy" w:date="2014-11-26T13:03:00Z">
              <w:r w:rsidR="009B423F">
                <w:rPr>
                  <w:rFonts w:cs="David" w:hint="cs"/>
                  <w:sz w:val="22"/>
                  <w:szCs w:val="22"/>
                  <w:rtl/>
                  <w:lang w:eastAsia="he-IL"/>
                </w:rPr>
                <w:t>ב</w:t>
              </w:r>
            </w:ins>
            <w:ins w:id="70" w:author="Sagie, Guy" w:date="2014-11-26T13:02:00Z">
              <w:r w:rsidR="009B423F">
                <w:rPr>
                  <w:rFonts w:cs="David" w:hint="cs"/>
                  <w:sz w:val="22"/>
                  <w:szCs w:val="22"/>
                  <w:rtl/>
                  <w:lang w:eastAsia="he-IL"/>
                </w:rPr>
                <w:t>חנה</w:t>
              </w:r>
            </w:ins>
            <w:del w:id="71" w:author="Sagie, Guy" w:date="2014-11-26T13:02:00Z">
              <w:r w:rsidRPr="00035E3E" w:rsidDel="009B423F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 </w:delText>
              </w:r>
            </w:del>
          </w:p>
        </w:tc>
        <w:tc>
          <w:tcPr>
            <w:tcW w:w="2262" w:type="dxa"/>
          </w:tcPr>
          <w:p w14:paraId="241D993A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מחיקת שורה</w:t>
            </w:r>
          </w:p>
        </w:tc>
      </w:tr>
      <w:tr w:rsidR="003A4BE4" w:rsidRPr="00035E3E" w14:paraId="51500FDF" w14:textId="77777777" w:rsidTr="003A4BE4">
        <w:tc>
          <w:tcPr>
            <w:tcW w:w="0" w:type="auto"/>
          </w:tcPr>
          <w:p w14:paraId="7F15F1CE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הוספת שורה</w:t>
            </w:r>
          </w:p>
        </w:tc>
        <w:tc>
          <w:tcPr>
            <w:tcW w:w="2466" w:type="dxa"/>
          </w:tcPr>
          <w:p w14:paraId="07EA7974" w14:textId="77777777" w:rsidR="003A4BE4" w:rsidRPr="00035E3E" w:rsidRDefault="003A4BE4" w:rsidP="003A4BE4">
            <w:pPr>
              <w:rPr>
                <w:rFonts w:cs="David"/>
                <w:noProof/>
              </w:rPr>
            </w:pPr>
            <w:r w:rsidRPr="00035E3E">
              <w:rPr>
                <w:rFonts w:cs="David"/>
                <w:noProof/>
              </w:rPr>
              <w:drawing>
                <wp:inline distT="0" distB="0" distL="0" distR="0" wp14:anchorId="59EFDFBD" wp14:editId="62673C76">
                  <wp:extent cx="190500" cy="2095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4942164E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הכנסת שורה נוספת לטבלת האבחנות</w:t>
            </w:r>
          </w:p>
        </w:tc>
        <w:tc>
          <w:tcPr>
            <w:tcW w:w="2262" w:type="dxa"/>
          </w:tcPr>
          <w:p w14:paraId="075E8CE6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הכנסת מספר שורות</w:t>
            </w:r>
          </w:p>
        </w:tc>
      </w:tr>
      <w:tr w:rsidR="003A4BE4" w:rsidRPr="00035E3E" w14:paraId="1834EE1D" w14:textId="77777777" w:rsidTr="003A4BE4">
        <w:tc>
          <w:tcPr>
            <w:tcW w:w="0" w:type="auto"/>
          </w:tcPr>
          <w:p w14:paraId="077DC052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בחר הכל</w:t>
            </w:r>
          </w:p>
        </w:tc>
        <w:tc>
          <w:tcPr>
            <w:tcW w:w="2466" w:type="dxa"/>
          </w:tcPr>
          <w:p w14:paraId="7E47C940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/>
                <w:noProof/>
              </w:rPr>
              <w:drawing>
                <wp:inline distT="0" distB="0" distL="0" distR="0" wp14:anchorId="2D875CCD" wp14:editId="3CFFE776">
                  <wp:extent cx="190500" cy="2095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230096AF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כלל האבחנות בטבלה</w:t>
            </w:r>
          </w:p>
        </w:tc>
        <w:tc>
          <w:tcPr>
            <w:tcW w:w="2262" w:type="dxa"/>
          </w:tcPr>
          <w:p w14:paraId="68A189EB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בחר הכל</w:t>
            </w:r>
          </w:p>
        </w:tc>
      </w:tr>
      <w:tr w:rsidR="003A4BE4" w:rsidRPr="00035E3E" w14:paraId="19B74C27" w14:textId="77777777" w:rsidTr="003A4BE4">
        <w:tc>
          <w:tcPr>
            <w:tcW w:w="0" w:type="auto"/>
          </w:tcPr>
          <w:p w14:paraId="419F9E09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בחירת חסימה</w:t>
            </w:r>
          </w:p>
        </w:tc>
        <w:tc>
          <w:tcPr>
            <w:tcW w:w="2466" w:type="dxa"/>
          </w:tcPr>
          <w:p w14:paraId="237E8E65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/>
                <w:noProof/>
              </w:rPr>
              <w:drawing>
                <wp:inline distT="0" distB="0" distL="0" distR="0" wp14:anchorId="405F5C2E" wp14:editId="25602109">
                  <wp:extent cx="190500" cy="2095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49298B56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חסימה</w:t>
            </w:r>
          </w:p>
        </w:tc>
        <w:tc>
          <w:tcPr>
            <w:tcW w:w="2262" w:type="dxa"/>
          </w:tcPr>
          <w:p w14:paraId="59D3497E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בחירת חסימה</w:t>
            </w:r>
          </w:p>
        </w:tc>
      </w:tr>
      <w:tr w:rsidR="003A4BE4" w:rsidRPr="00035E3E" w14:paraId="14B611B0" w14:textId="77777777" w:rsidTr="003A4BE4">
        <w:tc>
          <w:tcPr>
            <w:tcW w:w="0" w:type="auto"/>
          </w:tcPr>
          <w:p w14:paraId="27F144CB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ביטול כל הבחירות</w:t>
            </w:r>
          </w:p>
        </w:tc>
        <w:tc>
          <w:tcPr>
            <w:tcW w:w="2466" w:type="dxa"/>
          </w:tcPr>
          <w:p w14:paraId="6DE8E44E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/>
                <w:noProof/>
              </w:rPr>
              <w:drawing>
                <wp:inline distT="0" distB="0" distL="0" distR="0" wp14:anchorId="73E02551" wp14:editId="79048677">
                  <wp:extent cx="190500" cy="2095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1A8B65E5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ביטול כל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הבחירות</w:t>
            </w:r>
          </w:p>
        </w:tc>
        <w:tc>
          <w:tcPr>
            <w:tcW w:w="2262" w:type="dxa"/>
          </w:tcPr>
          <w:p w14:paraId="70D0C8D9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ביטול כל הבחירות</w:t>
            </w:r>
          </w:p>
        </w:tc>
      </w:tr>
      <w:tr w:rsidR="003A4BE4" w:rsidRPr="00035E3E" w14:paraId="0BA88C3A" w14:textId="77777777" w:rsidTr="003A4BE4">
        <w:tc>
          <w:tcPr>
            <w:tcW w:w="0" w:type="auto"/>
          </w:tcPr>
          <w:p w14:paraId="27D1534C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עמוד ראשון</w:t>
            </w:r>
          </w:p>
        </w:tc>
        <w:tc>
          <w:tcPr>
            <w:tcW w:w="2466" w:type="dxa"/>
          </w:tcPr>
          <w:p w14:paraId="24755397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/>
                <w:noProof/>
              </w:rPr>
              <w:drawing>
                <wp:inline distT="0" distB="0" distL="0" distR="0" wp14:anchorId="3DA76EC1" wp14:editId="5B50AEC3">
                  <wp:extent cx="190500" cy="2095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44149E8C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מעבר לעמוד הראשון</w:t>
            </w:r>
          </w:p>
        </w:tc>
        <w:tc>
          <w:tcPr>
            <w:tcW w:w="2262" w:type="dxa"/>
          </w:tcPr>
          <w:p w14:paraId="661340C4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עמוד ראשון</w:t>
            </w:r>
          </w:p>
        </w:tc>
      </w:tr>
      <w:tr w:rsidR="003A4BE4" w:rsidRPr="00035E3E" w14:paraId="57F5003C" w14:textId="77777777" w:rsidTr="003A4BE4">
        <w:tc>
          <w:tcPr>
            <w:tcW w:w="0" w:type="auto"/>
          </w:tcPr>
          <w:p w14:paraId="5C184B8F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עמוד קודם</w:t>
            </w:r>
          </w:p>
        </w:tc>
        <w:tc>
          <w:tcPr>
            <w:tcW w:w="2466" w:type="dxa"/>
          </w:tcPr>
          <w:p w14:paraId="2B179986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/>
                <w:noProof/>
              </w:rPr>
              <w:drawing>
                <wp:inline distT="0" distB="0" distL="0" distR="0" wp14:anchorId="414D6813" wp14:editId="519E76B2">
                  <wp:extent cx="190500" cy="2095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436964B9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מעבר לעמוד הקודם</w:t>
            </w:r>
          </w:p>
        </w:tc>
        <w:tc>
          <w:tcPr>
            <w:tcW w:w="2262" w:type="dxa"/>
          </w:tcPr>
          <w:p w14:paraId="3D49EC24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עמוד קודם</w:t>
            </w:r>
          </w:p>
        </w:tc>
      </w:tr>
      <w:tr w:rsidR="003A4BE4" w:rsidRPr="00035E3E" w14:paraId="7E8362EB" w14:textId="77777777" w:rsidTr="003A4BE4">
        <w:tc>
          <w:tcPr>
            <w:tcW w:w="0" w:type="auto"/>
          </w:tcPr>
          <w:p w14:paraId="6D16F1DC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עמוד הבא</w:t>
            </w:r>
          </w:p>
        </w:tc>
        <w:tc>
          <w:tcPr>
            <w:tcW w:w="2466" w:type="dxa"/>
          </w:tcPr>
          <w:p w14:paraId="24496CA0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/>
                <w:noProof/>
              </w:rPr>
              <w:drawing>
                <wp:inline distT="0" distB="0" distL="0" distR="0" wp14:anchorId="473C63AE" wp14:editId="72C8DBF4">
                  <wp:extent cx="190500" cy="2095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2FD8F896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מעבר לעמוד הבא</w:t>
            </w:r>
          </w:p>
        </w:tc>
        <w:tc>
          <w:tcPr>
            <w:tcW w:w="2262" w:type="dxa"/>
          </w:tcPr>
          <w:p w14:paraId="31C570C1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עמוד הבא</w:t>
            </w:r>
          </w:p>
        </w:tc>
      </w:tr>
      <w:tr w:rsidR="003A4BE4" w:rsidRPr="00035E3E" w14:paraId="5210F5A9" w14:textId="77777777" w:rsidTr="003A4BE4">
        <w:tc>
          <w:tcPr>
            <w:tcW w:w="0" w:type="auto"/>
          </w:tcPr>
          <w:p w14:paraId="1176C42A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עמוד אחרון</w:t>
            </w:r>
          </w:p>
        </w:tc>
        <w:tc>
          <w:tcPr>
            <w:tcW w:w="2466" w:type="dxa"/>
          </w:tcPr>
          <w:p w14:paraId="14503D3A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/>
                <w:noProof/>
              </w:rPr>
              <w:drawing>
                <wp:inline distT="0" distB="0" distL="0" distR="0" wp14:anchorId="1EAB265D" wp14:editId="26EB880A">
                  <wp:extent cx="190500" cy="209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654995DC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מעבר לעמוד האחרון</w:t>
            </w:r>
          </w:p>
        </w:tc>
        <w:tc>
          <w:tcPr>
            <w:tcW w:w="2262" w:type="dxa"/>
          </w:tcPr>
          <w:p w14:paraId="5307172D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עמ.אחרון</w:t>
            </w:r>
          </w:p>
        </w:tc>
      </w:tr>
      <w:tr w:rsidR="003A4BE4" w:rsidRPr="00035E3E" w14:paraId="75FFCC22" w14:textId="77777777" w:rsidTr="003A4BE4">
        <w:trPr>
          <w:trHeight w:val="387"/>
        </w:trPr>
        <w:tc>
          <w:tcPr>
            <w:tcW w:w="1450" w:type="dxa"/>
          </w:tcPr>
          <w:p w14:paraId="6FAD25D7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בחירה</w:t>
            </w:r>
          </w:p>
        </w:tc>
        <w:tc>
          <w:tcPr>
            <w:tcW w:w="2466" w:type="dxa"/>
          </w:tcPr>
          <w:p w14:paraId="609193F4" w14:textId="77777777" w:rsidR="003A4BE4" w:rsidRDefault="003A4BE4" w:rsidP="003A4BE4">
            <w:pPr>
              <w:rPr>
                <w:noProof/>
              </w:rPr>
            </w:pPr>
            <w:r w:rsidRPr="0075614B">
              <w:rPr>
                <w:rFonts w:cs="David"/>
                <w:noProof/>
              </w:rPr>
              <w:drawing>
                <wp:inline distT="0" distB="0" distL="0" distR="0" wp14:anchorId="34CEC1B3" wp14:editId="7AE9B03D">
                  <wp:extent cx="269876" cy="17462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360" cy="1788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4BE5D261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כפתור מאפשר בחירת ערכים בהתאם לשדה ממנו נעשתה הבחירה</w:t>
            </w:r>
          </w:p>
        </w:tc>
        <w:tc>
          <w:tcPr>
            <w:tcW w:w="2262" w:type="dxa"/>
          </w:tcPr>
          <w:p w14:paraId="4AC4ABCE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A4BE4" w:rsidRPr="00035E3E" w14:paraId="62F1D676" w14:textId="77777777" w:rsidTr="003A4BE4">
        <w:trPr>
          <w:trHeight w:val="387"/>
        </w:trPr>
        <w:tc>
          <w:tcPr>
            <w:tcW w:w="1450" w:type="dxa"/>
          </w:tcPr>
          <w:p w14:paraId="71472D6F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הזנת טקטס ארוך</w:t>
            </w:r>
          </w:p>
        </w:tc>
        <w:tc>
          <w:tcPr>
            <w:tcW w:w="2466" w:type="dxa"/>
          </w:tcPr>
          <w:p w14:paraId="52A6E98B" w14:textId="77777777" w:rsidR="003A4BE4" w:rsidRDefault="003A4BE4" w:rsidP="003A4BE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21B078C" wp14:editId="11FD7B93">
                  <wp:extent cx="219075" cy="171450"/>
                  <wp:effectExtent l="0" t="0" r="9525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</w:tcPr>
          <w:p w14:paraId="685A5AD3" w14:textId="77777777" w:rsidR="003A4BE4" w:rsidRPr="000F7F81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מסך סטנדרטי של </w:t>
            </w:r>
            <w:r>
              <w:rPr>
                <w:rFonts w:cs="David" w:hint="cs"/>
                <w:sz w:val="22"/>
                <w:szCs w:val="22"/>
                <w:lang w:eastAsia="he-IL"/>
              </w:rPr>
              <w:t xml:space="preserve">SAP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להזנת טקסט ארוך</w:t>
            </w:r>
          </w:p>
        </w:tc>
        <w:tc>
          <w:tcPr>
            <w:tcW w:w="2262" w:type="dxa"/>
          </w:tcPr>
          <w:p w14:paraId="6D5B4EFB" w14:textId="77777777" w:rsidR="003A4BE4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A4BE4" w:rsidRPr="00035E3E" w14:paraId="12D0F14B" w14:textId="77777777" w:rsidTr="003A4BE4">
        <w:trPr>
          <w:trHeight w:val="387"/>
        </w:trPr>
        <w:tc>
          <w:tcPr>
            <w:tcW w:w="1450" w:type="dxa"/>
          </w:tcPr>
          <w:p w14:paraId="72BD60A1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גלילה מאוזנת </w:t>
            </w:r>
            <w:r w:rsidRPr="00035E3E"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שמאל</w:t>
            </w:r>
          </w:p>
        </w:tc>
        <w:tc>
          <w:tcPr>
            <w:tcW w:w="2466" w:type="dxa"/>
          </w:tcPr>
          <w:p w14:paraId="6630F2AD" w14:textId="77777777" w:rsidR="003A4BE4" w:rsidRPr="00035E3E" w:rsidRDefault="003A4BE4" w:rsidP="003A4BE4">
            <w:pPr>
              <w:rPr>
                <w:rFonts w:cs="David"/>
                <w:noProof/>
              </w:rPr>
            </w:pPr>
            <w:r w:rsidRPr="00035E3E">
              <w:rPr>
                <w:rFonts w:cs="David"/>
                <w:noProof/>
              </w:rPr>
              <w:drawing>
                <wp:anchor distT="0" distB="0" distL="114300" distR="114300" simplePos="0" relativeHeight="251679744" behindDoc="1" locked="0" layoutInCell="1" allowOverlap="1" wp14:anchorId="447A77AA" wp14:editId="294D969E">
                  <wp:simplePos x="0" y="0"/>
                  <wp:positionH relativeFrom="column">
                    <wp:posOffset>1304138</wp:posOffset>
                  </wp:positionH>
                  <wp:positionV relativeFrom="paragraph">
                    <wp:posOffset>90805</wp:posOffset>
                  </wp:positionV>
                  <wp:extent cx="180975" cy="180975"/>
                  <wp:effectExtent l="0" t="0" r="9525" b="9525"/>
                  <wp:wrapTight wrapText="bothSides">
                    <wp:wrapPolygon edited="0">
                      <wp:start x="0" y="0"/>
                      <wp:lineTo x="0" y="20463"/>
                      <wp:lineTo x="20463" y="20463"/>
                      <wp:lineTo x="20463" y="0"/>
                      <wp:lineTo x="0" y="0"/>
                    </wp:wrapPolygon>
                  </wp:wrapTight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38" w:type="dxa"/>
          </w:tcPr>
          <w:p w14:paraId="7EDAD027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גלילה צד ימין</w:t>
            </w:r>
          </w:p>
        </w:tc>
        <w:tc>
          <w:tcPr>
            <w:tcW w:w="2262" w:type="dxa"/>
          </w:tcPr>
          <w:p w14:paraId="2B706B4B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A4BE4" w:rsidRPr="00035E3E" w14:paraId="69B736B6" w14:textId="77777777" w:rsidTr="003A4BE4">
        <w:tc>
          <w:tcPr>
            <w:tcW w:w="1450" w:type="dxa"/>
          </w:tcPr>
          <w:p w14:paraId="74C583F0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גלילה מאוזנת </w:t>
            </w:r>
            <w:r w:rsidRPr="00035E3E"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ימין</w:t>
            </w:r>
          </w:p>
        </w:tc>
        <w:tc>
          <w:tcPr>
            <w:tcW w:w="2466" w:type="dxa"/>
          </w:tcPr>
          <w:p w14:paraId="58638925" w14:textId="77777777" w:rsidR="003A4BE4" w:rsidRPr="00035E3E" w:rsidRDefault="003A4BE4" w:rsidP="003A4BE4">
            <w:pPr>
              <w:rPr>
                <w:rFonts w:cs="David"/>
                <w:noProof/>
                <w:rtl/>
              </w:rPr>
            </w:pPr>
            <w:r w:rsidRPr="00035E3E">
              <w:rPr>
                <w:rFonts w:cs="David"/>
                <w:noProof/>
              </w:rPr>
              <w:drawing>
                <wp:anchor distT="0" distB="0" distL="114300" distR="114300" simplePos="0" relativeHeight="251680768" behindDoc="1" locked="0" layoutInCell="1" allowOverlap="1" wp14:anchorId="2097E76B" wp14:editId="7E95BA4D">
                  <wp:simplePos x="0" y="0"/>
                  <wp:positionH relativeFrom="column">
                    <wp:posOffset>1302766</wp:posOffset>
                  </wp:positionH>
                  <wp:positionV relativeFrom="paragraph">
                    <wp:posOffset>139065</wp:posOffset>
                  </wp:positionV>
                  <wp:extent cx="171450" cy="171450"/>
                  <wp:effectExtent l="0" t="0" r="0" b="0"/>
                  <wp:wrapTight wrapText="bothSides">
                    <wp:wrapPolygon edited="0">
                      <wp:start x="0" y="0"/>
                      <wp:lineTo x="0" y="19200"/>
                      <wp:lineTo x="19200" y="19200"/>
                      <wp:lineTo x="19200" y="0"/>
                      <wp:lineTo x="0" y="0"/>
                    </wp:wrapPolygon>
                  </wp:wrapTight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D912D20" w14:textId="77777777" w:rsidR="003A4BE4" w:rsidRPr="00035E3E" w:rsidRDefault="003A4BE4" w:rsidP="003A4BE4">
            <w:pPr>
              <w:rPr>
                <w:rFonts w:cs="David"/>
                <w:noProof/>
              </w:rPr>
            </w:pPr>
          </w:p>
        </w:tc>
        <w:tc>
          <w:tcPr>
            <w:tcW w:w="2838" w:type="dxa"/>
          </w:tcPr>
          <w:p w14:paraId="457D18EA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גלילה צד שמאל</w:t>
            </w:r>
          </w:p>
        </w:tc>
        <w:tc>
          <w:tcPr>
            <w:tcW w:w="2262" w:type="dxa"/>
          </w:tcPr>
          <w:p w14:paraId="6B319F3F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A4BE4" w:rsidRPr="00035E3E" w14:paraId="7819C6A1" w14:textId="77777777" w:rsidTr="003A4BE4">
        <w:trPr>
          <w:trHeight w:val="415"/>
        </w:trPr>
        <w:tc>
          <w:tcPr>
            <w:tcW w:w="1450" w:type="dxa"/>
          </w:tcPr>
          <w:p w14:paraId="34BAC3A7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035E3E">
              <w:rPr>
                <w:rFonts w:cs="David"/>
                <w:noProof/>
              </w:rPr>
              <w:t xml:space="preserve"> </w:t>
            </w:r>
            <w:r w:rsidRPr="00035E3E">
              <w:rPr>
                <w:rFonts w:cs="David" w:hint="cs"/>
                <w:noProof/>
                <w:rtl/>
              </w:rPr>
              <w:t xml:space="preserve"> -</w:t>
            </w: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מטה</w:t>
            </w:r>
          </w:p>
        </w:tc>
        <w:tc>
          <w:tcPr>
            <w:tcW w:w="2466" w:type="dxa"/>
          </w:tcPr>
          <w:p w14:paraId="7BF0A7D8" w14:textId="77777777" w:rsidR="003A4BE4" w:rsidRPr="00035E3E" w:rsidRDefault="003A4BE4" w:rsidP="003A4BE4">
            <w:pPr>
              <w:rPr>
                <w:rFonts w:cs="David"/>
                <w:noProof/>
              </w:rPr>
            </w:pPr>
            <w:r w:rsidRPr="00035E3E">
              <w:rPr>
                <w:rFonts w:cs="David"/>
                <w:noProof/>
              </w:rPr>
              <w:drawing>
                <wp:anchor distT="0" distB="0" distL="114300" distR="114300" simplePos="0" relativeHeight="251681792" behindDoc="1" locked="0" layoutInCell="1" allowOverlap="1" wp14:anchorId="51191249" wp14:editId="49DF4D2A">
                  <wp:simplePos x="0" y="0"/>
                  <wp:positionH relativeFrom="column">
                    <wp:posOffset>1303731</wp:posOffset>
                  </wp:positionH>
                  <wp:positionV relativeFrom="paragraph">
                    <wp:posOffset>65405</wp:posOffset>
                  </wp:positionV>
                  <wp:extent cx="180975" cy="180975"/>
                  <wp:effectExtent l="0" t="0" r="9525" b="9525"/>
                  <wp:wrapTight wrapText="bothSides">
                    <wp:wrapPolygon edited="0">
                      <wp:start x="0" y="0"/>
                      <wp:lineTo x="0" y="20463"/>
                      <wp:lineTo x="20463" y="20463"/>
                      <wp:lineTo x="20463" y="0"/>
                      <wp:lineTo x="0" y="0"/>
                    </wp:wrapPolygon>
                  </wp:wrapTight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38" w:type="dxa"/>
          </w:tcPr>
          <w:p w14:paraId="5A6402ED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גלילה למטה</w:t>
            </w:r>
          </w:p>
        </w:tc>
        <w:tc>
          <w:tcPr>
            <w:tcW w:w="2262" w:type="dxa"/>
          </w:tcPr>
          <w:p w14:paraId="49D128DF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3A4BE4" w:rsidRPr="00035E3E" w14:paraId="20F1B416" w14:textId="77777777" w:rsidTr="003A4BE4">
        <w:trPr>
          <w:trHeight w:val="420"/>
        </w:trPr>
        <w:tc>
          <w:tcPr>
            <w:tcW w:w="1450" w:type="dxa"/>
          </w:tcPr>
          <w:p w14:paraId="0FE6039B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>גלילה אנכית</w:t>
            </w:r>
            <w:r w:rsidRPr="00035E3E">
              <w:rPr>
                <w:rFonts w:cs="David"/>
                <w:sz w:val="22"/>
                <w:szCs w:val="22"/>
                <w:lang w:eastAsia="he-IL"/>
              </w:rPr>
              <w:t xml:space="preserve"> </w:t>
            </w:r>
            <w:r w:rsidRPr="00035E3E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-מעלה</w:t>
            </w:r>
          </w:p>
        </w:tc>
        <w:tc>
          <w:tcPr>
            <w:tcW w:w="2466" w:type="dxa"/>
          </w:tcPr>
          <w:p w14:paraId="06250131" w14:textId="77777777" w:rsidR="003A4BE4" w:rsidRPr="00035E3E" w:rsidRDefault="003A4BE4" w:rsidP="003A4BE4">
            <w:pPr>
              <w:rPr>
                <w:rFonts w:cs="David"/>
                <w:noProof/>
              </w:rPr>
            </w:pPr>
            <w:r w:rsidRPr="00035E3E">
              <w:rPr>
                <w:rFonts w:cs="David"/>
                <w:noProof/>
              </w:rPr>
              <w:drawing>
                <wp:anchor distT="0" distB="0" distL="114300" distR="114300" simplePos="0" relativeHeight="251682816" behindDoc="1" locked="0" layoutInCell="1" allowOverlap="1" wp14:anchorId="16A02B83" wp14:editId="19B1FF9B">
                  <wp:simplePos x="0" y="0"/>
                  <wp:positionH relativeFrom="column">
                    <wp:posOffset>1302563</wp:posOffset>
                  </wp:positionH>
                  <wp:positionV relativeFrom="paragraph">
                    <wp:posOffset>52070</wp:posOffset>
                  </wp:positionV>
                  <wp:extent cx="161925" cy="161925"/>
                  <wp:effectExtent l="0" t="0" r="9525" b="9525"/>
                  <wp:wrapTight wrapText="bothSides">
                    <wp:wrapPolygon edited="0">
                      <wp:start x="0" y="0"/>
                      <wp:lineTo x="0" y="20329"/>
                      <wp:lineTo x="20329" y="20329"/>
                      <wp:lineTo x="20329" y="0"/>
                      <wp:lineTo x="0" y="0"/>
                    </wp:wrapPolygon>
                  </wp:wrapTight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38" w:type="dxa"/>
          </w:tcPr>
          <w:p w14:paraId="54AB6AE6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גלילה מעלה</w:t>
            </w:r>
          </w:p>
          <w:p w14:paraId="4F30D8F0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262" w:type="dxa"/>
          </w:tcPr>
          <w:p w14:paraId="1FFF51CC" w14:textId="77777777" w:rsidR="003A4BE4" w:rsidRPr="00035E3E" w:rsidRDefault="003A4BE4" w:rsidP="003A4B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73967393" w14:textId="77777777" w:rsidR="00243249" w:rsidRDefault="00243249" w:rsidP="00243249">
      <w:pPr>
        <w:rPr>
          <w:rFonts w:cs="David"/>
          <w:rtl/>
          <w:lang w:eastAsia="he-IL"/>
        </w:rPr>
      </w:pPr>
    </w:p>
    <w:p w14:paraId="6DDCC875" w14:textId="77777777" w:rsidR="003539F7" w:rsidRPr="00035E3E" w:rsidRDefault="003539F7" w:rsidP="00243249">
      <w:pPr>
        <w:rPr>
          <w:rFonts w:cs="David"/>
          <w:rtl/>
          <w:lang w:eastAsia="he-IL"/>
        </w:rPr>
      </w:pPr>
    </w:p>
    <w:p w14:paraId="4A032CA9" w14:textId="77777777" w:rsidR="00243249" w:rsidRPr="00035E3E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498" w:type="dxa"/>
        <w:tblLayout w:type="fixed"/>
        <w:tblLook w:val="04A0" w:firstRow="1" w:lastRow="0" w:firstColumn="1" w:lastColumn="0" w:noHBand="0" w:noVBand="1"/>
        <w:tblPrChange w:id="72" w:author="Sagie, Guy" w:date="2014-11-30T10:50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9498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1276"/>
        <w:gridCol w:w="851"/>
        <w:gridCol w:w="992"/>
        <w:gridCol w:w="1276"/>
        <w:gridCol w:w="992"/>
        <w:gridCol w:w="850"/>
        <w:gridCol w:w="1134"/>
        <w:gridCol w:w="1240"/>
        <w:gridCol w:w="887"/>
        <w:tblGridChange w:id="73">
          <w:tblGrid>
            <w:gridCol w:w="113"/>
            <w:gridCol w:w="880"/>
            <w:gridCol w:w="283"/>
            <w:gridCol w:w="113"/>
            <w:gridCol w:w="596"/>
            <w:gridCol w:w="113"/>
            <w:gridCol w:w="29"/>
            <w:gridCol w:w="850"/>
            <w:gridCol w:w="113"/>
            <w:gridCol w:w="29"/>
            <w:gridCol w:w="1276"/>
            <w:gridCol w:w="113"/>
            <w:gridCol w:w="879"/>
            <w:gridCol w:w="113"/>
            <w:gridCol w:w="737"/>
            <w:gridCol w:w="113"/>
            <w:gridCol w:w="1021"/>
            <w:gridCol w:w="113"/>
            <w:gridCol w:w="1127"/>
            <w:gridCol w:w="113"/>
            <w:gridCol w:w="774"/>
            <w:gridCol w:w="113"/>
          </w:tblGrid>
        </w:tblGridChange>
      </w:tblGrid>
      <w:tr w:rsidR="00B46E5D" w:rsidRPr="00035E3E" w14:paraId="28D0498B" w14:textId="77777777" w:rsidTr="00D51F63">
        <w:trPr>
          <w:trPrChange w:id="74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75" w:author="Sagie, Guy" w:date="2014-11-30T10:50:00Z">
              <w:tcPr>
                <w:tcW w:w="993" w:type="dxa"/>
                <w:gridSpan w:val="2"/>
              </w:tcPr>
            </w:tcPrChange>
          </w:tcPr>
          <w:p w14:paraId="76D5287B" w14:textId="77777777" w:rsidR="00154548" w:rsidRPr="00035E3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851" w:type="dxa"/>
            <w:tcPrChange w:id="76" w:author="Sagie, Guy" w:date="2014-11-30T10:50:00Z">
              <w:tcPr>
                <w:tcW w:w="992" w:type="dxa"/>
                <w:gridSpan w:val="3"/>
              </w:tcPr>
            </w:tcPrChange>
          </w:tcPr>
          <w:p w14:paraId="6A7EF5C2" w14:textId="77777777" w:rsidR="00154548" w:rsidRPr="00035E3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92" w:type="dxa"/>
            <w:tcPrChange w:id="77" w:author="Sagie, Guy" w:date="2014-11-30T10:50:00Z">
              <w:tcPr>
                <w:tcW w:w="992" w:type="dxa"/>
                <w:gridSpan w:val="3"/>
              </w:tcPr>
            </w:tcPrChange>
          </w:tcPr>
          <w:p w14:paraId="23A71614" w14:textId="77777777" w:rsidR="00154548" w:rsidRPr="00035E3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5C06C7BE" w14:textId="77777777" w:rsidR="00154548" w:rsidRPr="00035E3E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035E3E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0B29B2FF" w14:textId="77777777" w:rsidR="00154548" w:rsidRPr="00035E3E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035E3E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59C4947C" w14:textId="77777777" w:rsidR="00154548" w:rsidRPr="00035E3E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035E3E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65814D8F" w14:textId="77777777" w:rsidR="00154548" w:rsidRPr="00035E3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276" w:type="dxa"/>
            <w:tcPrChange w:id="78" w:author="Sagie, Guy" w:date="2014-11-30T10:50:00Z">
              <w:tcPr>
                <w:tcW w:w="1418" w:type="dxa"/>
                <w:gridSpan w:val="3"/>
              </w:tcPr>
            </w:tcPrChange>
          </w:tcPr>
          <w:p w14:paraId="2C895219" w14:textId="77777777" w:rsidR="00154548" w:rsidRPr="00035E3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92" w:type="dxa"/>
            <w:tcPrChange w:id="79" w:author="Sagie, Guy" w:date="2014-11-30T10:50:00Z">
              <w:tcPr>
                <w:tcW w:w="992" w:type="dxa"/>
                <w:gridSpan w:val="2"/>
              </w:tcPr>
            </w:tcPrChange>
          </w:tcPr>
          <w:p w14:paraId="2B1F592F" w14:textId="77777777" w:rsidR="00154548" w:rsidRPr="00035E3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50" w:type="dxa"/>
            <w:tcPrChange w:id="80" w:author="Sagie, Guy" w:date="2014-11-30T10:50:00Z">
              <w:tcPr>
                <w:tcW w:w="850" w:type="dxa"/>
                <w:gridSpan w:val="2"/>
              </w:tcPr>
            </w:tcPrChange>
          </w:tcPr>
          <w:p w14:paraId="6CAD1A37" w14:textId="77777777" w:rsidR="00154548" w:rsidRPr="00035E3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34" w:type="dxa"/>
            <w:tcPrChange w:id="81" w:author="Sagie, Guy" w:date="2014-11-30T10:50:00Z">
              <w:tcPr>
                <w:tcW w:w="1134" w:type="dxa"/>
                <w:gridSpan w:val="2"/>
              </w:tcPr>
            </w:tcPrChange>
          </w:tcPr>
          <w:p w14:paraId="47D3AE62" w14:textId="77777777" w:rsidR="00154548" w:rsidRPr="00035E3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240" w:type="dxa"/>
            <w:tcPrChange w:id="82" w:author="Sagie, Guy" w:date="2014-11-30T10:50:00Z">
              <w:tcPr>
                <w:tcW w:w="1240" w:type="dxa"/>
                <w:gridSpan w:val="2"/>
              </w:tcPr>
            </w:tcPrChange>
          </w:tcPr>
          <w:p w14:paraId="1ED5CFED" w14:textId="77777777" w:rsidR="00154548" w:rsidRPr="00035E3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87" w:type="dxa"/>
            <w:tcPrChange w:id="83" w:author="Sagie, Guy" w:date="2014-11-30T10:50:00Z">
              <w:tcPr>
                <w:tcW w:w="887" w:type="dxa"/>
                <w:gridSpan w:val="2"/>
              </w:tcPr>
            </w:tcPrChange>
          </w:tcPr>
          <w:p w14:paraId="0B968746" w14:textId="77777777" w:rsidR="00154548" w:rsidRPr="00035E3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035E3E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496CED" w:rsidRPr="00035E3E" w:rsidDel="008554F9" w14:paraId="0B2D3BFC" w14:textId="58A4D810" w:rsidTr="00D51F63">
        <w:trPr>
          <w:del w:id="84" w:author="Sagie, Guy" w:date="2014-11-26T15:40:00Z"/>
          <w:trPrChange w:id="85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86" w:author="Sagie, Guy" w:date="2014-11-30T10:50:00Z">
              <w:tcPr>
                <w:tcW w:w="993" w:type="dxa"/>
                <w:gridSpan w:val="2"/>
              </w:tcPr>
            </w:tcPrChange>
          </w:tcPr>
          <w:p w14:paraId="59A22D6A" w14:textId="403888AC" w:rsidR="00496CED" w:rsidRPr="0028498B" w:rsidDel="008554F9" w:rsidRDefault="00496CED" w:rsidP="00496CED">
            <w:pPr>
              <w:rPr>
                <w:del w:id="87" w:author="Sagie, Guy" w:date="2014-11-26T15:40:00Z"/>
                <w:rFonts w:cs="David"/>
                <w:rtl/>
                <w:lang w:eastAsia="he-IL"/>
              </w:rPr>
            </w:pPr>
            <w:del w:id="88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ישראל לשראלי</w:delText>
              </w:r>
            </w:del>
          </w:p>
        </w:tc>
        <w:tc>
          <w:tcPr>
            <w:tcW w:w="851" w:type="dxa"/>
            <w:tcPrChange w:id="89" w:author="Sagie, Guy" w:date="2014-11-30T10:50:00Z">
              <w:tcPr>
                <w:tcW w:w="992" w:type="dxa"/>
                <w:gridSpan w:val="3"/>
              </w:tcPr>
            </w:tcPrChange>
          </w:tcPr>
          <w:p w14:paraId="3DB52622" w14:textId="56A33331" w:rsidR="00496CED" w:rsidRPr="0028498B" w:rsidDel="008554F9" w:rsidRDefault="00496CED" w:rsidP="00496CED">
            <w:pPr>
              <w:rPr>
                <w:del w:id="90" w:author="Sagie, Guy" w:date="2014-11-26T15:40:00Z"/>
                <w:rFonts w:cs="David"/>
                <w:rtl/>
                <w:lang w:eastAsia="he-IL"/>
              </w:rPr>
            </w:pPr>
            <w:del w:id="91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992" w:type="dxa"/>
            <w:tcPrChange w:id="92" w:author="Sagie, Guy" w:date="2014-11-30T10:50:00Z">
              <w:tcPr>
                <w:tcW w:w="992" w:type="dxa"/>
                <w:gridSpan w:val="3"/>
              </w:tcPr>
            </w:tcPrChange>
          </w:tcPr>
          <w:p w14:paraId="6984AC08" w14:textId="01A210B6" w:rsidR="00496CED" w:rsidRPr="0028498B" w:rsidDel="008554F9" w:rsidRDefault="00496CED" w:rsidP="00496CED">
            <w:pPr>
              <w:rPr>
                <w:del w:id="93" w:author="Sagie, Guy" w:date="2014-11-26T15:40:00Z"/>
                <w:rFonts w:cs="David"/>
                <w:rtl/>
                <w:lang w:eastAsia="he-IL"/>
              </w:rPr>
            </w:pPr>
            <w:del w:id="94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95" w:author="Sagie, Guy" w:date="2014-11-30T10:50:00Z">
              <w:tcPr>
                <w:tcW w:w="1418" w:type="dxa"/>
                <w:gridSpan w:val="3"/>
              </w:tcPr>
            </w:tcPrChange>
          </w:tcPr>
          <w:p w14:paraId="21C8AC43" w14:textId="43325A79" w:rsidR="00496CED" w:rsidRPr="0028498B" w:rsidDel="008554F9" w:rsidRDefault="00496CED" w:rsidP="00496CED">
            <w:pPr>
              <w:rPr>
                <w:del w:id="96" w:author="Sagie, Guy" w:date="2014-11-26T15:40:00Z"/>
                <w:rFonts w:cs="David"/>
                <w:rtl/>
                <w:lang w:eastAsia="he-IL"/>
              </w:rPr>
            </w:pPr>
            <w:del w:id="97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הצגת שם מלא של המטופל</w:delText>
              </w:r>
            </w:del>
          </w:p>
        </w:tc>
        <w:tc>
          <w:tcPr>
            <w:tcW w:w="992" w:type="dxa"/>
            <w:tcPrChange w:id="98" w:author="Sagie, Guy" w:date="2014-11-30T10:50:00Z">
              <w:tcPr>
                <w:tcW w:w="992" w:type="dxa"/>
                <w:gridSpan w:val="2"/>
              </w:tcPr>
            </w:tcPrChange>
          </w:tcPr>
          <w:p w14:paraId="2A855BC2" w14:textId="23D17AF9" w:rsidR="00496CED" w:rsidRPr="0028498B" w:rsidDel="008554F9" w:rsidRDefault="00496CED" w:rsidP="00496CED">
            <w:pPr>
              <w:rPr>
                <w:del w:id="99" w:author="Sagie, Guy" w:date="2014-11-26T15:40:00Z"/>
                <w:rFonts w:cs="David"/>
                <w:rtl/>
                <w:lang w:eastAsia="he-IL"/>
              </w:rPr>
            </w:pPr>
            <w:del w:id="100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פרטי  המטופל</w:delText>
              </w:r>
            </w:del>
          </w:p>
        </w:tc>
        <w:tc>
          <w:tcPr>
            <w:tcW w:w="850" w:type="dxa"/>
            <w:tcPrChange w:id="101" w:author="Sagie, Guy" w:date="2014-11-30T10:50:00Z">
              <w:tcPr>
                <w:tcW w:w="850" w:type="dxa"/>
                <w:gridSpan w:val="2"/>
              </w:tcPr>
            </w:tcPrChange>
          </w:tcPr>
          <w:p w14:paraId="591DFE03" w14:textId="36676884" w:rsidR="00496CED" w:rsidRPr="0028498B" w:rsidDel="008554F9" w:rsidRDefault="00496CED" w:rsidP="00496CED">
            <w:pPr>
              <w:rPr>
                <w:del w:id="102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103" w:author="Sagie, Guy" w:date="2014-11-30T10:50:00Z">
              <w:tcPr>
                <w:tcW w:w="1134" w:type="dxa"/>
                <w:gridSpan w:val="2"/>
              </w:tcPr>
            </w:tcPrChange>
          </w:tcPr>
          <w:p w14:paraId="6EA69F70" w14:textId="73F00D68" w:rsidR="00496CED" w:rsidRPr="0028498B" w:rsidDel="008554F9" w:rsidRDefault="00496CED" w:rsidP="00496CED">
            <w:pPr>
              <w:rPr>
                <w:del w:id="104" w:author="Sagie, Guy" w:date="2014-11-26T15:40:00Z"/>
                <w:rFonts w:cs="David"/>
                <w:rtl/>
                <w:lang w:eastAsia="he-IL"/>
              </w:rPr>
            </w:pPr>
            <w:del w:id="105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1240" w:type="dxa"/>
            <w:tcPrChange w:id="106" w:author="Sagie, Guy" w:date="2014-11-30T10:50:00Z">
              <w:tcPr>
                <w:tcW w:w="1240" w:type="dxa"/>
                <w:gridSpan w:val="2"/>
              </w:tcPr>
            </w:tcPrChange>
          </w:tcPr>
          <w:p w14:paraId="093F908A" w14:textId="5B3F538E" w:rsidR="00496CED" w:rsidRPr="0028498B" w:rsidDel="008554F9" w:rsidRDefault="00496CED" w:rsidP="00496CED">
            <w:pPr>
              <w:rPr>
                <w:del w:id="107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108" w:author="Sagie, Guy" w:date="2014-11-30T10:50:00Z">
              <w:tcPr>
                <w:tcW w:w="887" w:type="dxa"/>
                <w:gridSpan w:val="2"/>
              </w:tcPr>
            </w:tcPrChange>
          </w:tcPr>
          <w:p w14:paraId="6698B38E" w14:textId="27754355" w:rsidR="00496CED" w:rsidRPr="0028498B" w:rsidDel="008554F9" w:rsidRDefault="00496CED" w:rsidP="00496CED">
            <w:pPr>
              <w:rPr>
                <w:del w:id="109" w:author="Sagie, Guy" w:date="2014-11-26T15:40:00Z"/>
                <w:rFonts w:cs="David"/>
                <w:rtl/>
                <w:lang w:eastAsia="he-IL"/>
              </w:rPr>
            </w:pPr>
          </w:p>
        </w:tc>
      </w:tr>
      <w:tr w:rsidR="00496CED" w:rsidRPr="00035E3E" w:rsidDel="008554F9" w14:paraId="329A1526" w14:textId="68A7E668" w:rsidTr="00D51F63">
        <w:trPr>
          <w:del w:id="110" w:author="Sagie, Guy" w:date="2014-11-26T15:40:00Z"/>
          <w:trPrChange w:id="111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112" w:author="Sagie, Guy" w:date="2014-11-30T10:50:00Z">
              <w:tcPr>
                <w:tcW w:w="993" w:type="dxa"/>
                <w:gridSpan w:val="2"/>
              </w:tcPr>
            </w:tcPrChange>
          </w:tcPr>
          <w:p w14:paraId="6162ED84" w14:textId="299E7FF1" w:rsidR="00496CED" w:rsidRPr="0028498B" w:rsidDel="008554F9" w:rsidRDefault="00496CED" w:rsidP="00496CED">
            <w:pPr>
              <w:rPr>
                <w:del w:id="113" w:author="Sagie, Guy" w:date="2014-11-26T15:40:00Z"/>
                <w:rFonts w:cs="David"/>
                <w:rtl/>
                <w:lang w:eastAsia="he-IL"/>
              </w:rPr>
            </w:pPr>
            <w:del w:id="114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תאריך לידה</w:delText>
              </w:r>
            </w:del>
          </w:p>
        </w:tc>
        <w:tc>
          <w:tcPr>
            <w:tcW w:w="851" w:type="dxa"/>
            <w:tcPrChange w:id="115" w:author="Sagie, Guy" w:date="2014-11-30T10:50:00Z">
              <w:tcPr>
                <w:tcW w:w="992" w:type="dxa"/>
                <w:gridSpan w:val="3"/>
              </w:tcPr>
            </w:tcPrChange>
          </w:tcPr>
          <w:p w14:paraId="2B3EB8EC" w14:textId="320C4847" w:rsidR="00496CED" w:rsidRPr="0028498B" w:rsidDel="008554F9" w:rsidRDefault="00496CED" w:rsidP="00496CED">
            <w:pPr>
              <w:rPr>
                <w:del w:id="116" w:author="Sagie, Guy" w:date="2014-11-26T15:40:00Z"/>
                <w:rFonts w:cs="David"/>
                <w:rtl/>
                <w:lang w:eastAsia="he-IL"/>
              </w:rPr>
            </w:pPr>
            <w:del w:id="117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992" w:type="dxa"/>
            <w:tcPrChange w:id="118" w:author="Sagie, Guy" w:date="2014-11-30T10:50:00Z">
              <w:tcPr>
                <w:tcW w:w="992" w:type="dxa"/>
                <w:gridSpan w:val="3"/>
              </w:tcPr>
            </w:tcPrChange>
          </w:tcPr>
          <w:p w14:paraId="2048F2A7" w14:textId="033ED295" w:rsidR="00496CED" w:rsidRPr="0028498B" w:rsidDel="008554F9" w:rsidRDefault="00496CED" w:rsidP="00496CED">
            <w:pPr>
              <w:rPr>
                <w:del w:id="119" w:author="Sagie, Guy" w:date="2014-11-26T15:40:00Z"/>
                <w:rFonts w:cs="David"/>
                <w:rtl/>
                <w:lang w:eastAsia="he-IL"/>
              </w:rPr>
            </w:pPr>
            <w:del w:id="120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121" w:author="Sagie, Guy" w:date="2014-11-30T10:50:00Z">
              <w:tcPr>
                <w:tcW w:w="1418" w:type="dxa"/>
                <w:gridSpan w:val="3"/>
              </w:tcPr>
            </w:tcPrChange>
          </w:tcPr>
          <w:p w14:paraId="2991BDFF" w14:textId="42701993" w:rsidR="00496CED" w:rsidRPr="0028498B" w:rsidDel="008554F9" w:rsidRDefault="00496CED" w:rsidP="00496CED">
            <w:pPr>
              <w:rPr>
                <w:del w:id="122" w:author="Sagie, Guy" w:date="2014-11-26T15:40:00Z"/>
                <w:rFonts w:cs="David"/>
                <w:rtl/>
                <w:lang w:eastAsia="he-IL"/>
              </w:rPr>
            </w:pPr>
            <w:del w:id="123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הצגת תאריך הלידה של המטופל</w:delText>
              </w:r>
            </w:del>
          </w:p>
        </w:tc>
        <w:tc>
          <w:tcPr>
            <w:tcW w:w="992" w:type="dxa"/>
            <w:tcPrChange w:id="124" w:author="Sagie, Guy" w:date="2014-11-30T10:50:00Z">
              <w:tcPr>
                <w:tcW w:w="992" w:type="dxa"/>
                <w:gridSpan w:val="2"/>
              </w:tcPr>
            </w:tcPrChange>
          </w:tcPr>
          <w:p w14:paraId="5732A47F" w14:textId="35A970D4" w:rsidR="00496CED" w:rsidRPr="0028498B" w:rsidDel="008554F9" w:rsidRDefault="00496CED" w:rsidP="00496CED">
            <w:pPr>
              <w:rPr>
                <w:del w:id="125" w:author="Sagie, Guy" w:date="2014-11-26T15:40:00Z"/>
                <w:rFonts w:cs="David"/>
                <w:rtl/>
                <w:lang w:eastAsia="he-IL"/>
              </w:rPr>
            </w:pPr>
            <w:del w:id="126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פרטי  המטופל</w:delText>
              </w:r>
            </w:del>
          </w:p>
        </w:tc>
        <w:tc>
          <w:tcPr>
            <w:tcW w:w="850" w:type="dxa"/>
            <w:tcPrChange w:id="127" w:author="Sagie, Guy" w:date="2014-11-30T10:50:00Z">
              <w:tcPr>
                <w:tcW w:w="850" w:type="dxa"/>
                <w:gridSpan w:val="2"/>
              </w:tcPr>
            </w:tcPrChange>
          </w:tcPr>
          <w:p w14:paraId="4CDD7334" w14:textId="405A46B0" w:rsidR="00496CED" w:rsidRPr="0028498B" w:rsidDel="008554F9" w:rsidRDefault="00496CED" w:rsidP="00496CED">
            <w:pPr>
              <w:rPr>
                <w:del w:id="128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129" w:author="Sagie, Guy" w:date="2014-11-30T10:50:00Z">
              <w:tcPr>
                <w:tcW w:w="1134" w:type="dxa"/>
                <w:gridSpan w:val="2"/>
              </w:tcPr>
            </w:tcPrChange>
          </w:tcPr>
          <w:p w14:paraId="66996E46" w14:textId="008EB7C8" w:rsidR="00496CED" w:rsidRPr="0028498B" w:rsidDel="008554F9" w:rsidRDefault="00496CED" w:rsidP="00496CED">
            <w:pPr>
              <w:rPr>
                <w:del w:id="130" w:author="Sagie, Guy" w:date="2014-11-26T15:40:00Z"/>
                <w:rFonts w:cs="David"/>
                <w:rtl/>
                <w:lang w:eastAsia="he-IL"/>
              </w:rPr>
            </w:pPr>
            <w:del w:id="131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 xml:space="preserve">פורמט </w:delText>
              </w:r>
              <w:r w:rsidDel="008554F9">
                <w:rPr>
                  <w:rFonts w:cs="David" w:hint="cs"/>
                  <w:lang w:eastAsia="he-IL"/>
                </w:rPr>
                <w:delText>DD.MM.YYYY</w:delText>
              </w:r>
            </w:del>
          </w:p>
        </w:tc>
        <w:tc>
          <w:tcPr>
            <w:tcW w:w="1240" w:type="dxa"/>
            <w:tcPrChange w:id="132" w:author="Sagie, Guy" w:date="2014-11-30T10:50:00Z">
              <w:tcPr>
                <w:tcW w:w="1240" w:type="dxa"/>
                <w:gridSpan w:val="2"/>
              </w:tcPr>
            </w:tcPrChange>
          </w:tcPr>
          <w:p w14:paraId="27287236" w14:textId="7E2D1944" w:rsidR="00496CED" w:rsidRPr="0028498B" w:rsidDel="008554F9" w:rsidRDefault="00496CED" w:rsidP="00496CED">
            <w:pPr>
              <w:rPr>
                <w:del w:id="133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134" w:author="Sagie, Guy" w:date="2014-11-30T10:50:00Z">
              <w:tcPr>
                <w:tcW w:w="887" w:type="dxa"/>
                <w:gridSpan w:val="2"/>
              </w:tcPr>
            </w:tcPrChange>
          </w:tcPr>
          <w:p w14:paraId="55B241FB" w14:textId="232F4CF4" w:rsidR="00496CED" w:rsidRPr="0028498B" w:rsidDel="008554F9" w:rsidRDefault="00496CED" w:rsidP="00496CED">
            <w:pPr>
              <w:rPr>
                <w:del w:id="135" w:author="Sagie, Guy" w:date="2014-11-26T15:40:00Z"/>
                <w:rFonts w:cs="David"/>
                <w:rtl/>
                <w:lang w:eastAsia="he-IL"/>
              </w:rPr>
            </w:pPr>
          </w:p>
        </w:tc>
      </w:tr>
      <w:tr w:rsidR="00496CED" w:rsidRPr="00035E3E" w:rsidDel="008554F9" w14:paraId="586F2A21" w14:textId="26CC7B31" w:rsidTr="00D51F63">
        <w:trPr>
          <w:del w:id="136" w:author="Sagie, Guy" w:date="2014-11-26T15:40:00Z"/>
          <w:trPrChange w:id="137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138" w:author="Sagie, Guy" w:date="2014-11-30T10:50:00Z">
              <w:tcPr>
                <w:tcW w:w="993" w:type="dxa"/>
                <w:gridSpan w:val="2"/>
              </w:tcPr>
            </w:tcPrChange>
          </w:tcPr>
          <w:p w14:paraId="5C2A19E9" w14:textId="6D96693E" w:rsidR="00496CED" w:rsidRPr="0028498B" w:rsidDel="008554F9" w:rsidRDefault="00496CED" w:rsidP="00496CED">
            <w:pPr>
              <w:rPr>
                <w:del w:id="139" w:author="Sagie, Guy" w:date="2014-11-26T15:40:00Z"/>
                <w:rFonts w:cs="David"/>
                <w:rtl/>
                <w:lang w:eastAsia="he-IL"/>
              </w:rPr>
            </w:pPr>
            <w:del w:id="140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מס' אישי</w:delText>
              </w:r>
            </w:del>
          </w:p>
        </w:tc>
        <w:tc>
          <w:tcPr>
            <w:tcW w:w="851" w:type="dxa"/>
            <w:tcPrChange w:id="141" w:author="Sagie, Guy" w:date="2014-11-30T10:50:00Z">
              <w:tcPr>
                <w:tcW w:w="992" w:type="dxa"/>
                <w:gridSpan w:val="3"/>
              </w:tcPr>
            </w:tcPrChange>
          </w:tcPr>
          <w:p w14:paraId="5630E7F2" w14:textId="2C150430" w:rsidR="00496CED" w:rsidRPr="0028498B" w:rsidDel="008554F9" w:rsidRDefault="00496CED" w:rsidP="00496CED">
            <w:pPr>
              <w:rPr>
                <w:del w:id="142" w:author="Sagie, Guy" w:date="2014-11-26T15:40:00Z"/>
                <w:rFonts w:cs="David"/>
                <w:rtl/>
                <w:lang w:eastAsia="he-IL"/>
              </w:rPr>
            </w:pPr>
            <w:del w:id="143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992" w:type="dxa"/>
            <w:tcPrChange w:id="144" w:author="Sagie, Guy" w:date="2014-11-30T10:50:00Z">
              <w:tcPr>
                <w:tcW w:w="992" w:type="dxa"/>
                <w:gridSpan w:val="3"/>
              </w:tcPr>
            </w:tcPrChange>
          </w:tcPr>
          <w:p w14:paraId="2D3F02C3" w14:textId="04B55827" w:rsidR="00496CED" w:rsidRPr="0028498B" w:rsidDel="008554F9" w:rsidRDefault="00496CED" w:rsidP="00496CED">
            <w:pPr>
              <w:rPr>
                <w:del w:id="145" w:author="Sagie, Guy" w:date="2014-11-26T15:40:00Z"/>
                <w:rFonts w:cs="David"/>
                <w:rtl/>
                <w:lang w:eastAsia="he-IL"/>
              </w:rPr>
            </w:pPr>
            <w:del w:id="146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147" w:author="Sagie, Guy" w:date="2014-11-30T10:50:00Z">
              <w:tcPr>
                <w:tcW w:w="1418" w:type="dxa"/>
                <w:gridSpan w:val="3"/>
              </w:tcPr>
            </w:tcPrChange>
          </w:tcPr>
          <w:p w14:paraId="6559B021" w14:textId="6FA16E4E" w:rsidR="00496CED" w:rsidRPr="0028498B" w:rsidDel="008554F9" w:rsidRDefault="00496CED" w:rsidP="00496CED">
            <w:pPr>
              <w:rPr>
                <w:del w:id="148" w:author="Sagie, Guy" w:date="2014-11-26T15:40:00Z"/>
                <w:rFonts w:cs="David"/>
                <w:rtl/>
                <w:lang w:eastAsia="he-IL"/>
              </w:rPr>
            </w:pPr>
            <w:del w:id="149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הצגת מספרו האישי של המטופל</w:delText>
              </w:r>
            </w:del>
          </w:p>
        </w:tc>
        <w:tc>
          <w:tcPr>
            <w:tcW w:w="992" w:type="dxa"/>
            <w:tcPrChange w:id="150" w:author="Sagie, Guy" w:date="2014-11-30T10:50:00Z">
              <w:tcPr>
                <w:tcW w:w="992" w:type="dxa"/>
                <w:gridSpan w:val="2"/>
              </w:tcPr>
            </w:tcPrChange>
          </w:tcPr>
          <w:p w14:paraId="3CC6D228" w14:textId="03E3E5D0" w:rsidR="00496CED" w:rsidRPr="0028498B" w:rsidDel="008554F9" w:rsidRDefault="00496CED" w:rsidP="00496CED">
            <w:pPr>
              <w:rPr>
                <w:del w:id="151" w:author="Sagie, Guy" w:date="2014-11-26T15:40:00Z"/>
                <w:rFonts w:cs="David"/>
                <w:rtl/>
                <w:lang w:eastAsia="he-IL"/>
              </w:rPr>
            </w:pPr>
            <w:del w:id="152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פרטי  המטופל</w:delText>
              </w:r>
            </w:del>
          </w:p>
        </w:tc>
        <w:tc>
          <w:tcPr>
            <w:tcW w:w="850" w:type="dxa"/>
            <w:tcPrChange w:id="153" w:author="Sagie, Guy" w:date="2014-11-30T10:50:00Z">
              <w:tcPr>
                <w:tcW w:w="850" w:type="dxa"/>
                <w:gridSpan w:val="2"/>
              </w:tcPr>
            </w:tcPrChange>
          </w:tcPr>
          <w:p w14:paraId="32791F26" w14:textId="58F40014" w:rsidR="00496CED" w:rsidRPr="0028498B" w:rsidDel="008554F9" w:rsidRDefault="00496CED" w:rsidP="00496CED">
            <w:pPr>
              <w:rPr>
                <w:del w:id="154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155" w:author="Sagie, Guy" w:date="2014-11-30T10:50:00Z">
              <w:tcPr>
                <w:tcW w:w="1134" w:type="dxa"/>
                <w:gridSpan w:val="2"/>
              </w:tcPr>
            </w:tcPrChange>
          </w:tcPr>
          <w:p w14:paraId="6BACCDBE" w14:textId="462C6C04" w:rsidR="00496CED" w:rsidRPr="0028498B" w:rsidDel="008554F9" w:rsidRDefault="00496CED" w:rsidP="00496CED">
            <w:pPr>
              <w:rPr>
                <w:del w:id="156" w:author="Sagie, Guy" w:date="2014-11-26T15:40:00Z"/>
                <w:rFonts w:cs="David"/>
                <w:rtl/>
                <w:lang w:eastAsia="he-IL"/>
              </w:rPr>
            </w:pPr>
            <w:del w:id="157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עד 9 ספרות</w:delText>
              </w:r>
            </w:del>
          </w:p>
        </w:tc>
        <w:tc>
          <w:tcPr>
            <w:tcW w:w="1240" w:type="dxa"/>
            <w:tcPrChange w:id="158" w:author="Sagie, Guy" w:date="2014-11-30T10:50:00Z">
              <w:tcPr>
                <w:tcW w:w="1240" w:type="dxa"/>
                <w:gridSpan w:val="2"/>
              </w:tcPr>
            </w:tcPrChange>
          </w:tcPr>
          <w:p w14:paraId="5F5DE32A" w14:textId="3138A09C" w:rsidR="00496CED" w:rsidRPr="0028498B" w:rsidDel="008554F9" w:rsidRDefault="00496CED" w:rsidP="00496CED">
            <w:pPr>
              <w:rPr>
                <w:del w:id="159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160" w:author="Sagie, Guy" w:date="2014-11-30T10:50:00Z">
              <w:tcPr>
                <w:tcW w:w="887" w:type="dxa"/>
                <w:gridSpan w:val="2"/>
              </w:tcPr>
            </w:tcPrChange>
          </w:tcPr>
          <w:p w14:paraId="2FE0A6E3" w14:textId="64763B44" w:rsidR="00496CED" w:rsidRPr="0028498B" w:rsidDel="008554F9" w:rsidRDefault="00496CED" w:rsidP="00496CED">
            <w:pPr>
              <w:rPr>
                <w:del w:id="161" w:author="Sagie, Guy" w:date="2014-11-26T15:40:00Z"/>
                <w:rFonts w:cs="David"/>
                <w:rtl/>
                <w:lang w:eastAsia="he-IL"/>
              </w:rPr>
            </w:pPr>
          </w:p>
        </w:tc>
      </w:tr>
      <w:tr w:rsidR="00496CED" w:rsidRPr="00035E3E" w:rsidDel="008554F9" w14:paraId="43DE2BF4" w14:textId="2CC72102" w:rsidTr="00D51F63">
        <w:trPr>
          <w:del w:id="162" w:author="Sagie, Guy" w:date="2014-11-26T15:40:00Z"/>
          <w:trPrChange w:id="163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164" w:author="Sagie, Guy" w:date="2014-11-30T10:50:00Z">
              <w:tcPr>
                <w:tcW w:w="993" w:type="dxa"/>
                <w:gridSpan w:val="2"/>
              </w:tcPr>
            </w:tcPrChange>
          </w:tcPr>
          <w:p w14:paraId="3BB021C2" w14:textId="21DDB39B" w:rsidR="00496CED" w:rsidRPr="005C104B" w:rsidDel="008554F9" w:rsidRDefault="00496CED" w:rsidP="00496CED">
            <w:pPr>
              <w:rPr>
                <w:del w:id="165" w:author="Sagie, Guy" w:date="2014-11-26T15:40:00Z"/>
                <w:rFonts w:cs="David"/>
                <w:rtl/>
                <w:lang w:eastAsia="he-IL"/>
              </w:rPr>
            </w:pPr>
            <w:del w:id="166" w:author="Sagie, Guy" w:date="2014-11-26T15:40:00Z">
              <w:r w:rsidRPr="005C104B" w:rsidDel="008554F9">
                <w:rPr>
                  <w:rFonts w:cs="David" w:hint="cs"/>
                  <w:rtl/>
                  <w:lang w:eastAsia="he-IL"/>
                </w:rPr>
                <w:delText>מין</w:delText>
              </w:r>
            </w:del>
          </w:p>
        </w:tc>
        <w:tc>
          <w:tcPr>
            <w:tcW w:w="851" w:type="dxa"/>
            <w:tcPrChange w:id="167" w:author="Sagie, Guy" w:date="2014-11-30T10:50:00Z">
              <w:tcPr>
                <w:tcW w:w="992" w:type="dxa"/>
                <w:gridSpan w:val="3"/>
              </w:tcPr>
            </w:tcPrChange>
          </w:tcPr>
          <w:p w14:paraId="6F0BED49" w14:textId="22DCF84C" w:rsidR="00496CED" w:rsidRPr="005C104B" w:rsidDel="008554F9" w:rsidRDefault="00496CED" w:rsidP="00496CED">
            <w:pPr>
              <w:rPr>
                <w:del w:id="168" w:author="Sagie, Guy" w:date="2014-11-26T15:40:00Z"/>
                <w:rFonts w:cs="David"/>
                <w:rtl/>
                <w:lang w:eastAsia="he-IL"/>
              </w:rPr>
            </w:pPr>
            <w:del w:id="169" w:author="Sagie, Guy" w:date="2014-11-26T15:40:00Z">
              <w:r w:rsidRPr="005C104B" w:rsidDel="008554F9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992" w:type="dxa"/>
            <w:tcPrChange w:id="170" w:author="Sagie, Guy" w:date="2014-11-30T10:50:00Z">
              <w:tcPr>
                <w:tcW w:w="992" w:type="dxa"/>
                <w:gridSpan w:val="3"/>
              </w:tcPr>
            </w:tcPrChange>
          </w:tcPr>
          <w:p w14:paraId="379AF33F" w14:textId="158B5A39" w:rsidR="00496CED" w:rsidRPr="005C104B" w:rsidDel="008554F9" w:rsidRDefault="00496CED" w:rsidP="00496CED">
            <w:pPr>
              <w:rPr>
                <w:del w:id="171" w:author="Sagie, Guy" w:date="2014-11-26T15:40:00Z"/>
                <w:rFonts w:cs="David"/>
                <w:rtl/>
                <w:lang w:eastAsia="he-IL"/>
              </w:rPr>
            </w:pPr>
            <w:del w:id="172" w:author="Sagie, Guy" w:date="2014-11-26T15:40:00Z">
              <w:r w:rsidRPr="005C104B" w:rsidDel="008554F9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173" w:author="Sagie, Guy" w:date="2014-11-30T10:50:00Z">
              <w:tcPr>
                <w:tcW w:w="1418" w:type="dxa"/>
                <w:gridSpan w:val="3"/>
              </w:tcPr>
            </w:tcPrChange>
          </w:tcPr>
          <w:p w14:paraId="4E7276C0" w14:textId="097F3C66" w:rsidR="00496CED" w:rsidRPr="005C104B" w:rsidDel="008554F9" w:rsidRDefault="00496CED" w:rsidP="00496CED">
            <w:pPr>
              <w:rPr>
                <w:del w:id="174" w:author="Sagie, Guy" w:date="2014-11-26T15:40:00Z"/>
                <w:rFonts w:cs="David"/>
                <w:rtl/>
                <w:lang w:eastAsia="he-IL"/>
              </w:rPr>
            </w:pPr>
            <w:del w:id="175" w:author="Sagie, Guy" w:date="2014-11-26T15:40:00Z">
              <w:r w:rsidRPr="005C104B" w:rsidDel="008554F9">
                <w:rPr>
                  <w:rFonts w:cs="David" w:hint="cs"/>
                  <w:rtl/>
                  <w:lang w:eastAsia="he-IL"/>
                </w:rPr>
                <w:delText>מין המטופל</w:delText>
              </w:r>
            </w:del>
          </w:p>
        </w:tc>
        <w:tc>
          <w:tcPr>
            <w:tcW w:w="992" w:type="dxa"/>
            <w:tcPrChange w:id="176" w:author="Sagie, Guy" w:date="2014-11-30T10:50:00Z">
              <w:tcPr>
                <w:tcW w:w="992" w:type="dxa"/>
                <w:gridSpan w:val="2"/>
              </w:tcPr>
            </w:tcPrChange>
          </w:tcPr>
          <w:p w14:paraId="18428CCD" w14:textId="43D1BBFC" w:rsidR="00496CED" w:rsidRPr="005C104B" w:rsidDel="008554F9" w:rsidRDefault="00496CED" w:rsidP="00496CED">
            <w:pPr>
              <w:rPr>
                <w:del w:id="177" w:author="Sagie, Guy" w:date="2014-11-26T15:40:00Z"/>
                <w:rFonts w:cs="David"/>
                <w:rtl/>
                <w:lang w:eastAsia="he-IL"/>
              </w:rPr>
            </w:pPr>
            <w:del w:id="178" w:author="Sagie, Guy" w:date="2014-11-26T15:40:00Z">
              <w:r w:rsidRPr="005C104B" w:rsidDel="008554F9">
                <w:rPr>
                  <w:rFonts w:cs="David" w:hint="cs"/>
                  <w:rtl/>
                  <w:lang w:eastAsia="he-IL"/>
                </w:rPr>
                <w:delText>פרטי  המטופל</w:delText>
              </w:r>
            </w:del>
          </w:p>
        </w:tc>
        <w:tc>
          <w:tcPr>
            <w:tcW w:w="850" w:type="dxa"/>
            <w:tcPrChange w:id="179" w:author="Sagie, Guy" w:date="2014-11-30T10:50:00Z">
              <w:tcPr>
                <w:tcW w:w="850" w:type="dxa"/>
                <w:gridSpan w:val="2"/>
              </w:tcPr>
            </w:tcPrChange>
          </w:tcPr>
          <w:p w14:paraId="4C206146" w14:textId="6025827E" w:rsidR="00496CED" w:rsidRPr="005C104B" w:rsidDel="008554F9" w:rsidRDefault="00496CED" w:rsidP="00496CED">
            <w:pPr>
              <w:rPr>
                <w:del w:id="180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181" w:author="Sagie, Guy" w:date="2014-11-30T10:50:00Z">
              <w:tcPr>
                <w:tcW w:w="1134" w:type="dxa"/>
                <w:gridSpan w:val="2"/>
              </w:tcPr>
            </w:tcPrChange>
          </w:tcPr>
          <w:p w14:paraId="11409B3D" w14:textId="5C834409" w:rsidR="00496CED" w:rsidRPr="005C104B" w:rsidDel="008554F9" w:rsidRDefault="00496CED" w:rsidP="00496CED">
            <w:pPr>
              <w:rPr>
                <w:del w:id="182" w:author="Sagie, Guy" w:date="2014-11-26T15:40:00Z"/>
                <w:rFonts w:cs="David"/>
                <w:rtl/>
                <w:lang w:eastAsia="he-IL"/>
              </w:rPr>
            </w:pPr>
            <w:del w:id="183" w:author="Sagie, Guy" w:date="2014-11-26T15:40:00Z">
              <w:r w:rsidRPr="005C104B" w:rsidDel="008554F9">
                <w:rPr>
                  <w:rFonts w:cs="David" w:hint="cs"/>
                  <w:rtl/>
                  <w:lang w:eastAsia="he-IL"/>
                </w:rPr>
                <w:delText>תו אחד</w:delText>
              </w:r>
            </w:del>
          </w:p>
        </w:tc>
        <w:tc>
          <w:tcPr>
            <w:tcW w:w="1240" w:type="dxa"/>
            <w:tcPrChange w:id="184" w:author="Sagie, Guy" w:date="2014-11-30T10:50:00Z">
              <w:tcPr>
                <w:tcW w:w="1240" w:type="dxa"/>
                <w:gridSpan w:val="2"/>
              </w:tcPr>
            </w:tcPrChange>
          </w:tcPr>
          <w:p w14:paraId="769040B5" w14:textId="32D5F6C5" w:rsidR="00496CED" w:rsidRPr="0028498B" w:rsidDel="008554F9" w:rsidRDefault="00496CED" w:rsidP="00496CED">
            <w:pPr>
              <w:rPr>
                <w:del w:id="185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186" w:author="Sagie, Guy" w:date="2014-11-30T10:50:00Z">
              <w:tcPr>
                <w:tcW w:w="887" w:type="dxa"/>
                <w:gridSpan w:val="2"/>
              </w:tcPr>
            </w:tcPrChange>
          </w:tcPr>
          <w:p w14:paraId="170F5FE2" w14:textId="5568B3D0" w:rsidR="00496CED" w:rsidRPr="0028498B" w:rsidDel="008554F9" w:rsidRDefault="00496CED" w:rsidP="00496CED">
            <w:pPr>
              <w:rPr>
                <w:del w:id="187" w:author="Sagie, Guy" w:date="2014-11-26T15:40:00Z"/>
                <w:rFonts w:cs="David"/>
                <w:rtl/>
                <w:lang w:eastAsia="he-IL"/>
              </w:rPr>
            </w:pPr>
          </w:p>
        </w:tc>
      </w:tr>
      <w:tr w:rsidR="00496CED" w:rsidRPr="00035E3E" w:rsidDel="008554F9" w14:paraId="4AB99154" w14:textId="724554CE" w:rsidTr="00D51F63">
        <w:trPr>
          <w:del w:id="188" w:author="Sagie, Guy" w:date="2014-11-26T15:40:00Z"/>
          <w:trPrChange w:id="189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190" w:author="Sagie, Guy" w:date="2014-11-30T10:50:00Z">
              <w:tcPr>
                <w:tcW w:w="993" w:type="dxa"/>
                <w:gridSpan w:val="2"/>
              </w:tcPr>
            </w:tcPrChange>
          </w:tcPr>
          <w:p w14:paraId="3D491B17" w14:textId="2BC214AE" w:rsidR="00496CED" w:rsidRPr="005C104B" w:rsidDel="008554F9" w:rsidRDefault="00496CED" w:rsidP="00496CED">
            <w:pPr>
              <w:rPr>
                <w:del w:id="191" w:author="Sagie, Guy" w:date="2014-11-26T15:40:00Z"/>
                <w:rFonts w:cs="David"/>
                <w:rtl/>
                <w:lang w:eastAsia="he-IL"/>
              </w:rPr>
            </w:pPr>
            <w:del w:id="192" w:author="Sagie, Guy" w:date="2014-11-26T15:40:00Z">
              <w:r w:rsidRPr="005C104B" w:rsidDel="008554F9">
                <w:rPr>
                  <w:rFonts w:cs="David" w:hint="cs"/>
                  <w:rtl/>
                  <w:lang w:eastAsia="he-IL"/>
                </w:rPr>
                <w:delText>תאריך קבלה</w:delText>
              </w:r>
            </w:del>
          </w:p>
        </w:tc>
        <w:tc>
          <w:tcPr>
            <w:tcW w:w="851" w:type="dxa"/>
            <w:tcPrChange w:id="193" w:author="Sagie, Guy" w:date="2014-11-30T10:50:00Z">
              <w:tcPr>
                <w:tcW w:w="992" w:type="dxa"/>
                <w:gridSpan w:val="3"/>
              </w:tcPr>
            </w:tcPrChange>
          </w:tcPr>
          <w:p w14:paraId="38A106F7" w14:textId="4BFA3A43" w:rsidR="00496CED" w:rsidRPr="005C104B" w:rsidDel="008554F9" w:rsidRDefault="00496CED" w:rsidP="00496CED">
            <w:pPr>
              <w:rPr>
                <w:del w:id="194" w:author="Sagie, Guy" w:date="2014-11-26T15:40:00Z"/>
                <w:rFonts w:cs="David"/>
                <w:rtl/>
                <w:lang w:eastAsia="he-IL"/>
              </w:rPr>
            </w:pPr>
            <w:del w:id="195" w:author="Sagie, Guy" w:date="2014-11-26T15:40:00Z">
              <w:r w:rsidRPr="005C104B" w:rsidDel="008554F9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992" w:type="dxa"/>
            <w:tcPrChange w:id="196" w:author="Sagie, Guy" w:date="2014-11-30T10:50:00Z">
              <w:tcPr>
                <w:tcW w:w="992" w:type="dxa"/>
                <w:gridSpan w:val="3"/>
              </w:tcPr>
            </w:tcPrChange>
          </w:tcPr>
          <w:p w14:paraId="149501C2" w14:textId="022458C9" w:rsidR="00496CED" w:rsidRPr="005C104B" w:rsidDel="008554F9" w:rsidRDefault="00496CED" w:rsidP="00496CED">
            <w:pPr>
              <w:rPr>
                <w:del w:id="197" w:author="Sagie, Guy" w:date="2014-11-26T15:40:00Z"/>
                <w:rFonts w:cs="David"/>
                <w:rtl/>
                <w:lang w:eastAsia="he-IL"/>
              </w:rPr>
            </w:pPr>
            <w:del w:id="198" w:author="Sagie, Guy" w:date="2014-11-26T15:40:00Z">
              <w:r w:rsidRPr="005C104B" w:rsidDel="008554F9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199" w:author="Sagie, Guy" w:date="2014-11-30T10:50:00Z">
              <w:tcPr>
                <w:tcW w:w="1418" w:type="dxa"/>
                <w:gridSpan w:val="3"/>
              </w:tcPr>
            </w:tcPrChange>
          </w:tcPr>
          <w:p w14:paraId="337122A7" w14:textId="7E4A539A" w:rsidR="00496CED" w:rsidRPr="005C104B" w:rsidDel="008554F9" w:rsidRDefault="00496CED" w:rsidP="00496CED">
            <w:pPr>
              <w:rPr>
                <w:del w:id="200" w:author="Sagie, Guy" w:date="2014-11-26T15:40:00Z"/>
                <w:rFonts w:cs="David"/>
                <w:rtl/>
                <w:lang w:eastAsia="he-IL"/>
              </w:rPr>
            </w:pPr>
            <w:del w:id="201" w:author="Sagie, Guy" w:date="2014-11-26T15:40:00Z">
              <w:r w:rsidRPr="005C104B" w:rsidDel="008554F9">
                <w:rPr>
                  <w:rFonts w:cs="David" w:hint="cs"/>
                  <w:rtl/>
                  <w:lang w:eastAsia="he-IL"/>
                </w:rPr>
                <w:delText xml:space="preserve">תאריך הביקור של המטופל </w:delText>
              </w:r>
            </w:del>
          </w:p>
        </w:tc>
        <w:tc>
          <w:tcPr>
            <w:tcW w:w="992" w:type="dxa"/>
            <w:tcPrChange w:id="202" w:author="Sagie, Guy" w:date="2014-11-30T10:50:00Z">
              <w:tcPr>
                <w:tcW w:w="992" w:type="dxa"/>
                <w:gridSpan w:val="2"/>
              </w:tcPr>
            </w:tcPrChange>
          </w:tcPr>
          <w:p w14:paraId="164B3CD5" w14:textId="047648B7" w:rsidR="00496CED" w:rsidRPr="005C104B" w:rsidDel="008554F9" w:rsidRDefault="00496CED" w:rsidP="00496CED">
            <w:pPr>
              <w:rPr>
                <w:del w:id="203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204" w:author="Sagie, Guy" w:date="2014-11-30T10:50:00Z">
              <w:tcPr>
                <w:tcW w:w="850" w:type="dxa"/>
                <w:gridSpan w:val="2"/>
              </w:tcPr>
            </w:tcPrChange>
          </w:tcPr>
          <w:p w14:paraId="5F697AE3" w14:textId="48D03B11" w:rsidR="00496CED" w:rsidRPr="005C104B" w:rsidDel="008554F9" w:rsidRDefault="00496CED" w:rsidP="00496CED">
            <w:pPr>
              <w:rPr>
                <w:del w:id="205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206" w:author="Sagie, Guy" w:date="2014-11-30T10:50:00Z">
              <w:tcPr>
                <w:tcW w:w="1134" w:type="dxa"/>
                <w:gridSpan w:val="2"/>
              </w:tcPr>
            </w:tcPrChange>
          </w:tcPr>
          <w:p w14:paraId="6C9C498D" w14:textId="0E1F2896" w:rsidR="00496CED" w:rsidRPr="005C104B" w:rsidDel="008554F9" w:rsidRDefault="00496CED" w:rsidP="00496CED">
            <w:pPr>
              <w:rPr>
                <w:del w:id="207" w:author="Sagie, Guy" w:date="2014-11-26T15:40:00Z"/>
                <w:rFonts w:cs="David"/>
                <w:rtl/>
                <w:lang w:eastAsia="he-IL"/>
              </w:rPr>
            </w:pPr>
            <w:del w:id="208" w:author="Sagie, Guy" w:date="2014-11-26T15:40:00Z">
              <w:r w:rsidRPr="005C104B" w:rsidDel="008554F9">
                <w:rPr>
                  <w:rFonts w:cs="David" w:hint="cs"/>
                  <w:rtl/>
                  <w:lang w:eastAsia="he-IL"/>
                </w:rPr>
                <w:delText xml:space="preserve">פורמט </w:delText>
              </w:r>
              <w:r w:rsidRPr="005C104B" w:rsidDel="008554F9">
                <w:rPr>
                  <w:rFonts w:cs="David" w:hint="cs"/>
                  <w:lang w:eastAsia="he-IL"/>
                </w:rPr>
                <w:delText>DD.MM.YYYY</w:delText>
              </w:r>
            </w:del>
          </w:p>
        </w:tc>
        <w:tc>
          <w:tcPr>
            <w:tcW w:w="1240" w:type="dxa"/>
            <w:tcPrChange w:id="209" w:author="Sagie, Guy" w:date="2014-11-30T10:50:00Z">
              <w:tcPr>
                <w:tcW w:w="1240" w:type="dxa"/>
                <w:gridSpan w:val="2"/>
              </w:tcPr>
            </w:tcPrChange>
          </w:tcPr>
          <w:p w14:paraId="42BEA66D" w14:textId="5C64CD1F" w:rsidR="00496CED" w:rsidRPr="0028498B" w:rsidDel="008554F9" w:rsidRDefault="00496CED" w:rsidP="00496CED">
            <w:pPr>
              <w:rPr>
                <w:del w:id="210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211" w:author="Sagie, Guy" w:date="2014-11-30T10:50:00Z">
              <w:tcPr>
                <w:tcW w:w="887" w:type="dxa"/>
                <w:gridSpan w:val="2"/>
              </w:tcPr>
            </w:tcPrChange>
          </w:tcPr>
          <w:p w14:paraId="27037559" w14:textId="221DF4CE" w:rsidR="00496CED" w:rsidRPr="0028498B" w:rsidDel="008554F9" w:rsidRDefault="00496CED" w:rsidP="00496CED">
            <w:pPr>
              <w:rPr>
                <w:del w:id="212" w:author="Sagie, Guy" w:date="2014-11-26T15:40:00Z"/>
                <w:rFonts w:cs="David"/>
                <w:rtl/>
                <w:lang w:eastAsia="he-IL"/>
              </w:rPr>
            </w:pPr>
          </w:p>
        </w:tc>
      </w:tr>
      <w:tr w:rsidR="00496CED" w:rsidRPr="00035E3E" w:rsidDel="008554F9" w14:paraId="68A77C15" w14:textId="7144A302" w:rsidTr="00D51F63">
        <w:trPr>
          <w:del w:id="213" w:author="Sagie, Guy" w:date="2014-11-26T15:40:00Z"/>
          <w:trPrChange w:id="214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215" w:author="Sagie, Guy" w:date="2014-11-30T10:50:00Z">
              <w:tcPr>
                <w:tcW w:w="993" w:type="dxa"/>
                <w:gridSpan w:val="2"/>
              </w:tcPr>
            </w:tcPrChange>
          </w:tcPr>
          <w:p w14:paraId="4C090D9F" w14:textId="0EE79B44" w:rsidR="00496CED" w:rsidDel="008554F9" w:rsidRDefault="00496CED" w:rsidP="00496CED">
            <w:pPr>
              <w:rPr>
                <w:del w:id="216" w:author="Sagie, Guy" w:date="2014-11-26T15:40:00Z"/>
                <w:rFonts w:cs="David"/>
                <w:rtl/>
                <w:lang w:eastAsia="he-IL"/>
              </w:rPr>
            </w:pPr>
            <w:del w:id="217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מקרה</w:delText>
              </w:r>
            </w:del>
          </w:p>
        </w:tc>
        <w:tc>
          <w:tcPr>
            <w:tcW w:w="851" w:type="dxa"/>
            <w:tcPrChange w:id="218" w:author="Sagie, Guy" w:date="2014-11-30T10:50:00Z">
              <w:tcPr>
                <w:tcW w:w="992" w:type="dxa"/>
                <w:gridSpan w:val="3"/>
              </w:tcPr>
            </w:tcPrChange>
          </w:tcPr>
          <w:p w14:paraId="125C58E4" w14:textId="2DACA715" w:rsidR="00496CED" w:rsidDel="008554F9" w:rsidRDefault="00496CED" w:rsidP="00496CED">
            <w:pPr>
              <w:rPr>
                <w:del w:id="219" w:author="Sagie, Guy" w:date="2014-11-26T15:40:00Z"/>
                <w:rFonts w:cs="David"/>
                <w:rtl/>
                <w:lang w:eastAsia="he-IL"/>
              </w:rPr>
            </w:pPr>
            <w:del w:id="220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992" w:type="dxa"/>
            <w:tcPrChange w:id="221" w:author="Sagie, Guy" w:date="2014-11-30T10:50:00Z">
              <w:tcPr>
                <w:tcW w:w="992" w:type="dxa"/>
                <w:gridSpan w:val="3"/>
              </w:tcPr>
            </w:tcPrChange>
          </w:tcPr>
          <w:p w14:paraId="7BCAEB48" w14:textId="3CE4AC4B" w:rsidR="00496CED" w:rsidDel="008554F9" w:rsidRDefault="00496CED" w:rsidP="00496CED">
            <w:pPr>
              <w:rPr>
                <w:del w:id="222" w:author="Sagie, Guy" w:date="2014-11-26T15:40:00Z"/>
                <w:rFonts w:cs="David"/>
                <w:rtl/>
                <w:lang w:eastAsia="he-IL"/>
              </w:rPr>
            </w:pPr>
            <w:del w:id="223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276" w:type="dxa"/>
            <w:tcPrChange w:id="224" w:author="Sagie, Guy" w:date="2014-11-30T10:50:00Z">
              <w:tcPr>
                <w:tcW w:w="1418" w:type="dxa"/>
                <w:gridSpan w:val="3"/>
              </w:tcPr>
            </w:tcPrChange>
          </w:tcPr>
          <w:p w14:paraId="32B11BCC" w14:textId="79FB849B" w:rsidR="00496CED" w:rsidDel="008554F9" w:rsidRDefault="00496CED" w:rsidP="00496CED">
            <w:pPr>
              <w:rPr>
                <w:del w:id="225" w:author="Sagie, Guy" w:date="2014-11-26T15:40:00Z"/>
                <w:rFonts w:cs="David"/>
                <w:rtl/>
                <w:lang w:eastAsia="he-IL"/>
              </w:rPr>
            </w:pPr>
            <w:del w:id="226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הצגת מספר המקרה</w:delText>
              </w:r>
            </w:del>
          </w:p>
        </w:tc>
        <w:tc>
          <w:tcPr>
            <w:tcW w:w="992" w:type="dxa"/>
            <w:tcPrChange w:id="227" w:author="Sagie, Guy" w:date="2014-11-30T10:50:00Z">
              <w:tcPr>
                <w:tcW w:w="992" w:type="dxa"/>
                <w:gridSpan w:val="2"/>
              </w:tcPr>
            </w:tcPrChange>
          </w:tcPr>
          <w:p w14:paraId="4F8437A7" w14:textId="411B1C27" w:rsidR="00496CED" w:rsidRPr="0028498B" w:rsidDel="008554F9" w:rsidRDefault="00496CED" w:rsidP="00496CED">
            <w:pPr>
              <w:rPr>
                <w:del w:id="228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229" w:author="Sagie, Guy" w:date="2014-11-30T10:50:00Z">
              <w:tcPr>
                <w:tcW w:w="850" w:type="dxa"/>
                <w:gridSpan w:val="2"/>
              </w:tcPr>
            </w:tcPrChange>
          </w:tcPr>
          <w:p w14:paraId="1E57D3A4" w14:textId="4813E919" w:rsidR="00496CED" w:rsidRPr="0028498B" w:rsidDel="008554F9" w:rsidRDefault="00496CED" w:rsidP="00496CED">
            <w:pPr>
              <w:rPr>
                <w:del w:id="230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231" w:author="Sagie, Guy" w:date="2014-11-30T10:50:00Z">
              <w:tcPr>
                <w:tcW w:w="1134" w:type="dxa"/>
                <w:gridSpan w:val="2"/>
              </w:tcPr>
            </w:tcPrChange>
          </w:tcPr>
          <w:p w14:paraId="2A5F097B" w14:textId="06888E44" w:rsidR="00496CED" w:rsidRPr="0028498B" w:rsidDel="008554F9" w:rsidRDefault="00496CED" w:rsidP="00496CED">
            <w:pPr>
              <w:rPr>
                <w:del w:id="232" w:author="Sagie, Guy" w:date="2014-11-26T15:40:00Z"/>
                <w:rFonts w:cs="David"/>
                <w:rtl/>
                <w:lang w:eastAsia="he-IL"/>
              </w:rPr>
            </w:pPr>
            <w:del w:id="233" w:author="Sagie, Guy" w:date="2014-11-26T15:40:00Z">
              <w:r w:rsidDel="008554F9">
                <w:rPr>
                  <w:rFonts w:cs="David" w:hint="cs"/>
                  <w:rtl/>
                  <w:lang w:eastAsia="he-IL"/>
                </w:rPr>
                <w:delText>עד 9 ספרות</w:delText>
              </w:r>
            </w:del>
          </w:p>
        </w:tc>
        <w:tc>
          <w:tcPr>
            <w:tcW w:w="1240" w:type="dxa"/>
            <w:tcPrChange w:id="234" w:author="Sagie, Guy" w:date="2014-11-30T10:50:00Z">
              <w:tcPr>
                <w:tcW w:w="1240" w:type="dxa"/>
                <w:gridSpan w:val="2"/>
              </w:tcPr>
            </w:tcPrChange>
          </w:tcPr>
          <w:p w14:paraId="1AFB716D" w14:textId="3FC67FA6" w:rsidR="00496CED" w:rsidRPr="0028498B" w:rsidDel="008554F9" w:rsidRDefault="00496CED" w:rsidP="00496CED">
            <w:pPr>
              <w:rPr>
                <w:del w:id="235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236" w:author="Sagie, Guy" w:date="2014-11-30T10:50:00Z">
              <w:tcPr>
                <w:tcW w:w="887" w:type="dxa"/>
                <w:gridSpan w:val="2"/>
              </w:tcPr>
            </w:tcPrChange>
          </w:tcPr>
          <w:p w14:paraId="3B3B2FD9" w14:textId="3D1BDEF1" w:rsidR="00496CED" w:rsidRPr="0028498B" w:rsidDel="008554F9" w:rsidRDefault="00496CED" w:rsidP="00496CED">
            <w:pPr>
              <w:rPr>
                <w:del w:id="237" w:author="Sagie, Guy" w:date="2014-11-26T15:40:00Z"/>
                <w:rFonts w:cs="David"/>
                <w:rtl/>
                <w:lang w:eastAsia="he-IL"/>
              </w:rPr>
            </w:pPr>
          </w:p>
        </w:tc>
      </w:tr>
      <w:tr w:rsidR="008554F9" w:rsidRPr="00035E3E" w:rsidDel="008554F9" w14:paraId="3947C9C3" w14:textId="77777777" w:rsidTr="00D51F63">
        <w:trPr>
          <w:ins w:id="238" w:author="Sagie, Guy" w:date="2014-11-26T15:40:00Z"/>
          <w:trPrChange w:id="239" w:author="Sagie, Guy" w:date="2014-11-30T10:50:00Z">
            <w:trPr>
              <w:gridBefore w:val="1"/>
            </w:trPr>
          </w:trPrChange>
        </w:trPr>
        <w:tc>
          <w:tcPr>
            <w:tcW w:w="1276" w:type="dxa"/>
            <w:tcPrChange w:id="240" w:author="Sagie, Guy" w:date="2014-11-30T10:50:00Z">
              <w:tcPr>
                <w:tcW w:w="1276" w:type="dxa"/>
                <w:gridSpan w:val="3"/>
              </w:tcPr>
            </w:tcPrChange>
          </w:tcPr>
          <w:p w14:paraId="64E803DF" w14:textId="045E9319" w:rsidR="008554F9" w:rsidDel="008554F9" w:rsidRDefault="008554F9" w:rsidP="00496CED">
            <w:pPr>
              <w:rPr>
                <w:ins w:id="241" w:author="Sagie, Guy" w:date="2014-11-26T15:40:00Z"/>
                <w:rFonts w:cs="David"/>
                <w:rtl/>
                <w:lang w:eastAsia="he-IL"/>
              </w:rPr>
            </w:pPr>
            <w:commentRangeStart w:id="242"/>
            <w:ins w:id="243" w:author="Sagie, Guy" w:date="2014-11-26T15:42:00Z">
              <w:r>
                <w:rPr>
                  <w:rFonts w:cs="David" w:hint="cs"/>
                  <w:rtl/>
                  <w:lang w:eastAsia="he-IL"/>
                </w:rPr>
                <w:t>נתוני מטופל</w:t>
              </w:r>
            </w:ins>
          </w:p>
        </w:tc>
        <w:tc>
          <w:tcPr>
            <w:tcW w:w="851" w:type="dxa"/>
            <w:tcPrChange w:id="244" w:author="Sagie, Guy" w:date="2014-11-30T10:50:00Z">
              <w:tcPr>
                <w:tcW w:w="709" w:type="dxa"/>
                <w:gridSpan w:val="2"/>
              </w:tcPr>
            </w:tcPrChange>
          </w:tcPr>
          <w:p w14:paraId="33E9666B" w14:textId="77777777" w:rsidR="008554F9" w:rsidDel="008554F9" w:rsidRDefault="008554F9" w:rsidP="00496CED">
            <w:pPr>
              <w:rPr>
                <w:ins w:id="245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246" w:author="Sagie, Guy" w:date="2014-11-30T10:50:00Z">
              <w:tcPr>
                <w:tcW w:w="992" w:type="dxa"/>
                <w:gridSpan w:val="3"/>
              </w:tcPr>
            </w:tcPrChange>
          </w:tcPr>
          <w:p w14:paraId="1C0AD9A2" w14:textId="3B3DC6D4" w:rsidR="008554F9" w:rsidDel="008554F9" w:rsidRDefault="008554F9" w:rsidP="00496CED">
            <w:pPr>
              <w:rPr>
                <w:ins w:id="247" w:author="Sagie, Guy" w:date="2014-11-26T15:40:00Z"/>
                <w:rFonts w:cs="David"/>
                <w:rtl/>
                <w:lang w:eastAsia="he-IL"/>
              </w:rPr>
            </w:pPr>
            <w:ins w:id="248" w:author="Sagie, Guy" w:date="2014-11-26T15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  <w:tcPrChange w:id="249" w:author="Sagie, Guy" w:date="2014-11-30T10:50:00Z">
              <w:tcPr>
                <w:tcW w:w="1418" w:type="dxa"/>
                <w:gridSpan w:val="3"/>
              </w:tcPr>
            </w:tcPrChange>
          </w:tcPr>
          <w:p w14:paraId="674BEF9F" w14:textId="52E2A186" w:rsidR="008554F9" w:rsidRPr="008554F9" w:rsidDel="008554F9" w:rsidRDefault="008554F9" w:rsidP="00496CED">
            <w:pPr>
              <w:rPr>
                <w:ins w:id="250" w:author="Sagie, Guy" w:date="2014-11-26T15:40:00Z"/>
                <w:rFonts w:cs="David"/>
                <w:rtl/>
                <w:lang w:eastAsia="he-IL"/>
              </w:rPr>
            </w:pPr>
            <w:ins w:id="251" w:author="Sagie, Guy" w:date="2014-11-26T15:43:00Z">
              <w:r>
                <w:rPr>
                  <w:rFonts w:cs="David" w:hint="cs"/>
                  <w:rtl/>
                  <w:lang w:eastAsia="he-IL"/>
                </w:rPr>
                <w:t>נתוני מטופל ראה אפיון</w:t>
              </w:r>
            </w:ins>
            <w:ins w:id="252" w:author="Sagie, Guy" w:date="2014-11-26T15:44:00Z">
              <w:r>
                <w:rPr>
                  <w:rFonts w:cs="David" w:hint="cs"/>
                  <w:rtl/>
                  <w:lang w:eastAsia="he-IL"/>
                </w:rPr>
                <w:t xml:space="preserve"> "</w:t>
              </w:r>
              <w:r w:rsidRPr="008554F9">
                <w:rPr>
                  <w:rFonts w:cs="David"/>
                  <w:rtl/>
                  <w:lang w:eastAsia="he-IL"/>
                </w:rPr>
                <w:t>דרישות רוחביות להתרשמות ממידע רפואי</w:t>
              </w:r>
              <w:r>
                <w:rPr>
                  <w:rFonts w:cs="David" w:hint="cs"/>
                  <w:rtl/>
                  <w:lang w:eastAsia="he-IL"/>
                </w:rPr>
                <w:t>", ראה אפיון תהליך 74</w:t>
              </w:r>
            </w:ins>
          </w:p>
        </w:tc>
        <w:tc>
          <w:tcPr>
            <w:tcW w:w="992" w:type="dxa"/>
            <w:tcPrChange w:id="253" w:author="Sagie, Guy" w:date="2014-11-30T10:50:00Z">
              <w:tcPr>
                <w:tcW w:w="992" w:type="dxa"/>
                <w:gridSpan w:val="2"/>
              </w:tcPr>
            </w:tcPrChange>
          </w:tcPr>
          <w:p w14:paraId="67348372" w14:textId="77777777" w:rsidR="008554F9" w:rsidRPr="0028498B" w:rsidDel="008554F9" w:rsidRDefault="008554F9" w:rsidP="00496CED">
            <w:pPr>
              <w:rPr>
                <w:ins w:id="254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255" w:author="Sagie, Guy" w:date="2014-11-30T10:50:00Z">
              <w:tcPr>
                <w:tcW w:w="850" w:type="dxa"/>
                <w:gridSpan w:val="2"/>
              </w:tcPr>
            </w:tcPrChange>
          </w:tcPr>
          <w:p w14:paraId="64A3A0B3" w14:textId="77777777" w:rsidR="008554F9" w:rsidRPr="0028498B" w:rsidDel="008554F9" w:rsidRDefault="008554F9" w:rsidP="00496CED">
            <w:pPr>
              <w:rPr>
                <w:ins w:id="256" w:author="Sagie, Guy" w:date="2014-11-26T15:40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257" w:author="Sagie, Guy" w:date="2014-11-30T10:50:00Z">
              <w:tcPr>
                <w:tcW w:w="1134" w:type="dxa"/>
                <w:gridSpan w:val="2"/>
              </w:tcPr>
            </w:tcPrChange>
          </w:tcPr>
          <w:p w14:paraId="7458EFA1" w14:textId="77777777" w:rsidR="008554F9" w:rsidDel="008554F9" w:rsidRDefault="008554F9" w:rsidP="00496CED">
            <w:pPr>
              <w:rPr>
                <w:ins w:id="258" w:author="Sagie, Guy" w:date="2014-11-26T15:40:00Z"/>
                <w:rFonts w:cs="David"/>
                <w:rtl/>
                <w:lang w:eastAsia="he-IL"/>
              </w:rPr>
            </w:pPr>
          </w:p>
        </w:tc>
        <w:commentRangeEnd w:id="242"/>
        <w:tc>
          <w:tcPr>
            <w:tcW w:w="1240" w:type="dxa"/>
            <w:tcPrChange w:id="259" w:author="Sagie, Guy" w:date="2014-11-30T10:50:00Z">
              <w:tcPr>
                <w:tcW w:w="1240" w:type="dxa"/>
                <w:gridSpan w:val="2"/>
              </w:tcPr>
            </w:tcPrChange>
          </w:tcPr>
          <w:p w14:paraId="12EDF651" w14:textId="77777777" w:rsidR="008554F9" w:rsidRPr="0028498B" w:rsidDel="008554F9" w:rsidRDefault="008554F9" w:rsidP="00496CED">
            <w:pPr>
              <w:rPr>
                <w:ins w:id="260" w:author="Sagie, Guy" w:date="2014-11-26T15:40:00Z"/>
                <w:rFonts w:cs="David"/>
                <w:rtl/>
                <w:lang w:eastAsia="he-IL"/>
              </w:rPr>
            </w:pPr>
            <w:ins w:id="261" w:author="Sagie, Guy" w:date="2014-11-26T15:45:00Z">
              <w:r>
                <w:rPr>
                  <w:rStyle w:val="CommentReference"/>
                  <w:rtl/>
                </w:rPr>
                <w:commentReference w:id="242"/>
              </w:r>
            </w:ins>
          </w:p>
        </w:tc>
        <w:tc>
          <w:tcPr>
            <w:tcW w:w="887" w:type="dxa"/>
            <w:tcPrChange w:id="262" w:author="Sagie, Guy" w:date="2014-11-30T10:50:00Z">
              <w:tcPr>
                <w:tcW w:w="887" w:type="dxa"/>
                <w:gridSpan w:val="2"/>
              </w:tcPr>
            </w:tcPrChange>
          </w:tcPr>
          <w:p w14:paraId="4E0F3A98" w14:textId="77777777" w:rsidR="008554F9" w:rsidRPr="0028498B" w:rsidDel="008554F9" w:rsidRDefault="008554F9" w:rsidP="00496CED">
            <w:pPr>
              <w:rPr>
                <w:ins w:id="263" w:author="Sagie, Guy" w:date="2014-11-26T15:40:00Z"/>
                <w:rFonts w:cs="David"/>
                <w:rtl/>
                <w:lang w:eastAsia="he-IL"/>
              </w:rPr>
            </w:pPr>
          </w:p>
        </w:tc>
      </w:tr>
      <w:tr w:rsidR="00496CED" w:rsidRPr="00035E3E" w14:paraId="7538823C" w14:textId="77777777" w:rsidTr="00D51F63">
        <w:trPr>
          <w:trPrChange w:id="264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265" w:author="Sagie, Guy" w:date="2014-11-30T10:50:00Z">
              <w:tcPr>
                <w:tcW w:w="993" w:type="dxa"/>
                <w:gridSpan w:val="2"/>
              </w:tcPr>
            </w:tcPrChange>
          </w:tcPr>
          <w:p w14:paraId="7C50332D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מרפאה</w:t>
            </w:r>
          </w:p>
        </w:tc>
        <w:tc>
          <w:tcPr>
            <w:tcW w:w="851" w:type="dxa"/>
            <w:tcPrChange w:id="266" w:author="Sagie, Guy" w:date="2014-11-30T10:50:00Z">
              <w:tcPr>
                <w:tcW w:w="992" w:type="dxa"/>
                <w:gridSpan w:val="3"/>
              </w:tcPr>
            </w:tcPrChange>
          </w:tcPr>
          <w:p w14:paraId="2BC847B9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267" w:author="Sagie, Guy" w:date="2014-11-30T10:50:00Z">
              <w:tcPr>
                <w:tcW w:w="992" w:type="dxa"/>
                <w:gridSpan w:val="3"/>
              </w:tcPr>
            </w:tcPrChange>
          </w:tcPr>
          <w:p w14:paraId="3D746025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76" w:type="dxa"/>
            <w:tcPrChange w:id="268" w:author="Sagie, Guy" w:date="2014-11-30T10:50:00Z">
              <w:tcPr>
                <w:tcW w:w="1418" w:type="dxa"/>
                <w:gridSpan w:val="3"/>
              </w:tcPr>
            </w:tcPrChange>
          </w:tcPr>
          <w:p w14:paraId="34994069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הצגת המרפאה המתעדת</w:t>
            </w:r>
          </w:p>
        </w:tc>
        <w:tc>
          <w:tcPr>
            <w:tcW w:w="992" w:type="dxa"/>
            <w:tcPrChange w:id="269" w:author="Sagie, Guy" w:date="2014-11-30T10:50:00Z">
              <w:tcPr>
                <w:tcW w:w="992" w:type="dxa"/>
                <w:gridSpan w:val="2"/>
              </w:tcPr>
            </w:tcPrChange>
          </w:tcPr>
          <w:p w14:paraId="7648D53B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270" w:author="Sagie, Guy" w:date="2014-11-30T10:50:00Z">
              <w:tcPr>
                <w:tcW w:w="850" w:type="dxa"/>
                <w:gridSpan w:val="2"/>
              </w:tcPr>
            </w:tcPrChange>
          </w:tcPr>
          <w:p w14:paraId="63293783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271" w:author="Sagie, Guy" w:date="2014-11-30T10:50:00Z">
              <w:tcPr>
                <w:tcW w:w="1134" w:type="dxa"/>
                <w:gridSpan w:val="2"/>
              </w:tcPr>
            </w:tcPrChange>
          </w:tcPr>
          <w:p w14:paraId="3F4378D4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240" w:type="dxa"/>
            <w:tcPrChange w:id="272" w:author="Sagie, Guy" w:date="2014-11-30T10:50:00Z">
              <w:tcPr>
                <w:tcW w:w="1240" w:type="dxa"/>
                <w:gridSpan w:val="2"/>
              </w:tcPr>
            </w:tcPrChange>
          </w:tcPr>
          <w:p w14:paraId="1A7F277F" w14:textId="77777777" w:rsidR="00496CED" w:rsidRPr="000F7F81" w:rsidRDefault="00496CED" w:rsidP="00496CE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87" w:type="dxa"/>
            <w:tcPrChange w:id="273" w:author="Sagie, Guy" w:date="2014-11-30T10:50:00Z">
              <w:tcPr>
                <w:tcW w:w="887" w:type="dxa"/>
                <w:gridSpan w:val="2"/>
              </w:tcPr>
            </w:tcPrChange>
          </w:tcPr>
          <w:p w14:paraId="1B1AFBBF" w14:textId="77777777" w:rsidR="00496CED" w:rsidRPr="000F7F81" w:rsidRDefault="00496CED" w:rsidP="00496CE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96CED" w:rsidRPr="00035E3E" w14:paraId="7FF36642" w14:textId="77777777" w:rsidTr="00D51F63">
        <w:trPr>
          <w:trPrChange w:id="274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275" w:author="Sagie, Guy" w:date="2014-11-30T10:50:00Z">
              <w:tcPr>
                <w:tcW w:w="993" w:type="dxa"/>
                <w:gridSpan w:val="2"/>
              </w:tcPr>
            </w:tcPrChange>
          </w:tcPr>
          <w:p w14:paraId="13E92C50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קבלה</w:t>
            </w:r>
          </w:p>
        </w:tc>
        <w:tc>
          <w:tcPr>
            <w:tcW w:w="851" w:type="dxa"/>
            <w:tcPrChange w:id="276" w:author="Sagie, Guy" w:date="2014-11-30T10:50:00Z">
              <w:tcPr>
                <w:tcW w:w="992" w:type="dxa"/>
                <w:gridSpan w:val="3"/>
              </w:tcPr>
            </w:tcPrChange>
          </w:tcPr>
          <w:p w14:paraId="7355BDEB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992" w:type="dxa"/>
            <w:tcPrChange w:id="277" w:author="Sagie, Guy" w:date="2014-11-30T10:50:00Z">
              <w:tcPr>
                <w:tcW w:w="992" w:type="dxa"/>
                <w:gridSpan w:val="3"/>
              </w:tcPr>
            </w:tcPrChange>
          </w:tcPr>
          <w:p w14:paraId="3B63DDCD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76" w:type="dxa"/>
            <w:tcPrChange w:id="278" w:author="Sagie, Guy" w:date="2014-11-30T10:50:00Z">
              <w:tcPr>
                <w:tcW w:w="1418" w:type="dxa"/>
                <w:gridSpan w:val="3"/>
              </w:tcPr>
            </w:tcPrChange>
          </w:tcPr>
          <w:p w14:paraId="0140DE03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  <w:r w:rsidRPr="005C104B">
              <w:rPr>
                <w:rFonts w:cs="David" w:hint="cs"/>
                <w:rtl/>
                <w:lang w:eastAsia="he-IL"/>
              </w:rPr>
              <w:t>תאריך הקבלה למרפאה</w:t>
            </w:r>
          </w:p>
        </w:tc>
        <w:tc>
          <w:tcPr>
            <w:tcW w:w="992" w:type="dxa"/>
            <w:tcPrChange w:id="279" w:author="Sagie, Guy" w:date="2014-11-30T10:50:00Z">
              <w:tcPr>
                <w:tcW w:w="992" w:type="dxa"/>
                <w:gridSpan w:val="2"/>
              </w:tcPr>
            </w:tcPrChange>
          </w:tcPr>
          <w:p w14:paraId="3091D914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280" w:author="Sagie, Guy" w:date="2014-11-30T10:50:00Z">
              <w:tcPr>
                <w:tcW w:w="850" w:type="dxa"/>
                <w:gridSpan w:val="2"/>
              </w:tcPr>
            </w:tcPrChange>
          </w:tcPr>
          <w:p w14:paraId="6641B2C0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281" w:author="Sagie, Guy" w:date="2014-11-30T10:50:00Z">
              <w:tcPr>
                <w:tcW w:w="1134" w:type="dxa"/>
                <w:gridSpan w:val="2"/>
              </w:tcPr>
            </w:tcPrChange>
          </w:tcPr>
          <w:p w14:paraId="017356F8" w14:textId="77777777" w:rsidR="00496CED" w:rsidRPr="005C104B" w:rsidRDefault="00496CED" w:rsidP="00496CE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פורמט </w:t>
            </w:r>
            <w:r>
              <w:rPr>
                <w:rFonts w:cs="David" w:hint="cs"/>
                <w:lang w:eastAsia="he-IL"/>
              </w:rPr>
              <w:t>DD.MM.YYYY</w:t>
            </w:r>
          </w:p>
        </w:tc>
        <w:tc>
          <w:tcPr>
            <w:tcW w:w="1240" w:type="dxa"/>
            <w:tcPrChange w:id="282" w:author="Sagie, Guy" w:date="2014-11-30T10:50:00Z">
              <w:tcPr>
                <w:tcW w:w="1240" w:type="dxa"/>
                <w:gridSpan w:val="2"/>
              </w:tcPr>
            </w:tcPrChange>
          </w:tcPr>
          <w:p w14:paraId="40DC1068" w14:textId="77777777" w:rsidR="00496CED" w:rsidRPr="000F7F81" w:rsidRDefault="00496CED" w:rsidP="00496CE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87" w:type="dxa"/>
            <w:tcPrChange w:id="283" w:author="Sagie, Guy" w:date="2014-11-30T10:50:00Z">
              <w:tcPr>
                <w:tcW w:w="887" w:type="dxa"/>
                <w:gridSpan w:val="2"/>
              </w:tcPr>
            </w:tcPrChange>
          </w:tcPr>
          <w:p w14:paraId="556E34FB" w14:textId="77777777" w:rsidR="00496CED" w:rsidRPr="000F7F81" w:rsidRDefault="00496CED" w:rsidP="00496CE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10311" w:rsidRPr="00035E3E" w14:paraId="24807939" w14:textId="77777777" w:rsidTr="00D51F63">
        <w:trPr>
          <w:trPrChange w:id="284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285" w:author="Sagie, Guy" w:date="2014-11-30T10:50:00Z">
              <w:tcPr>
                <w:tcW w:w="993" w:type="dxa"/>
                <w:gridSpan w:val="2"/>
              </w:tcPr>
            </w:tcPrChange>
          </w:tcPr>
          <w:p w14:paraId="37A6F374" w14:textId="77777777" w:rsidR="00110311" w:rsidRDefault="00110311" w:rsidP="0011031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אבחנה</w:t>
            </w:r>
          </w:p>
        </w:tc>
        <w:tc>
          <w:tcPr>
            <w:tcW w:w="851" w:type="dxa"/>
            <w:tcPrChange w:id="286" w:author="Sagie, Guy" w:date="2014-11-30T10:50:00Z">
              <w:tcPr>
                <w:tcW w:w="992" w:type="dxa"/>
                <w:gridSpan w:val="3"/>
              </w:tcPr>
            </w:tcPrChange>
          </w:tcPr>
          <w:p w14:paraId="1AD67E30" w14:textId="77777777" w:rsidR="00110311" w:rsidRPr="005C104B" w:rsidRDefault="00110311" w:rsidP="0011031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992" w:type="dxa"/>
            <w:tcPrChange w:id="287" w:author="Sagie, Guy" w:date="2014-11-30T10:50:00Z">
              <w:tcPr>
                <w:tcW w:w="992" w:type="dxa"/>
                <w:gridSpan w:val="3"/>
              </w:tcPr>
            </w:tcPrChange>
          </w:tcPr>
          <w:p w14:paraId="31B3B122" w14:textId="77777777" w:rsidR="00110311" w:rsidRPr="005C104B" w:rsidRDefault="00110311" w:rsidP="0011031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288" w:author="Sagie, Guy" w:date="2014-11-30T10:50:00Z">
              <w:tcPr>
                <w:tcW w:w="1418" w:type="dxa"/>
                <w:gridSpan w:val="3"/>
              </w:tcPr>
            </w:tcPrChange>
          </w:tcPr>
          <w:p w14:paraId="559F39F2" w14:textId="77777777" w:rsidR="00110311" w:rsidRPr="005C104B" w:rsidRDefault="00110311" w:rsidP="0011031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תאריך האבחנה</w:t>
            </w:r>
          </w:p>
        </w:tc>
        <w:tc>
          <w:tcPr>
            <w:tcW w:w="992" w:type="dxa"/>
            <w:tcPrChange w:id="289" w:author="Sagie, Guy" w:date="2014-11-30T10:50:00Z">
              <w:tcPr>
                <w:tcW w:w="992" w:type="dxa"/>
                <w:gridSpan w:val="2"/>
              </w:tcPr>
            </w:tcPrChange>
          </w:tcPr>
          <w:p w14:paraId="587ED586" w14:textId="77777777" w:rsidR="00110311" w:rsidRPr="005C104B" w:rsidRDefault="00110311" w:rsidP="0011031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290" w:author="Sagie, Guy" w:date="2014-11-30T10:50:00Z">
              <w:tcPr>
                <w:tcW w:w="850" w:type="dxa"/>
                <w:gridSpan w:val="2"/>
              </w:tcPr>
            </w:tcPrChange>
          </w:tcPr>
          <w:p w14:paraId="14D26301" w14:textId="77777777" w:rsidR="00110311" w:rsidRPr="005C104B" w:rsidRDefault="00110311" w:rsidP="0011031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נוכחי</w:t>
            </w:r>
          </w:p>
        </w:tc>
        <w:tc>
          <w:tcPr>
            <w:tcW w:w="1134" w:type="dxa"/>
            <w:tcPrChange w:id="291" w:author="Sagie, Guy" w:date="2014-11-30T10:50:00Z">
              <w:tcPr>
                <w:tcW w:w="1134" w:type="dxa"/>
                <w:gridSpan w:val="2"/>
              </w:tcPr>
            </w:tcPrChange>
          </w:tcPr>
          <w:p w14:paraId="662CD15D" w14:textId="77777777" w:rsidR="00110311" w:rsidRDefault="00110311" w:rsidP="0011031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פורמט </w:t>
            </w:r>
            <w:r>
              <w:rPr>
                <w:rFonts w:cs="David" w:hint="cs"/>
                <w:lang w:eastAsia="he-IL"/>
              </w:rPr>
              <w:t>DD.MM.YYYY</w:t>
            </w:r>
          </w:p>
        </w:tc>
        <w:tc>
          <w:tcPr>
            <w:tcW w:w="1240" w:type="dxa"/>
            <w:tcPrChange w:id="292" w:author="Sagie, Guy" w:date="2014-11-30T10:50:00Z">
              <w:tcPr>
                <w:tcW w:w="1240" w:type="dxa"/>
                <w:gridSpan w:val="2"/>
              </w:tcPr>
            </w:tcPrChange>
          </w:tcPr>
          <w:p w14:paraId="6068B8DF" w14:textId="77777777" w:rsidR="00110311" w:rsidRPr="000F7F81" w:rsidRDefault="00110311" w:rsidP="0011031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87" w:type="dxa"/>
            <w:tcPrChange w:id="293" w:author="Sagie, Guy" w:date="2014-11-30T10:50:00Z">
              <w:tcPr>
                <w:tcW w:w="887" w:type="dxa"/>
                <w:gridSpan w:val="2"/>
              </w:tcPr>
            </w:tcPrChange>
          </w:tcPr>
          <w:p w14:paraId="2C8925EB" w14:textId="77777777" w:rsidR="00110311" w:rsidRPr="000F7F81" w:rsidRDefault="00110311" w:rsidP="0011031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110311" w:rsidRPr="00035E3E" w14:paraId="2CA0C08B" w14:textId="77777777" w:rsidTr="00D51F63">
        <w:trPr>
          <w:trPrChange w:id="294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295" w:author="Sagie, Guy" w:date="2014-11-30T10:50:00Z">
              <w:tcPr>
                <w:tcW w:w="993" w:type="dxa"/>
                <w:gridSpan w:val="2"/>
              </w:tcPr>
            </w:tcPrChange>
          </w:tcPr>
          <w:p w14:paraId="6FB732CE" w14:textId="77777777" w:rsidR="00110311" w:rsidRPr="00496CED" w:rsidRDefault="00110311" w:rsidP="00110311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הזנה</w:t>
            </w:r>
          </w:p>
        </w:tc>
        <w:tc>
          <w:tcPr>
            <w:tcW w:w="851" w:type="dxa"/>
            <w:tcPrChange w:id="296" w:author="Sagie, Guy" w:date="2014-11-30T10:50:00Z">
              <w:tcPr>
                <w:tcW w:w="992" w:type="dxa"/>
                <w:gridSpan w:val="3"/>
              </w:tcPr>
            </w:tcPrChange>
          </w:tcPr>
          <w:p w14:paraId="62250464" w14:textId="77777777" w:rsidR="00110311" w:rsidRPr="00496CED" w:rsidRDefault="00110311" w:rsidP="00110311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92" w:type="dxa"/>
            <w:tcPrChange w:id="297" w:author="Sagie, Guy" w:date="2014-11-30T10:50:00Z">
              <w:tcPr>
                <w:tcW w:w="992" w:type="dxa"/>
                <w:gridSpan w:val="3"/>
              </w:tcPr>
            </w:tcPrChange>
          </w:tcPr>
          <w:p w14:paraId="41265E66" w14:textId="77777777" w:rsidR="00110311" w:rsidRPr="00496CED" w:rsidRDefault="00110311" w:rsidP="00110311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76" w:type="dxa"/>
            <w:tcPrChange w:id="298" w:author="Sagie, Guy" w:date="2014-11-30T10:50:00Z">
              <w:tcPr>
                <w:tcW w:w="1418" w:type="dxa"/>
                <w:gridSpan w:val="3"/>
              </w:tcPr>
            </w:tcPrChange>
          </w:tcPr>
          <w:p w14:paraId="7800425F" w14:textId="77777777" w:rsidR="00110311" w:rsidRPr="00496CED" w:rsidRDefault="00110311" w:rsidP="00110311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הצגת מספר האבחנות שהוזנו למוטפל במפגש</w:t>
            </w:r>
          </w:p>
        </w:tc>
        <w:tc>
          <w:tcPr>
            <w:tcW w:w="992" w:type="dxa"/>
            <w:tcPrChange w:id="299" w:author="Sagie, Guy" w:date="2014-11-30T10:50:00Z">
              <w:tcPr>
                <w:tcW w:w="992" w:type="dxa"/>
                <w:gridSpan w:val="2"/>
              </w:tcPr>
            </w:tcPrChange>
          </w:tcPr>
          <w:p w14:paraId="3CFF361D" w14:textId="77777777" w:rsidR="00110311" w:rsidRPr="00496CED" w:rsidRDefault="00110311" w:rsidP="0011031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300" w:author="Sagie, Guy" w:date="2014-11-30T10:50:00Z">
              <w:tcPr>
                <w:tcW w:w="850" w:type="dxa"/>
                <w:gridSpan w:val="2"/>
              </w:tcPr>
            </w:tcPrChange>
          </w:tcPr>
          <w:p w14:paraId="25CBDD44" w14:textId="77777777" w:rsidR="00110311" w:rsidRPr="00496CED" w:rsidRDefault="00110311" w:rsidP="0011031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301" w:author="Sagie, Guy" w:date="2014-11-30T10:50:00Z">
              <w:tcPr>
                <w:tcW w:w="1134" w:type="dxa"/>
                <w:gridSpan w:val="2"/>
              </w:tcPr>
            </w:tcPrChange>
          </w:tcPr>
          <w:p w14:paraId="18F42E4E" w14:textId="77777777" w:rsidR="00110311" w:rsidRPr="00496CED" w:rsidRDefault="00110311" w:rsidP="0011031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302" w:author="Sagie, Guy" w:date="2014-11-30T10:50:00Z">
              <w:tcPr>
                <w:tcW w:w="1240" w:type="dxa"/>
                <w:gridSpan w:val="2"/>
              </w:tcPr>
            </w:tcPrChange>
          </w:tcPr>
          <w:p w14:paraId="6AA12D71" w14:textId="77777777" w:rsidR="00110311" w:rsidRPr="00496CED" w:rsidRDefault="00110311" w:rsidP="0011031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303" w:author="Sagie, Guy" w:date="2014-11-30T10:50:00Z">
              <w:tcPr>
                <w:tcW w:w="887" w:type="dxa"/>
                <w:gridSpan w:val="2"/>
              </w:tcPr>
            </w:tcPrChange>
          </w:tcPr>
          <w:p w14:paraId="4459305A" w14:textId="77777777" w:rsidR="00110311" w:rsidRPr="00496CED" w:rsidRDefault="00110311" w:rsidP="00110311">
            <w:pPr>
              <w:rPr>
                <w:rFonts w:cs="David"/>
                <w:rtl/>
                <w:lang w:eastAsia="he-IL"/>
              </w:rPr>
            </w:pPr>
          </w:p>
        </w:tc>
      </w:tr>
      <w:tr w:rsidR="00370DB2" w:rsidRPr="00035E3E" w14:paraId="5754F389" w14:textId="77777777" w:rsidTr="00D51F63">
        <w:trPr>
          <w:trPrChange w:id="304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305" w:author="Sagie, Guy" w:date="2014-11-30T10:50:00Z">
              <w:tcPr>
                <w:tcW w:w="993" w:type="dxa"/>
                <w:gridSpan w:val="2"/>
              </w:tcPr>
            </w:tcPrChange>
          </w:tcPr>
          <w:p w14:paraId="2E0751CA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שורה</w:t>
            </w:r>
          </w:p>
        </w:tc>
        <w:tc>
          <w:tcPr>
            <w:tcW w:w="851" w:type="dxa"/>
            <w:tcPrChange w:id="306" w:author="Sagie, Guy" w:date="2014-11-30T10:50:00Z">
              <w:tcPr>
                <w:tcW w:w="992" w:type="dxa"/>
                <w:gridSpan w:val="3"/>
              </w:tcPr>
            </w:tcPrChange>
          </w:tcPr>
          <w:p w14:paraId="69D97C2F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92" w:type="dxa"/>
            <w:tcPrChange w:id="307" w:author="Sagie, Guy" w:date="2014-11-30T10:50:00Z">
              <w:tcPr>
                <w:tcW w:w="992" w:type="dxa"/>
                <w:gridSpan w:val="3"/>
              </w:tcPr>
            </w:tcPrChange>
          </w:tcPr>
          <w:p w14:paraId="577E140E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308" w:author="Sagie, Guy" w:date="2014-11-30T10:50:00Z">
              <w:tcPr>
                <w:tcW w:w="1418" w:type="dxa"/>
                <w:gridSpan w:val="3"/>
              </w:tcPr>
            </w:tcPrChange>
          </w:tcPr>
          <w:p w14:paraId="1AD43607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שורה בטבלה</w:t>
            </w:r>
          </w:p>
        </w:tc>
        <w:tc>
          <w:tcPr>
            <w:tcW w:w="992" w:type="dxa"/>
            <w:tcPrChange w:id="309" w:author="Sagie, Guy" w:date="2014-11-30T10:50:00Z">
              <w:tcPr>
                <w:tcW w:w="992" w:type="dxa"/>
                <w:gridSpan w:val="2"/>
              </w:tcPr>
            </w:tcPrChange>
          </w:tcPr>
          <w:p w14:paraId="5A297552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310" w:author="Sagie, Guy" w:date="2014-11-30T10:50:00Z">
              <w:tcPr>
                <w:tcW w:w="850" w:type="dxa"/>
                <w:gridSpan w:val="2"/>
              </w:tcPr>
            </w:tcPrChange>
          </w:tcPr>
          <w:p w14:paraId="0386AF46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311" w:author="Sagie, Guy" w:date="2014-11-30T10:50:00Z">
              <w:tcPr>
                <w:tcW w:w="1134" w:type="dxa"/>
                <w:gridSpan w:val="2"/>
              </w:tcPr>
            </w:tcPrChange>
          </w:tcPr>
          <w:p w14:paraId="60FEB3CB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312" w:author="Sagie, Guy" w:date="2014-11-30T10:50:00Z">
              <w:tcPr>
                <w:tcW w:w="1240" w:type="dxa"/>
                <w:gridSpan w:val="2"/>
              </w:tcPr>
            </w:tcPrChange>
          </w:tcPr>
          <w:p w14:paraId="264468C3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לאחר סימון השורה, השדה יפעל בהתאם לפקודה שניתה ע"י המשתמש (כגון </w:t>
            </w:r>
            <w:r>
              <w:rPr>
                <w:rFonts w:cs="David" w:hint="cs"/>
                <w:rtl/>
                <w:lang w:eastAsia="he-IL"/>
              </w:rPr>
              <w:lastRenderedPageBreak/>
              <w:t>מחיקה, הצגת פרטים וכו')</w:t>
            </w:r>
          </w:p>
        </w:tc>
        <w:tc>
          <w:tcPr>
            <w:tcW w:w="887" w:type="dxa"/>
            <w:tcPrChange w:id="313" w:author="Sagie, Guy" w:date="2014-11-30T10:50:00Z">
              <w:tcPr>
                <w:tcW w:w="887" w:type="dxa"/>
                <w:gridSpan w:val="2"/>
              </w:tcPr>
            </w:tcPrChange>
          </w:tcPr>
          <w:p w14:paraId="2973B78A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</w:tr>
      <w:tr w:rsidR="00370DB2" w:rsidRPr="00035E3E" w14:paraId="0493422E" w14:textId="77777777" w:rsidTr="00D51F63">
        <w:trPr>
          <w:trPrChange w:id="314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315" w:author="Sagie, Guy" w:date="2014-11-30T10:50:00Z">
              <w:tcPr>
                <w:tcW w:w="993" w:type="dxa"/>
                <w:gridSpan w:val="2"/>
              </w:tcPr>
            </w:tcPrChange>
          </w:tcPr>
          <w:p w14:paraId="710FB6C4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lastRenderedPageBreak/>
              <w:t>קטלוג</w:t>
            </w:r>
          </w:p>
        </w:tc>
        <w:tc>
          <w:tcPr>
            <w:tcW w:w="851" w:type="dxa"/>
            <w:tcPrChange w:id="316" w:author="Sagie, Guy" w:date="2014-11-30T10:50:00Z">
              <w:tcPr>
                <w:tcW w:w="992" w:type="dxa"/>
                <w:gridSpan w:val="3"/>
              </w:tcPr>
            </w:tcPrChange>
          </w:tcPr>
          <w:p w14:paraId="02E381E8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317" w:author="Sagie, Guy" w:date="2014-11-30T10:50:00Z">
              <w:tcPr>
                <w:tcW w:w="992" w:type="dxa"/>
                <w:gridSpan w:val="3"/>
              </w:tcPr>
            </w:tcPrChange>
          </w:tcPr>
          <w:p w14:paraId="6CFB48C4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318" w:author="Sagie, Guy" w:date="2014-11-30T10:50:00Z">
              <w:tcPr>
                <w:tcW w:w="1418" w:type="dxa"/>
                <w:gridSpan w:val="3"/>
              </w:tcPr>
            </w:tcPrChange>
          </w:tcPr>
          <w:p w14:paraId="7F237CD7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בחירת/הצגת הקטלוג ממנו נלקחה האבחנה</w:t>
            </w:r>
          </w:p>
        </w:tc>
        <w:tc>
          <w:tcPr>
            <w:tcW w:w="992" w:type="dxa"/>
            <w:tcPrChange w:id="319" w:author="Sagie, Guy" w:date="2014-11-30T10:50:00Z">
              <w:tcPr>
                <w:tcW w:w="992" w:type="dxa"/>
                <w:gridSpan w:val="2"/>
              </w:tcPr>
            </w:tcPrChange>
          </w:tcPr>
          <w:p w14:paraId="0F793BC5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320" w:author="Sagie, Guy" w:date="2014-11-30T10:50:00Z">
              <w:tcPr>
                <w:tcW w:w="850" w:type="dxa"/>
                <w:gridSpan w:val="2"/>
              </w:tcPr>
            </w:tcPrChange>
          </w:tcPr>
          <w:p w14:paraId="38F6AB31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321" w:author="Sagie, Guy" w:date="2014-11-30T10:50:00Z">
              <w:tcPr>
                <w:tcW w:w="1134" w:type="dxa"/>
                <w:gridSpan w:val="2"/>
              </w:tcPr>
            </w:tcPrChange>
          </w:tcPr>
          <w:p w14:paraId="6A123A3C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240" w:type="dxa"/>
            <w:tcPrChange w:id="322" w:author="Sagie, Guy" w:date="2014-11-30T10:50:00Z">
              <w:tcPr>
                <w:tcW w:w="1240" w:type="dxa"/>
                <w:gridSpan w:val="2"/>
              </w:tcPr>
            </w:tcPrChange>
          </w:tcPr>
          <w:p w14:paraId="5850FBEB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הצגת רשימת בחירה של קטלוגים</w:t>
            </w:r>
          </w:p>
        </w:tc>
        <w:tc>
          <w:tcPr>
            <w:tcW w:w="887" w:type="dxa"/>
            <w:tcPrChange w:id="323" w:author="Sagie, Guy" w:date="2014-11-30T10:50:00Z">
              <w:tcPr>
                <w:tcW w:w="887" w:type="dxa"/>
                <w:gridSpan w:val="2"/>
              </w:tcPr>
            </w:tcPrChange>
          </w:tcPr>
          <w:p w14:paraId="35DD4455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</w:tr>
      <w:tr w:rsidR="00370DB2" w:rsidRPr="00035E3E" w14:paraId="59E8C989" w14:textId="77777777" w:rsidTr="00D51F63">
        <w:trPr>
          <w:trPrChange w:id="324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325" w:author="Sagie, Guy" w:date="2014-11-30T10:50:00Z">
              <w:tcPr>
                <w:tcW w:w="993" w:type="dxa"/>
                <w:gridSpan w:val="2"/>
              </w:tcPr>
            </w:tcPrChange>
          </w:tcPr>
          <w:p w14:paraId="205E9543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אבחנה 1</w:t>
            </w:r>
          </w:p>
        </w:tc>
        <w:tc>
          <w:tcPr>
            <w:tcW w:w="851" w:type="dxa"/>
            <w:tcPrChange w:id="326" w:author="Sagie, Guy" w:date="2014-11-30T10:50:00Z">
              <w:tcPr>
                <w:tcW w:w="992" w:type="dxa"/>
                <w:gridSpan w:val="3"/>
              </w:tcPr>
            </w:tcPrChange>
          </w:tcPr>
          <w:p w14:paraId="6790E7CE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327" w:author="Sagie, Guy" w:date="2014-11-30T10:50:00Z">
              <w:tcPr>
                <w:tcW w:w="992" w:type="dxa"/>
                <w:gridSpan w:val="3"/>
              </w:tcPr>
            </w:tcPrChange>
          </w:tcPr>
          <w:p w14:paraId="3D19BA14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328" w:author="Sagie, Guy" w:date="2014-11-30T10:50:00Z">
              <w:tcPr>
                <w:tcW w:w="1418" w:type="dxa"/>
                <w:gridSpan w:val="3"/>
              </w:tcPr>
            </w:tcPrChange>
          </w:tcPr>
          <w:p w14:paraId="1F046EDA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בחירת סוג האבחנה</w:t>
            </w:r>
          </w:p>
        </w:tc>
        <w:tc>
          <w:tcPr>
            <w:tcW w:w="992" w:type="dxa"/>
            <w:tcPrChange w:id="329" w:author="Sagie, Guy" w:date="2014-11-30T10:50:00Z">
              <w:tcPr>
                <w:tcW w:w="992" w:type="dxa"/>
                <w:gridSpan w:val="2"/>
              </w:tcPr>
            </w:tcPrChange>
          </w:tcPr>
          <w:p w14:paraId="081D7605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330" w:author="Sagie, Guy" w:date="2014-11-30T10:50:00Z">
              <w:tcPr>
                <w:tcW w:w="850" w:type="dxa"/>
                <w:gridSpan w:val="2"/>
              </w:tcPr>
            </w:tcPrChange>
          </w:tcPr>
          <w:p w14:paraId="6D45429B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331" w:author="Sagie, Guy" w:date="2014-11-30T10:50:00Z">
              <w:tcPr>
                <w:tcW w:w="1134" w:type="dxa"/>
                <w:gridSpan w:val="2"/>
              </w:tcPr>
            </w:tcPrChange>
          </w:tcPr>
          <w:p w14:paraId="15191545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240" w:type="dxa"/>
            <w:tcPrChange w:id="332" w:author="Sagie, Guy" w:date="2014-11-30T10:50:00Z">
              <w:tcPr>
                <w:tcW w:w="1240" w:type="dxa"/>
                <w:gridSpan w:val="2"/>
              </w:tcPr>
            </w:tcPrChange>
          </w:tcPr>
          <w:p w14:paraId="7E51AD56" w14:textId="4D58942F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בעת לחיצה על כפתור הבחירה תתבצע כניסה למסך "חיפוש אבחנות"</w:t>
            </w:r>
          </w:p>
        </w:tc>
        <w:tc>
          <w:tcPr>
            <w:tcW w:w="887" w:type="dxa"/>
            <w:tcPrChange w:id="333" w:author="Sagie, Guy" w:date="2014-11-30T10:50:00Z">
              <w:tcPr>
                <w:tcW w:w="887" w:type="dxa"/>
                <w:gridSpan w:val="2"/>
              </w:tcPr>
            </w:tcPrChange>
          </w:tcPr>
          <w:p w14:paraId="1E73C211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</w:tr>
      <w:tr w:rsidR="00370DB2" w:rsidRPr="00035E3E" w14:paraId="6EAB576E" w14:textId="77777777" w:rsidTr="00D51F63">
        <w:trPr>
          <w:trHeight w:val="1280"/>
          <w:trPrChange w:id="334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335" w:author="Sagie, Guy" w:date="2014-11-30T10:50:00Z">
              <w:tcPr>
                <w:tcW w:w="993" w:type="dxa"/>
                <w:gridSpan w:val="2"/>
              </w:tcPr>
            </w:tcPrChange>
          </w:tcPr>
          <w:p w14:paraId="528871EC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צד</w:t>
            </w:r>
          </w:p>
        </w:tc>
        <w:tc>
          <w:tcPr>
            <w:tcW w:w="851" w:type="dxa"/>
            <w:tcPrChange w:id="336" w:author="Sagie, Guy" w:date="2014-11-30T10:50:00Z">
              <w:tcPr>
                <w:tcW w:w="992" w:type="dxa"/>
                <w:gridSpan w:val="3"/>
              </w:tcPr>
            </w:tcPrChange>
          </w:tcPr>
          <w:p w14:paraId="57874CD0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337" w:author="Sagie, Guy" w:date="2014-11-30T10:50:00Z">
              <w:tcPr>
                <w:tcW w:w="992" w:type="dxa"/>
                <w:gridSpan w:val="3"/>
              </w:tcPr>
            </w:tcPrChange>
          </w:tcPr>
          <w:p w14:paraId="7C9ABED8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338" w:author="Sagie, Guy" w:date="2014-11-30T10:50:00Z">
              <w:tcPr>
                <w:tcW w:w="1418" w:type="dxa"/>
                <w:gridSpan w:val="3"/>
              </w:tcPr>
            </w:tcPrChange>
          </w:tcPr>
          <w:p w14:paraId="57986B43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רישום מיקום האבחנה</w:t>
            </w:r>
          </w:p>
        </w:tc>
        <w:tc>
          <w:tcPr>
            <w:tcW w:w="992" w:type="dxa"/>
            <w:tcPrChange w:id="339" w:author="Sagie, Guy" w:date="2014-11-30T10:50:00Z">
              <w:tcPr>
                <w:tcW w:w="992" w:type="dxa"/>
                <w:gridSpan w:val="2"/>
              </w:tcPr>
            </w:tcPrChange>
          </w:tcPr>
          <w:p w14:paraId="0D57E0DB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340" w:author="Sagie, Guy" w:date="2014-11-30T10:50:00Z">
              <w:tcPr>
                <w:tcW w:w="850" w:type="dxa"/>
                <w:gridSpan w:val="2"/>
              </w:tcPr>
            </w:tcPrChange>
          </w:tcPr>
          <w:p w14:paraId="7F59DA2B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341" w:author="Sagie, Guy" w:date="2014-11-30T10:50:00Z">
              <w:tcPr>
                <w:tcW w:w="1134" w:type="dxa"/>
                <w:gridSpan w:val="2"/>
              </w:tcPr>
            </w:tcPrChange>
          </w:tcPr>
          <w:p w14:paraId="35138EB2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240" w:type="dxa"/>
            <w:tcPrChange w:id="342" w:author="Sagie, Guy" w:date="2014-11-30T10:50:00Z">
              <w:tcPr>
                <w:tcW w:w="1240" w:type="dxa"/>
                <w:gridSpan w:val="2"/>
              </w:tcPr>
            </w:tcPrChange>
          </w:tcPr>
          <w:p w14:paraId="4A560BDE" w14:textId="57E510BC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הצגת רשימת בחירה של מיקום האבחנה</w:t>
            </w:r>
            <w:ins w:id="343" w:author="Sagie, Guy" w:date="2014-11-27T10:59:00Z">
              <w:r w:rsidR="00531676">
                <w:rPr>
                  <w:rFonts w:cs="David" w:hint="cs"/>
                  <w:rtl/>
                  <w:lang w:eastAsia="he-IL"/>
                </w:rPr>
                <w:t xml:space="preserve">: </w:t>
              </w:r>
              <w:r w:rsidR="00531676" w:rsidRPr="00531676">
                <w:rPr>
                  <w:rFonts w:cs="David"/>
                  <w:lang w:eastAsia="he-IL"/>
                </w:rPr>
                <w:t xml:space="preserve">left, right, </w:t>
              </w:r>
              <w:commentRangeStart w:id="344"/>
              <w:r w:rsidR="00531676" w:rsidRPr="00531676">
                <w:rPr>
                  <w:rFonts w:cs="David"/>
                  <w:lang w:eastAsia="he-IL"/>
                </w:rPr>
                <w:t>bilateral</w:t>
              </w:r>
            </w:ins>
            <w:ins w:id="345" w:author="Sagie, Guy" w:date="2015-01-28T16:14:00Z">
              <w:r w:rsidR="00F73B46">
                <w:rPr>
                  <w:rFonts w:cs="David" w:hint="cs"/>
                  <w:rtl/>
                  <w:lang w:eastAsia="he-IL"/>
                </w:rPr>
                <w:t xml:space="preserve">. (מתוחזק ברמת </w:t>
              </w:r>
            </w:ins>
            <w:commentRangeEnd w:id="344"/>
            <w:ins w:id="346" w:author="Sagie, Guy" w:date="2015-01-28T16:15:00Z">
              <w:r w:rsidR="00F73B46">
                <w:rPr>
                  <w:rStyle w:val="CommentReference"/>
                  <w:rtl/>
                </w:rPr>
                <w:commentReference w:id="344"/>
              </w:r>
            </w:ins>
            <w:ins w:id="347" w:author="Sagie, Guy" w:date="2015-01-28T16:14:00Z">
              <w:r w:rsidR="00F73B46">
                <w:rPr>
                  <w:rFonts w:cs="David" w:hint="cs"/>
                  <w:rtl/>
                  <w:lang w:eastAsia="he-IL"/>
                </w:rPr>
                <w:t>המערכת)</w:t>
              </w:r>
            </w:ins>
          </w:p>
        </w:tc>
        <w:tc>
          <w:tcPr>
            <w:tcW w:w="887" w:type="dxa"/>
            <w:tcPrChange w:id="348" w:author="Sagie, Guy" w:date="2014-11-30T10:50:00Z">
              <w:tcPr>
                <w:tcW w:w="887" w:type="dxa"/>
                <w:gridSpan w:val="2"/>
              </w:tcPr>
            </w:tcPrChange>
          </w:tcPr>
          <w:p w14:paraId="62122F3E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</w:tr>
      <w:tr w:rsidR="00370DB2" w:rsidRPr="00035E3E" w14:paraId="5B34E134" w14:textId="77777777" w:rsidTr="00D51F63">
        <w:trPr>
          <w:trPrChange w:id="349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350" w:author="Sagie, Guy" w:date="2014-11-30T10:50:00Z">
              <w:tcPr>
                <w:tcW w:w="993" w:type="dxa"/>
                <w:gridSpan w:val="2"/>
              </w:tcPr>
            </w:tcPrChange>
          </w:tcPr>
          <w:p w14:paraId="3E46051B" w14:textId="2BB59616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commentRangeStart w:id="351"/>
            <w:del w:id="352" w:author="Sagie, Guy" w:date="2014-10-27T13:22:00Z">
              <w:r w:rsidRPr="00496CED" w:rsidDel="002C057D">
                <w:rPr>
                  <w:rFonts w:cs="David" w:hint="cs"/>
                  <w:rtl/>
                  <w:lang w:eastAsia="he-IL"/>
                </w:rPr>
                <w:delText>אבחנה בטקסט קטלוג</w:delText>
              </w:r>
            </w:del>
            <w:ins w:id="353" w:author="Sagie, Guy" w:date="2014-10-27T13:22:00Z">
              <w:r w:rsidR="002C057D">
                <w:rPr>
                  <w:rFonts w:cs="David" w:hint="cs"/>
                  <w:rtl/>
                  <w:lang w:eastAsia="he-IL"/>
                </w:rPr>
                <w:t>כותרת אבחנה</w:t>
              </w:r>
            </w:ins>
            <w:r w:rsidRPr="00496CED">
              <w:rPr>
                <w:rFonts w:cs="David" w:hint="cs"/>
                <w:rtl/>
                <w:lang w:eastAsia="he-IL"/>
              </w:rPr>
              <w:t xml:space="preserve"> </w:t>
            </w:r>
          </w:p>
        </w:tc>
        <w:tc>
          <w:tcPr>
            <w:tcW w:w="851" w:type="dxa"/>
            <w:tcPrChange w:id="354" w:author="Sagie, Guy" w:date="2014-11-30T10:50:00Z">
              <w:tcPr>
                <w:tcW w:w="992" w:type="dxa"/>
                <w:gridSpan w:val="3"/>
              </w:tcPr>
            </w:tcPrChange>
          </w:tcPr>
          <w:p w14:paraId="1F3EB740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355" w:author="Sagie, Guy" w:date="2014-11-30T10:50:00Z">
              <w:tcPr>
                <w:tcW w:w="992" w:type="dxa"/>
                <w:gridSpan w:val="3"/>
              </w:tcPr>
            </w:tcPrChange>
          </w:tcPr>
          <w:p w14:paraId="4408CEF1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76" w:type="dxa"/>
            <w:tcPrChange w:id="356" w:author="Sagie, Guy" w:date="2014-11-30T10:50:00Z">
              <w:tcPr>
                <w:tcW w:w="1418" w:type="dxa"/>
                <w:gridSpan w:val="3"/>
              </w:tcPr>
            </w:tcPrChange>
          </w:tcPr>
          <w:p w14:paraId="20F7D256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הצגת טקסט האבחנה מהקטלוג</w:t>
            </w:r>
          </w:p>
        </w:tc>
        <w:tc>
          <w:tcPr>
            <w:tcW w:w="992" w:type="dxa"/>
            <w:tcPrChange w:id="357" w:author="Sagie, Guy" w:date="2014-11-30T10:50:00Z">
              <w:tcPr>
                <w:tcW w:w="992" w:type="dxa"/>
                <w:gridSpan w:val="2"/>
              </w:tcPr>
            </w:tcPrChange>
          </w:tcPr>
          <w:p w14:paraId="5E4CFE77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 xml:space="preserve">קטלוג אבחנות </w:t>
            </w:r>
          </w:p>
        </w:tc>
        <w:tc>
          <w:tcPr>
            <w:tcW w:w="850" w:type="dxa"/>
            <w:tcPrChange w:id="358" w:author="Sagie, Guy" w:date="2014-11-30T10:50:00Z">
              <w:tcPr>
                <w:tcW w:w="850" w:type="dxa"/>
                <w:gridSpan w:val="2"/>
              </w:tcPr>
            </w:tcPrChange>
          </w:tcPr>
          <w:p w14:paraId="4ACAF12C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shd w:val="clear" w:color="auto" w:fill="auto"/>
            <w:tcPrChange w:id="359" w:author="Sagie, Guy" w:date="2014-11-30T10:50:00Z">
              <w:tcPr>
                <w:tcW w:w="1134" w:type="dxa"/>
                <w:gridSpan w:val="2"/>
                <w:shd w:val="clear" w:color="auto" w:fill="auto"/>
              </w:tcPr>
            </w:tcPrChange>
          </w:tcPr>
          <w:p w14:paraId="66930BEF" w14:textId="42242A35" w:rsidR="00370DB2" w:rsidRPr="00496CED" w:rsidRDefault="00370DB2" w:rsidP="002C057D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 xml:space="preserve">עד </w:t>
            </w:r>
            <w:del w:id="360" w:author="Sagie, Guy" w:date="2014-10-27T13:22:00Z">
              <w:r w:rsidRPr="00496CED" w:rsidDel="002C057D">
                <w:rPr>
                  <w:rFonts w:cs="David" w:hint="cs"/>
                  <w:rtl/>
                  <w:lang w:eastAsia="he-IL"/>
                </w:rPr>
                <w:delText xml:space="preserve">30 </w:delText>
              </w:r>
            </w:del>
            <w:ins w:id="361" w:author="Sagie, Guy" w:date="2014-10-27T13:22:00Z">
              <w:r w:rsidR="002C057D">
                <w:rPr>
                  <w:rFonts w:cs="David" w:hint="cs"/>
                  <w:rtl/>
                  <w:lang w:eastAsia="he-IL"/>
                </w:rPr>
                <w:t>12</w:t>
              </w:r>
              <w:r w:rsidR="002C057D" w:rsidRPr="00496CED">
                <w:rPr>
                  <w:rFonts w:cs="David" w:hint="cs"/>
                  <w:rtl/>
                  <w:lang w:eastAsia="he-IL"/>
                </w:rPr>
                <w:t xml:space="preserve">0 </w:t>
              </w:r>
            </w:ins>
            <w:r w:rsidRPr="00496CED">
              <w:rPr>
                <w:rFonts w:cs="David" w:hint="cs"/>
                <w:rtl/>
                <w:lang w:eastAsia="he-IL"/>
              </w:rPr>
              <w:t>תווים</w:t>
            </w:r>
            <w:commentRangeEnd w:id="351"/>
            <w:r w:rsidR="002C057D">
              <w:rPr>
                <w:rStyle w:val="CommentReference"/>
                <w:rtl/>
              </w:rPr>
              <w:commentReference w:id="351"/>
            </w:r>
          </w:p>
        </w:tc>
        <w:tc>
          <w:tcPr>
            <w:tcW w:w="1240" w:type="dxa"/>
            <w:shd w:val="clear" w:color="auto" w:fill="auto"/>
            <w:tcPrChange w:id="362" w:author="Sagie, Guy" w:date="2014-11-30T10:50:00Z">
              <w:tcPr>
                <w:tcW w:w="1240" w:type="dxa"/>
                <w:gridSpan w:val="2"/>
                <w:shd w:val="clear" w:color="auto" w:fill="auto"/>
              </w:tcPr>
            </w:tcPrChange>
          </w:tcPr>
          <w:p w14:paraId="323DBFB1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363" w:author="Sagie, Guy" w:date="2014-11-30T10:50:00Z">
              <w:tcPr>
                <w:tcW w:w="887" w:type="dxa"/>
                <w:gridSpan w:val="2"/>
              </w:tcPr>
            </w:tcPrChange>
          </w:tcPr>
          <w:p w14:paraId="05EFCA69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</w:tr>
      <w:tr w:rsidR="00370DB2" w:rsidRPr="00035E3E" w:rsidDel="00D847F8" w14:paraId="61678354" w14:textId="0679E544" w:rsidTr="00D51F63">
        <w:trPr>
          <w:del w:id="364" w:author="Sagie, Guy" w:date="2014-10-27T12:16:00Z"/>
          <w:trPrChange w:id="365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366" w:author="Sagie, Guy" w:date="2014-11-30T10:50:00Z">
              <w:tcPr>
                <w:tcW w:w="993" w:type="dxa"/>
                <w:gridSpan w:val="2"/>
              </w:tcPr>
            </w:tcPrChange>
          </w:tcPr>
          <w:p w14:paraId="7515D4C8" w14:textId="0213381D" w:rsidR="00370DB2" w:rsidRDefault="00370DB2" w:rsidP="00257C2A">
            <w:pPr>
              <w:rPr>
                <w:rFonts w:cs="David"/>
                <w:rtl/>
                <w:lang w:eastAsia="he-IL"/>
              </w:rPr>
            </w:pPr>
            <w:del w:id="367" w:author="Sagie, Guy" w:date="2014-10-27T12:16:00Z">
              <w:r w:rsidRPr="005C104B" w:rsidDel="00D847F8">
                <w:rPr>
                  <w:rFonts w:cs="David" w:hint="cs"/>
                  <w:rtl/>
                  <w:lang w:eastAsia="he-IL"/>
                </w:rPr>
                <w:delText>הפניה</w:delText>
              </w:r>
            </w:del>
            <w:ins w:id="368" w:author="Sagie, Guy" w:date="2014-10-29T11:50:00Z">
              <w:r w:rsidR="00A369EE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  <w:p w14:paraId="16B07789" w14:textId="2DFFC4BD" w:rsidR="00A369EE" w:rsidRPr="005C104B" w:rsidDel="00D847F8" w:rsidRDefault="00A369EE" w:rsidP="00370DB2">
            <w:pPr>
              <w:rPr>
                <w:del w:id="369" w:author="Sagie, Guy" w:date="2014-10-27T12:16:00Z"/>
                <w:rFonts w:cs="David"/>
                <w:rtl/>
                <w:lang w:eastAsia="he-IL"/>
              </w:rPr>
            </w:pPr>
          </w:p>
        </w:tc>
        <w:tc>
          <w:tcPr>
            <w:tcW w:w="851" w:type="dxa"/>
            <w:tcPrChange w:id="370" w:author="Sagie, Guy" w:date="2014-11-30T10:50:00Z">
              <w:tcPr>
                <w:tcW w:w="992" w:type="dxa"/>
                <w:gridSpan w:val="3"/>
              </w:tcPr>
            </w:tcPrChange>
          </w:tcPr>
          <w:p w14:paraId="0AE68EFA" w14:textId="52C802B8" w:rsidR="00370DB2" w:rsidRPr="005C104B" w:rsidDel="00D847F8" w:rsidRDefault="00370DB2" w:rsidP="00370DB2">
            <w:pPr>
              <w:rPr>
                <w:del w:id="371" w:author="Sagie, Guy" w:date="2014-10-27T12:16:00Z"/>
                <w:rFonts w:cs="David"/>
                <w:rtl/>
                <w:lang w:eastAsia="he-IL"/>
              </w:rPr>
            </w:pPr>
            <w:del w:id="372" w:author="Sagie, Guy" w:date="2014-10-27T12:16:00Z">
              <w:r w:rsidRPr="005C104B" w:rsidDel="00D847F8">
                <w:rPr>
                  <w:rFonts w:cs="David" w:hint="cs"/>
                  <w:rtl/>
                  <w:lang w:eastAsia="he-IL"/>
                </w:rPr>
                <w:delText>חיווי</w:delText>
              </w:r>
            </w:del>
          </w:p>
        </w:tc>
        <w:tc>
          <w:tcPr>
            <w:tcW w:w="992" w:type="dxa"/>
            <w:tcPrChange w:id="373" w:author="Sagie, Guy" w:date="2014-11-30T10:50:00Z">
              <w:tcPr>
                <w:tcW w:w="992" w:type="dxa"/>
                <w:gridSpan w:val="3"/>
              </w:tcPr>
            </w:tcPrChange>
          </w:tcPr>
          <w:p w14:paraId="39899EA0" w14:textId="77777777" w:rsidR="00370DB2" w:rsidDel="00A369EE" w:rsidRDefault="00370DB2" w:rsidP="00370DB2">
            <w:pPr>
              <w:rPr>
                <w:del w:id="374" w:author="Sagie, Guy" w:date="2014-10-27T12:16:00Z"/>
                <w:rFonts w:cs="David"/>
                <w:rtl/>
                <w:lang w:eastAsia="he-IL"/>
              </w:rPr>
            </w:pPr>
            <w:del w:id="375" w:author="Sagie, Guy" w:date="2014-10-27T12:16:00Z">
              <w:r w:rsidRPr="005C104B" w:rsidDel="00D847F8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  <w:p w14:paraId="4A07B5E1" w14:textId="5C108D8D" w:rsidR="00A369EE" w:rsidRPr="005C104B" w:rsidRDefault="00A369EE" w:rsidP="00370DB2">
            <w:pPr>
              <w:rPr>
                <w:ins w:id="376" w:author="Sagie, Guy" w:date="2014-10-29T11:50:00Z"/>
                <w:rFonts w:cs="David"/>
                <w:rtl/>
                <w:lang w:eastAsia="he-IL"/>
              </w:rPr>
            </w:pPr>
          </w:p>
        </w:tc>
        <w:tc>
          <w:tcPr>
            <w:tcW w:w="1276" w:type="dxa"/>
            <w:tcPrChange w:id="377" w:author="Sagie, Guy" w:date="2014-11-30T10:50:00Z">
              <w:tcPr>
                <w:tcW w:w="1418" w:type="dxa"/>
                <w:gridSpan w:val="3"/>
              </w:tcPr>
            </w:tcPrChange>
          </w:tcPr>
          <w:p w14:paraId="44574173" w14:textId="77777777" w:rsidR="00370DB2" w:rsidDel="00A369EE" w:rsidRDefault="00370DB2" w:rsidP="00370DB2">
            <w:pPr>
              <w:rPr>
                <w:del w:id="378" w:author="Sagie, Guy" w:date="2014-10-27T12:16:00Z"/>
                <w:rFonts w:cs="David"/>
                <w:rtl/>
                <w:lang w:eastAsia="he-IL"/>
              </w:rPr>
            </w:pPr>
            <w:del w:id="379" w:author="Sagie, Guy" w:date="2014-10-27T12:16:00Z">
              <w:r w:rsidRPr="005C104B" w:rsidDel="00D847F8">
                <w:rPr>
                  <w:rFonts w:cs="David" w:hint="cs"/>
                  <w:rtl/>
                  <w:lang w:eastAsia="he-IL"/>
                </w:rPr>
                <w:delText>בחירה בין הפניה לטיפול</w:delText>
              </w:r>
            </w:del>
          </w:p>
          <w:p w14:paraId="24D96742" w14:textId="43598358" w:rsidR="00A369EE" w:rsidRPr="005C104B" w:rsidRDefault="00A369EE" w:rsidP="00370DB2">
            <w:pPr>
              <w:rPr>
                <w:ins w:id="380" w:author="Sagie, Guy" w:date="2014-10-29T11:51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381" w:author="Sagie, Guy" w:date="2014-11-30T10:50:00Z">
              <w:tcPr>
                <w:tcW w:w="992" w:type="dxa"/>
                <w:gridSpan w:val="2"/>
              </w:tcPr>
            </w:tcPrChange>
          </w:tcPr>
          <w:p w14:paraId="435B25BE" w14:textId="5419F6E8" w:rsidR="00370DB2" w:rsidRPr="005C104B" w:rsidDel="00D847F8" w:rsidRDefault="00370DB2" w:rsidP="00370DB2">
            <w:pPr>
              <w:rPr>
                <w:del w:id="382" w:author="Sagie, Guy" w:date="2014-10-27T12:16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383" w:author="Sagie, Guy" w:date="2014-11-30T10:50:00Z">
              <w:tcPr>
                <w:tcW w:w="850" w:type="dxa"/>
                <w:gridSpan w:val="2"/>
              </w:tcPr>
            </w:tcPrChange>
          </w:tcPr>
          <w:p w14:paraId="1AC3D0E7" w14:textId="4C530618" w:rsidR="00370DB2" w:rsidRPr="005C104B" w:rsidDel="00D847F8" w:rsidRDefault="00370DB2" w:rsidP="00370DB2">
            <w:pPr>
              <w:rPr>
                <w:del w:id="384" w:author="Sagie, Guy" w:date="2014-10-27T12:16:00Z"/>
                <w:rFonts w:cs="David"/>
                <w:rtl/>
                <w:lang w:eastAsia="he-IL"/>
              </w:rPr>
            </w:pPr>
            <w:del w:id="385" w:author="Sagie, Guy" w:date="2014-10-27T12:16:00Z">
              <w:r w:rsidDel="00D847F8">
                <w:rPr>
                  <w:rFonts w:cs="David" w:hint="cs"/>
                  <w:rtl/>
                  <w:lang w:eastAsia="he-IL"/>
                </w:rPr>
                <w:delText>ריק</w:delText>
              </w:r>
            </w:del>
          </w:p>
        </w:tc>
        <w:tc>
          <w:tcPr>
            <w:tcW w:w="1134" w:type="dxa"/>
            <w:shd w:val="clear" w:color="auto" w:fill="auto"/>
            <w:tcPrChange w:id="386" w:author="Sagie, Guy" w:date="2014-11-30T10:50:00Z">
              <w:tcPr>
                <w:tcW w:w="1134" w:type="dxa"/>
                <w:gridSpan w:val="2"/>
                <w:shd w:val="clear" w:color="auto" w:fill="auto"/>
              </w:tcPr>
            </w:tcPrChange>
          </w:tcPr>
          <w:p w14:paraId="6531F074" w14:textId="13D6546E" w:rsidR="00370DB2" w:rsidRPr="005C104B" w:rsidDel="00D847F8" w:rsidRDefault="00370DB2" w:rsidP="00370DB2">
            <w:pPr>
              <w:rPr>
                <w:del w:id="387" w:author="Sagie, Guy" w:date="2014-10-27T12:16:00Z"/>
                <w:rFonts w:cs="David"/>
                <w:rtl/>
                <w:lang w:eastAsia="he-IL"/>
              </w:rPr>
            </w:pPr>
            <w:del w:id="388" w:author="Sagie, Guy" w:date="2014-10-27T12:16:00Z">
              <w:r w:rsidDel="00D847F8">
                <w:rPr>
                  <w:rFonts w:cs="David" w:hint="cs"/>
                  <w:rtl/>
                  <w:lang w:eastAsia="he-IL"/>
                </w:rPr>
                <w:delText>מסומן או ריק</w:delText>
              </w:r>
            </w:del>
          </w:p>
        </w:tc>
        <w:tc>
          <w:tcPr>
            <w:tcW w:w="1240" w:type="dxa"/>
            <w:shd w:val="clear" w:color="auto" w:fill="auto"/>
            <w:tcPrChange w:id="389" w:author="Sagie, Guy" w:date="2014-11-30T10:50:00Z">
              <w:tcPr>
                <w:tcW w:w="1240" w:type="dxa"/>
                <w:gridSpan w:val="2"/>
                <w:shd w:val="clear" w:color="auto" w:fill="auto"/>
              </w:tcPr>
            </w:tcPrChange>
          </w:tcPr>
          <w:p w14:paraId="47E2775E" w14:textId="72B067F7" w:rsidR="00370DB2" w:rsidRPr="00413378" w:rsidDel="00D847F8" w:rsidRDefault="00370DB2" w:rsidP="00370DB2">
            <w:pPr>
              <w:rPr>
                <w:del w:id="390" w:author="Sagie, Guy" w:date="2014-10-27T12:16:00Z"/>
                <w:rFonts w:cs="David"/>
                <w:rtl/>
                <w:lang w:eastAsia="he-IL"/>
              </w:rPr>
            </w:pPr>
            <w:del w:id="391" w:author="Sagie, Guy" w:date="2014-10-27T12:16:00Z">
              <w:r w:rsidDel="00D847F8">
                <w:rPr>
                  <w:rFonts w:cs="David" w:hint="cs"/>
                  <w:rtl/>
                  <w:lang w:eastAsia="he-IL"/>
                </w:rPr>
                <w:delText xml:space="preserve">בחירה בין שדה הפניה לבין שדה </w:delText>
              </w:r>
              <w:r w:rsidRPr="00413378" w:rsidDel="00D847F8">
                <w:rPr>
                  <w:rFonts w:cs="David" w:hint="cs"/>
                  <w:rtl/>
                  <w:lang w:eastAsia="he-IL"/>
                </w:rPr>
                <w:delText>טיפול</w:delText>
              </w:r>
            </w:del>
          </w:p>
        </w:tc>
        <w:tc>
          <w:tcPr>
            <w:tcW w:w="887" w:type="dxa"/>
            <w:tcPrChange w:id="392" w:author="Sagie, Guy" w:date="2014-11-30T10:50:00Z">
              <w:tcPr>
                <w:tcW w:w="887" w:type="dxa"/>
                <w:gridSpan w:val="2"/>
              </w:tcPr>
            </w:tcPrChange>
          </w:tcPr>
          <w:p w14:paraId="560A3A32" w14:textId="74915514" w:rsidR="00370DB2" w:rsidRPr="005C104B" w:rsidDel="00D847F8" w:rsidRDefault="00370DB2" w:rsidP="00370DB2">
            <w:pPr>
              <w:rPr>
                <w:del w:id="393" w:author="Sagie, Guy" w:date="2014-10-27T12:16:00Z"/>
                <w:rFonts w:cs="David"/>
                <w:rtl/>
                <w:lang w:eastAsia="he-IL"/>
              </w:rPr>
            </w:pPr>
          </w:p>
        </w:tc>
      </w:tr>
      <w:tr w:rsidR="00370DB2" w:rsidRPr="00035E3E" w:rsidDel="00D847F8" w14:paraId="63103C52" w14:textId="714E984F" w:rsidTr="00D51F63">
        <w:trPr>
          <w:del w:id="394" w:author="Sagie, Guy" w:date="2014-10-27T12:17:00Z"/>
          <w:trPrChange w:id="395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396" w:author="Sagie, Guy" w:date="2014-11-30T10:50:00Z">
              <w:tcPr>
                <w:tcW w:w="993" w:type="dxa"/>
                <w:gridSpan w:val="2"/>
              </w:tcPr>
            </w:tcPrChange>
          </w:tcPr>
          <w:p w14:paraId="16CB7396" w14:textId="77777777" w:rsidR="00370DB2" w:rsidDel="00A369EE" w:rsidRDefault="00370DB2" w:rsidP="00370DB2">
            <w:pPr>
              <w:rPr>
                <w:del w:id="397" w:author="Sagie, Guy" w:date="2014-10-27T12:17:00Z"/>
                <w:rFonts w:cs="David"/>
                <w:rtl/>
                <w:lang w:eastAsia="he-IL"/>
              </w:rPr>
            </w:pPr>
            <w:commentRangeStart w:id="398"/>
            <w:del w:id="399" w:author="Sagie, Guy" w:date="2014-10-27T12:17:00Z">
              <w:r w:rsidRPr="00413378" w:rsidDel="00D847F8">
                <w:rPr>
                  <w:rFonts w:cs="David" w:hint="cs"/>
                  <w:rtl/>
                  <w:lang w:eastAsia="he-IL"/>
                </w:rPr>
                <w:delText>טיפול</w:delText>
              </w:r>
            </w:del>
          </w:p>
          <w:p w14:paraId="5B260E52" w14:textId="5E1D21BC" w:rsidR="00A369EE" w:rsidRPr="00413378" w:rsidRDefault="00A369EE" w:rsidP="00370DB2">
            <w:pPr>
              <w:rPr>
                <w:ins w:id="400" w:author="Sagie, Guy" w:date="2014-10-29T11:51:00Z"/>
                <w:rFonts w:cs="David"/>
                <w:rtl/>
                <w:lang w:eastAsia="he-IL"/>
              </w:rPr>
            </w:pPr>
          </w:p>
        </w:tc>
        <w:tc>
          <w:tcPr>
            <w:tcW w:w="851" w:type="dxa"/>
            <w:tcPrChange w:id="401" w:author="Sagie, Guy" w:date="2014-11-30T10:50:00Z">
              <w:tcPr>
                <w:tcW w:w="992" w:type="dxa"/>
                <w:gridSpan w:val="3"/>
              </w:tcPr>
            </w:tcPrChange>
          </w:tcPr>
          <w:p w14:paraId="5E0053B4" w14:textId="44B2D2A3" w:rsidR="00370DB2" w:rsidRPr="00413378" w:rsidDel="00D847F8" w:rsidRDefault="00370DB2" w:rsidP="00370DB2">
            <w:pPr>
              <w:rPr>
                <w:del w:id="402" w:author="Sagie, Guy" w:date="2014-10-27T12:17:00Z"/>
                <w:rFonts w:cs="David"/>
                <w:rtl/>
                <w:lang w:eastAsia="he-IL"/>
              </w:rPr>
            </w:pPr>
            <w:del w:id="403" w:author="Sagie, Guy" w:date="2014-10-27T12:17:00Z">
              <w:r w:rsidRPr="00413378" w:rsidDel="00D847F8">
                <w:rPr>
                  <w:rFonts w:cs="David" w:hint="cs"/>
                  <w:rtl/>
                  <w:lang w:eastAsia="he-IL"/>
                </w:rPr>
                <w:delText>חיווי</w:delText>
              </w:r>
            </w:del>
          </w:p>
        </w:tc>
        <w:tc>
          <w:tcPr>
            <w:tcW w:w="992" w:type="dxa"/>
            <w:tcPrChange w:id="404" w:author="Sagie, Guy" w:date="2014-11-30T10:50:00Z">
              <w:tcPr>
                <w:tcW w:w="992" w:type="dxa"/>
                <w:gridSpan w:val="3"/>
              </w:tcPr>
            </w:tcPrChange>
          </w:tcPr>
          <w:p w14:paraId="46BFC485" w14:textId="77777777" w:rsidR="00370DB2" w:rsidDel="00A369EE" w:rsidRDefault="00370DB2" w:rsidP="00370DB2">
            <w:pPr>
              <w:rPr>
                <w:del w:id="405" w:author="Sagie, Guy" w:date="2014-10-27T12:17:00Z"/>
                <w:rFonts w:cs="David"/>
                <w:rtl/>
                <w:lang w:eastAsia="he-IL"/>
              </w:rPr>
            </w:pPr>
            <w:del w:id="406" w:author="Sagie, Guy" w:date="2014-10-27T12:17:00Z">
              <w:r w:rsidRPr="00413378" w:rsidDel="00D847F8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  <w:p w14:paraId="4D97FA27" w14:textId="1B47A36A" w:rsidR="00A369EE" w:rsidRPr="00413378" w:rsidRDefault="00A369EE" w:rsidP="00370DB2">
            <w:pPr>
              <w:rPr>
                <w:ins w:id="407" w:author="Sagie, Guy" w:date="2014-10-29T11:51:00Z"/>
                <w:rFonts w:cs="David"/>
                <w:rtl/>
                <w:lang w:eastAsia="he-IL"/>
              </w:rPr>
            </w:pPr>
          </w:p>
        </w:tc>
        <w:tc>
          <w:tcPr>
            <w:tcW w:w="1276" w:type="dxa"/>
            <w:tcPrChange w:id="408" w:author="Sagie, Guy" w:date="2014-11-30T10:50:00Z">
              <w:tcPr>
                <w:tcW w:w="1418" w:type="dxa"/>
                <w:gridSpan w:val="3"/>
              </w:tcPr>
            </w:tcPrChange>
          </w:tcPr>
          <w:p w14:paraId="2DC87509" w14:textId="77777777" w:rsidR="00370DB2" w:rsidDel="00A369EE" w:rsidRDefault="00370DB2" w:rsidP="00370DB2">
            <w:pPr>
              <w:rPr>
                <w:del w:id="409" w:author="Sagie, Guy" w:date="2014-10-27T12:17:00Z"/>
                <w:rFonts w:cs="David"/>
                <w:rtl/>
                <w:lang w:eastAsia="he-IL"/>
              </w:rPr>
            </w:pPr>
            <w:del w:id="410" w:author="Sagie, Guy" w:date="2014-10-27T12:17:00Z">
              <w:r w:rsidRPr="00413378" w:rsidDel="00D847F8">
                <w:rPr>
                  <w:rFonts w:cs="David" w:hint="cs"/>
                  <w:rtl/>
                  <w:lang w:eastAsia="he-IL"/>
                </w:rPr>
                <w:delText>בחירה בין הפניה לטיפול</w:delText>
              </w:r>
            </w:del>
            <w:commentRangeEnd w:id="398"/>
            <w:r w:rsidR="00B37AFA">
              <w:rPr>
                <w:rStyle w:val="CommentReference"/>
                <w:rtl/>
              </w:rPr>
              <w:commentReference w:id="398"/>
            </w:r>
          </w:p>
          <w:p w14:paraId="5A649B3C" w14:textId="3216256C" w:rsidR="00A369EE" w:rsidRPr="00413378" w:rsidRDefault="00A369EE" w:rsidP="00370DB2">
            <w:pPr>
              <w:rPr>
                <w:ins w:id="411" w:author="Sagie, Guy" w:date="2014-10-29T11:51:00Z"/>
                <w:rFonts w:cs="David"/>
                <w:rtl/>
                <w:lang w:eastAsia="he-IL"/>
              </w:rPr>
            </w:pPr>
          </w:p>
        </w:tc>
        <w:tc>
          <w:tcPr>
            <w:tcW w:w="992" w:type="dxa"/>
            <w:tcPrChange w:id="412" w:author="Sagie, Guy" w:date="2014-11-30T10:50:00Z">
              <w:tcPr>
                <w:tcW w:w="992" w:type="dxa"/>
                <w:gridSpan w:val="2"/>
              </w:tcPr>
            </w:tcPrChange>
          </w:tcPr>
          <w:p w14:paraId="60A42A4E" w14:textId="5C2B78D3" w:rsidR="00370DB2" w:rsidRPr="00413378" w:rsidDel="00D847F8" w:rsidRDefault="00370DB2" w:rsidP="00370DB2">
            <w:pPr>
              <w:rPr>
                <w:del w:id="413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414" w:author="Sagie, Guy" w:date="2014-11-30T10:50:00Z">
              <w:tcPr>
                <w:tcW w:w="850" w:type="dxa"/>
                <w:gridSpan w:val="2"/>
              </w:tcPr>
            </w:tcPrChange>
          </w:tcPr>
          <w:p w14:paraId="14F7E68D" w14:textId="1251DDA1" w:rsidR="00370DB2" w:rsidRPr="00413378" w:rsidDel="00D847F8" w:rsidRDefault="00370DB2" w:rsidP="00370DB2">
            <w:pPr>
              <w:rPr>
                <w:del w:id="415" w:author="Sagie, Guy" w:date="2014-10-27T12:17:00Z"/>
                <w:rFonts w:cs="David"/>
                <w:rtl/>
                <w:lang w:eastAsia="he-IL"/>
              </w:rPr>
            </w:pPr>
            <w:del w:id="416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מסומן</w:delText>
              </w:r>
            </w:del>
          </w:p>
        </w:tc>
        <w:tc>
          <w:tcPr>
            <w:tcW w:w="1134" w:type="dxa"/>
            <w:tcPrChange w:id="417" w:author="Sagie, Guy" w:date="2014-11-30T10:50:00Z">
              <w:tcPr>
                <w:tcW w:w="1134" w:type="dxa"/>
                <w:gridSpan w:val="2"/>
              </w:tcPr>
            </w:tcPrChange>
          </w:tcPr>
          <w:p w14:paraId="05547E80" w14:textId="25371730" w:rsidR="00370DB2" w:rsidRPr="00413378" w:rsidDel="00D847F8" w:rsidRDefault="00370DB2" w:rsidP="00370DB2">
            <w:pPr>
              <w:rPr>
                <w:del w:id="418" w:author="Sagie, Guy" w:date="2014-10-27T12:17:00Z"/>
                <w:rFonts w:cs="David"/>
                <w:rtl/>
                <w:lang w:eastAsia="he-IL"/>
              </w:rPr>
            </w:pPr>
            <w:del w:id="419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מסומן או ריק</w:delText>
              </w:r>
            </w:del>
          </w:p>
        </w:tc>
        <w:tc>
          <w:tcPr>
            <w:tcW w:w="1240" w:type="dxa"/>
            <w:tcPrChange w:id="420" w:author="Sagie, Guy" w:date="2014-11-30T10:50:00Z">
              <w:tcPr>
                <w:tcW w:w="1240" w:type="dxa"/>
                <w:gridSpan w:val="2"/>
              </w:tcPr>
            </w:tcPrChange>
          </w:tcPr>
          <w:p w14:paraId="1585AEB9" w14:textId="12C5CB81" w:rsidR="00370DB2" w:rsidRPr="00413378" w:rsidDel="00D847F8" w:rsidRDefault="00370DB2" w:rsidP="00370DB2">
            <w:pPr>
              <w:rPr>
                <w:del w:id="421" w:author="Sagie, Guy" w:date="2014-10-27T12:17:00Z"/>
                <w:rFonts w:cs="David"/>
                <w:rtl/>
                <w:lang w:eastAsia="he-IL"/>
              </w:rPr>
            </w:pPr>
            <w:del w:id="422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 xml:space="preserve">בחירה בין שדה הפניה לבין שדה </w:delText>
              </w:r>
              <w:r w:rsidRPr="00413378" w:rsidDel="00D847F8">
                <w:rPr>
                  <w:rFonts w:cs="David" w:hint="cs"/>
                  <w:rtl/>
                  <w:lang w:eastAsia="he-IL"/>
                </w:rPr>
                <w:delText>טיפול</w:delText>
              </w:r>
            </w:del>
          </w:p>
        </w:tc>
        <w:tc>
          <w:tcPr>
            <w:tcW w:w="887" w:type="dxa"/>
            <w:tcPrChange w:id="423" w:author="Sagie, Guy" w:date="2014-11-30T10:50:00Z">
              <w:tcPr>
                <w:tcW w:w="887" w:type="dxa"/>
                <w:gridSpan w:val="2"/>
              </w:tcPr>
            </w:tcPrChange>
          </w:tcPr>
          <w:p w14:paraId="448CA7DA" w14:textId="491CCF6E" w:rsidR="00370DB2" w:rsidRPr="00413378" w:rsidDel="00D847F8" w:rsidRDefault="00370DB2" w:rsidP="00370DB2">
            <w:pPr>
              <w:rPr>
                <w:del w:id="424" w:author="Sagie, Guy" w:date="2014-10-27T12:17:00Z"/>
                <w:rFonts w:cs="David"/>
                <w:rtl/>
                <w:lang w:eastAsia="he-IL"/>
              </w:rPr>
            </w:pPr>
          </w:p>
        </w:tc>
      </w:tr>
      <w:tr w:rsidR="00370DB2" w:rsidRPr="00035E3E" w14:paraId="7C83662A" w14:textId="77777777" w:rsidTr="00D51F63">
        <w:trPr>
          <w:trPrChange w:id="425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426" w:author="Sagie, Guy" w:date="2014-11-30T10:50:00Z">
              <w:tcPr>
                <w:tcW w:w="993" w:type="dxa"/>
                <w:gridSpan w:val="2"/>
              </w:tcPr>
            </w:tcPrChange>
          </w:tcPr>
          <w:p w14:paraId="00E705BC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851" w:type="dxa"/>
            <w:tcPrChange w:id="427" w:author="Sagie, Guy" w:date="2014-11-30T10:50:00Z">
              <w:tcPr>
                <w:tcW w:w="992" w:type="dxa"/>
                <w:gridSpan w:val="3"/>
              </w:tcPr>
            </w:tcPrChange>
          </w:tcPr>
          <w:p w14:paraId="39D3BF02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428" w:author="Sagie, Guy" w:date="2014-11-30T10:50:00Z">
              <w:tcPr>
                <w:tcW w:w="992" w:type="dxa"/>
                <w:gridSpan w:val="3"/>
              </w:tcPr>
            </w:tcPrChange>
          </w:tcPr>
          <w:p w14:paraId="0B539509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429" w:author="Sagie, Guy" w:date="2014-11-30T10:50:00Z">
              <w:tcPr>
                <w:tcW w:w="1418" w:type="dxa"/>
                <w:gridSpan w:val="3"/>
              </w:tcPr>
            </w:tcPrChange>
          </w:tcPr>
          <w:p w14:paraId="20892907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הוספת הערה בטקסט חופשי לאבחנה הנבחרת</w:t>
            </w:r>
          </w:p>
        </w:tc>
        <w:tc>
          <w:tcPr>
            <w:tcW w:w="992" w:type="dxa"/>
            <w:tcPrChange w:id="430" w:author="Sagie, Guy" w:date="2014-11-30T10:50:00Z">
              <w:tcPr>
                <w:tcW w:w="992" w:type="dxa"/>
                <w:gridSpan w:val="2"/>
              </w:tcPr>
            </w:tcPrChange>
          </w:tcPr>
          <w:p w14:paraId="48F7B235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431" w:author="Sagie, Guy" w:date="2014-11-30T10:50:00Z">
              <w:tcPr>
                <w:tcW w:w="850" w:type="dxa"/>
                <w:gridSpan w:val="2"/>
              </w:tcPr>
            </w:tcPrChange>
          </w:tcPr>
          <w:p w14:paraId="617C6BBA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432" w:author="Sagie, Guy" w:date="2014-11-30T10:50:00Z">
              <w:tcPr>
                <w:tcW w:w="1134" w:type="dxa"/>
                <w:gridSpan w:val="2"/>
              </w:tcPr>
            </w:tcPrChange>
          </w:tcPr>
          <w:p w14:paraId="66B61596" w14:textId="77777777" w:rsidR="004B2D4A" w:rsidRDefault="00370DB2" w:rsidP="004B2D4A">
            <w:pPr>
              <w:rPr>
                <w:ins w:id="433" w:author="Sagie, Guy" w:date="2015-02-18T15:54:00Z"/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 xml:space="preserve">עד </w:t>
            </w:r>
            <w:del w:id="434" w:author="Sagie, Guy" w:date="2015-02-18T15:54:00Z">
              <w:r w:rsidRPr="00496CED" w:rsidDel="004B2D4A">
                <w:rPr>
                  <w:rFonts w:cs="David" w:hint="cs"/>
                  <w:rtl/>
                  <w:lang w:eastAsia="he-IL"/>
                </w:rPr>
                <w:delText xml:space="preserve">30 </w:delText>
              </w:r>
            </w:del>
            <w:ins w:id="435" w:author="Sagie, Guy" w:date="2015-02-18T15:54:00Z">
              <w:r w:rsidR="004B2D4A">
                <w:rPr>
                  <w:rFonts w:cs="David" w:hint="cs"/>
                  <w:rtl/>
                  <w:lang w:eastAsia="he-IL"/>
                </w:rPr>
                <w:t>50</w:t>
              </w:r>
            </w:ins>
          </w:p>
          <w:p w14:paraId="77D51663" w14:textId="77777777" w:rsidR="00370DB2" w:rsidRDefault="00370DB2" w:rsidP="004B2D4A">
            <w:pPr>
              <w:rPr>
                <w:ins w:id="436" w:author="Sagie, Guy" w:date="2015-02-18T15:54:00Z"/>
                <w:rFonts w:cs="David"/>
                <w:rtl/>
                <w:lang w:eastAsia="he-IL"/>
              </w:rPr>
            </w:pPr>
            <w:commentRangeStart w:id="437"/>
            <w:r w:rsidRPr="00496CED">
              <w:rPr>
                <w:rFonts w:cs="David" w:hint="cs"/>
                <w:rtl/>
                <w:lang w:eastAsia="he-IL"/>
              </w:rPr>
              <w:t>תווים</w:t>
            </w:r>
          </w:p>
          <w:p w14:paraId="7D3D9B8E" w14:textId="6B344C39" w:rsidR="004B2D4A" w:rsidRPr="004B2D4A" w:rsidRDefault="004B2D4A" w:rsidP="004B2D4A">
            <w:pPr>
              <w:rPr>
                <w:rFonts w:cs="David"/>
                <w:rtl/>
                <w:lang w:eastAsia="he-IL"/>
              </w:rPr>
            </w:pPr>
            <w:ins w:id="438" w:author="Sagie, Guy" w:date="2015-02-18T15:54:00Z">
              <w:r>
                <w:rPr>
                  <w:rFonts w:cs="David" w:hint="cs"/>
                  <w:rtl/>
                  <w:lang w:eastAsia="he-IL"/>
                </w:rPr>
                <w:t>(</w:t>
              </w:r>
            </w:ins>
            <w:ins w:id="439" w:author="Sagie, Guy" w:date="2015-02-18T15:55:00Z">
              <w:r>
                <w:rPr>
                  <w:rFonts w:cs="David" w:hint="cs"/>
                  <w:rtl/>
                  <w:lang w:eastAsia="he-IL"/>
                </w:rPr>
                <w:t>מעל</w:t>
              </w:r>
            </w:ins>
            <w:ins w:id="440" w:author="Sagie, Guy" w:date="2015-02-18T15:54:00Z">
              <w:r>
                <w:rPr>
                  <w:rFonts w:cs="David" w:hint="cs"/>
                  <w:rtl/>
                  <w:lang w:eastAsia="he-IL"/>
                </w:rPr>
                <w:t xml:space="preserve"> 50 תווים ישנו </w:t>
              </w:r>
              <w:bookmarkStart w:id="441" w:name="_GoBack"/>
              <w:bookmarkEnd w:id="441"/>
              <w:r>
                <w:rPr>
                  <w:rFonts w:cs="David" w:hint="cs"/>
                  <w:rtl/>
                  <w:lang w:eastAsia="he-IL"/>
                </w:rPr>
                <w:t xml:space="preserve">כפתור המציג </w:t>
              </w:r>
              <w:r>
                <w:rPr>
                  <w:rFonts w:cs="David" w:hint="cs"/>
                  <w:lang w:eastAsia="he-IL"/>
                </w:rPr>
                <w:t>LONG TEXT</w:t>
              </w:r>
            </w:ins>
            <w:commentRangeEnd w:id="437"/>
            <w:ins w:id="442" w:author="Sagie, Guy" w:date="2015-02-18T15:56:00Z">
              <w:r>
                <w:rPr>
                  <w:rStyle w:val="CommentReference"/>
                  <w:rtl/>
                </w:rPr>
                <w:commentReference w:id="437"/>
              </w:r>
            </w:ins>
            <w:ins w:id="443" w:author="Sagie, Guy" w:date="2015-02-18T15:54:00Z">
              <w:r>
                <w:rPr>
                  <w:rFonts w:cs="David" w:hint="cs"/>
                  <w:rtl/>
                  <w:lang w:eastAsia="he-IL"/>
                </w:rPr>
                <w:t>)</w:t>
              </w:r>
            </w:ins>
          </w:p>
        </w:tc>
        <w:tc>
          <w:tcPr>
            <w:tcW w:w="1240" w:type="dxa"/>
            <w:tcPrChange w:id="444" w:author="Sagie, Guy" w:date="2014-11-30T10:50:00Z">
              <w:tcPr>
                <w:tcW w:w="1240" w:type="dxa"/>
                <w:gridSpan w:val="2"/>
              </w:tcPr>
            </w:tcPrChange>
          </w:tcPr>
          <w:p w14:paraId="3F858063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445" w:author="Sagie, Guy" w:date="2014-11-30T10:50:00Z">
              <w:tcPr>
                <w:tcW w:w="887" w:type="dxa"/>
                <w:gridSpan w:val="2"/>
              </w:tcPr>
            </w:tcPrChange>
          </w:tcPr>
          <w:p w14:paraId="7F9B1BB8" w14:textId="77777777" w:rsidR="00370DB2" w:rsidRPr="00496CED" w:rsidRDefault="00370DB2" w:rsidP="00370DB2">
            <w:pPr>
              <w:rPr>
                <w:rFonts w:cs="David"/>
                <w:rtl/>
                <w:lang w:eastAsia="he-IL"/>
              </w:rPr>
            </w:pPr>
          </w:p>
        </w:tc>
      </w:tr>
      <w:tr w:rsidR="00C66608" w:rsidRPr="00035E3E" w14:paraId="3F2693DD" w14:textId="77777777" w:rsidTr="00D51F63">
        <w:trPr>
          <w:trPrChange w:id="446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447" w:author="Sagie, Guy" w:date="2014-11-30T10:50:00Z">
              <w:tcPr>
                <w:tcW w:w="993" w:type="dxa"/>
                <w:gridSpan w:val="2"/>
              </w:tcPr>
            </w:tcPrChange>
          </w:tcPr>
          <w:p w14:paraId="57F35111" w14:textId="77777777" w:rsidR="00C66608" w:rsidRPr="00496CED" w:rsidRDefault="00C66608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 xml:space="preserve">עיקרית </w:t>
            </w:r>
          </w:p>
        </w:tc>
        <w:tc>
          <w:tcPr>
            <w:tcW w:w="851" w:type="dxa"/>
            <w:tcPrChange w:id="448" w:author="Sagie, Guy" w:date="2014-11-30T10:50:00Z">
              <w:tcPr>
                <w:tcW w:w="992" w:type="dxa"/>
                <w:gridSpan w:val="3"/>
              </w:tcPr>
            </w:tcPrChange>
          </w:tcPr>
          <w:p w14:paraId="2C79E41A" w14:textId="46FF2EFA" w:rsidR="00C66608" w:rsidRPr="00496CED" w:rsidRDefault="00C66608" w:rsidP="00370DB2">
            <w:pPr>
              <w:rPr>
                <w:rFonts w:cs="David"/>
                <w:lang w:eastAsia="he-IL"/>
              </w:rPr>
            </w:pPr>
            <w:ins w:id="449" w:author="Sagie, Guy" w:date="2015-01-28T13:48:00Z">
              <w:r>
                <w:rPr>
                  <w:rStyle w:val="CommentReference"/>
                  <w:rtl/>
                </w:rPr>
                <w:commentReference w:id="450"/>
              </w:r>
            </w:ins>
            <w:del w:id="451" w:author="Sagie, Guy" w:date="2015-01-28T13:48:00Z">
              <w:r w:rsidRPr="00496CED" w:rsidDel="00995ED6">
                <w:rPr>
                  <w:rFonts w:cs="David"/>
                  <w:lang w:eastAsia="he-IL"/>
                </w:rPr>
                <w:delText>Check box</w:delText>
              </w:r>
            </w:del>
          </w:p>
        </w:tc>
        <w:tc>
          <w:tcPr>
            <w:tcW w:w="992" w:type="dxa"/>
            <w:tcPrChange w:id="452" w:author="Sagie, Guy" w:date="2014-11-30T10:50:00Z">
              <w:tcPr>
                <w:tcW w:w="992" w:type="dxa"/>
                <w:gridSpan w:val="3"/>
              </w:tcPr>
            </w:tcPrChange>
          </w:tcPr>
          <w:p w14:paraId="5B3074A3" w14:textId="77777777" w:rsidR="00C66608" w:rsidRPr="00496CED" w:rsidRDefault="00C66608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453" w:author="Sagie, Guy" w:date="2014-11-30T10:50:00Z">
              <w:tcPr>
                <w:tcW w:w="1418" w:type="dxa"/>
                <w:gridSpan w:val="3"/>
              </w:tcPr>
            </w:tcPrChange>
          </w:tcPr>
          <w:p w14:paraId="6CF77E15" w14:textId="77777777" w:rsidR="00C66608" w:rsidRPr="00496CED" w:rsidRDefault="00C66608" w:rsidP="00370DB2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סימון האבחנה כעיקרית</w:t>
            </w:r>
          </w:p>
        </w:tc>
        <w:tc>
          <w:tcPr>
            <w:tcW w:w="992" w:type="dxa"/>
            <w:tcPrChange w:id="454" w:author="Sagie, Guy" w:date="2014-11-30T10:50:00Z">
              <w:tcPr>
                <w:tcW w:w="992" w:type="dxa"/>
                <w:gridSpan w:val="2"/>
              </w:tcPr>
            </w:tcPrChange>
          </w:tcPr>
          <w:p w14:paraId="6DACE8E8" w14:textId="77777777" w:rsidR="00C66608" w:rsidRPr="00496CED" w:rsidRDefault="00C66608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455" w:author="Sagie, Guy" w:date="2014-11-30T10:50:00Z">
              <w:tcPr>
                <w:tcW w:w="850" w:type="dxa"/>
                <w:gridSpan w:val="2"/>
              </w:tcPr>
            </w:tcPrChange>
          </w:tcPr>
          <w:p w14:paraId="1D700119" w14:textId="77777777" w:rsidR="00C66608" w:rsidRPr="00496CED" w:rsidRDefault="00C66608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456" w:author="Sagie, Guy" w:date="2014-11-30T10:50:00Z">
              <w:tcPr>
                <w:tcW w:w="1134" w:type="dxa"/>
                <w:gridSpan w:val="2"/>
              </w:tcPr>
            </w:tcPrChange>
          </w:tcPr>
          <w:p w14:paraId="6CE6D673" w14:textId="77777777" w:rsidR="00C66608" w:rsidRPr="00496CED" w:rsidRDefault="00C66608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457" w:author="Sagie, Guy" w:date="2014-11-30T10:50:00Z">
              <w:tcPr>
                <w:tcW w:w="1240" w:type="dxa"/>
                <w:gridSpan w:val="2"/>
              </w:tcPr>
            </w:tcPrChange>
          </w:tcPr>
          <w:p w14:paraId="6EBDE6B8" w14:textId="77777777" w:rsidR="00C66608" w:rsidRPr="00496CED" w:rsidRDefault="00C66608" w:rsidP="00370DB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458" w:author="Sagie, Guy" w:date="2014-11-30T10:50:00Z">
              <w:tcPr>
                <w:tcW w:w="887" w:type="dxa"/>
                <w:gridSpan w:val="2"/>
              </w:tcPr>
            </w:tcPrChange>
          </w:tcPr>
          <w:p w14:paraId="0649253F" w14:textId="77777777" w:rsidR="00C66608" w:rsidRPr="00496CED" w:rsidRDefault="00C66608" w:rsidP="00370DB2">
            <w:pPr>
              <w:rPr>
                <w:rFonts w:cs="David"/>
                <w:rtl/>
                <w:lang w:eastAsia="he-IL"/>
              </w:rPr>
            </w:pPr>
          </w:p>
        </w:tc>
      </w:tr>
      <w:tr w:rsidR="00C66608" w:rsidRPr="00035E3E" w:rsidDel="00D847F8" w14:paraId="45D923D7" w14:textId="03F52BD6" w:rsidTr="00D51F63">
        <w:trPr>
          <w:del w:id="459" w:author="Sagie, Guy" w:date="2014-10-27T12:16:00Z"/>
          <w:trPrChange w:id="460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461" w:author="Sagie, Guy" w:date="2014-11-30T10:50:00Z">
              <w:tcPr>
                <w:tcW w:w="993" w:type="dxa"/>
                <w:gridSpan w:val="2"/>
              </w:tcPr>
            </w:tcPrChange>
          </w:tcPr>
          <w:p w14:paraId="4603650B" w14:textId="4963BBF7" w:rsidR="00C66608" w:rsidRPr="00496CED" w:rsidDel="00D847F8" w:rsidRDefault="00C66608" w:rsidP="00370DB2">
            <w:pPr>
              <w:rPr>
                <w:del w:id="462" w:author="Sagie, Guy" w:date="2014-10-27T12:16:00Z"/>
                <w:rFonts w:cs="David"/>
                <w:rtl/>
                <w:lang w:eastAsia="he-IL"/>
              </w:rPr>
            </w:pPr>
            <w:del w:id="463" w:author="Sagie, Guy" w:date="2014-10-27T12:16:00Z">
              <w:r w:rsidRPr="00496CED" w:rsidDel="00D847F8">
                <w:rPr>
                  <w:rFonts w:cs="David" w:hint="cs"/>
                  <w:rtl/>
                  <w:lang w:eastAsia="he-IL"/>
                </w:rPr>
                <w:delText>משנית</w:delText>
              </w:r>
            </w:del>
          </w:p>
        </w:tc>
        <w:tc>
          <w:tcPr>
            <w:tcW w:w="851" w:type="dxa"/>
            <w:tcPrChange w:id="464" w:author="Sagie, Guy" w:date="2014-11-30T10:50:00Z">
              <w:tcPr>
                <w:tcW w:w="992" w:type="dxa"/>
                <w:gridSpan w:val="3"/>
              </w:tcPr>
            </w:tcPrChange>
          </w:tcPr>
          <w:p w14:paraId="0B483615" w14:textId="29A7007D" w:rsidR="00C66608" w:rsidRPr="00496CED" w:rsidDel="00D847F8" w:rsidRDefault="00C66608" w:rsidP="00370DB2">
            <w:pPr>
              <w:rPr>
                <w:del w:id="465" w:author="Sagie, Guy" w:date="2014-10-27T12:16:00Z"/>
                <w:rFonts w:cs="David"/>
                <w:rtl/>
                <w:lang w:eastAsia="he-IL"/>
              </w:rPr>
            </w:pPr>
            <w:del w:id="466" w:author="Sagie, Guy" w:date="2014-10-27T12:16:00Z">
              <w:r w:rsidRPr="00496CED" w:rsidDel="00D847F8">
                <w:rPr>
                  <w:rFonts w:cs="David"/>
                  <w:lang w:eastAsia="he-IL"/>
                </w:rPr>
                <w:delText>Check box</w:delText>
              </w:r>
            </w:del>
          </w:p>
        </w:tc>
        <w:tc>
          <w:tcPr>
            <w:tcW w:w="992" w:type="dxa"/>
            <w:tcPrChange w:id="467" w:author="Sagie, Guy" w:date="2014-11-30T10:50:00Z">
              <w:tcPr>
                <w:tcW w:w="992" w:type="dxa"/>
                <w:gridSpan w:val="3"/>
              </w:tcPr>
            </w:tcPrChange>
          </w:tcPr>
          <w:p w14:paraId="6C4F8A5C" w14:textId="2009C0C2" w:rsidR="00C66608" w:rsidRPr="00496CED" w:rsidDel="00D847F8" w:rsidRDefault="00C66608" w:rsidP="00370DB2">
            <w:pPr>
              <w:rPr>
                <w:del w:id="468" w:author="Sagie, Guy" w:date="2014-10-27T12:16:00Z"/>
                <w:rFonts w:cs="David"/>
                <w:rtl/>
                <w:lang w:eastAsia="he-IL"/>
              </w:rPr>
            </w:pPr>
            <w:del w:id="469" w:author="Sagie, Guy" w:date="2014-10-27T12:16:00Z">
              <w:r w:rsidRPr="00496CED" w:rsidDel="00D847F8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276" w:type="dxa"/>
            <w:tcPrChange w:id="470" w:author="Sagie, Guy" w:date="2014-11-30T10:50:00Z">
              <w:tcPr>
                <w:tcW w:w="1418" w:type="dxa"/>
                <w:gridSpan w:val="3"/>
              </w:tcPr>
            </w:tcPrChange>
          </w:tcPr>
          <w:p w14:paraId="427BD73E" w14:textId="4A174FE0" w:rsidR="00C66608" w:rsidRPr="00496CED" w:rsidDel="00D847F8" w:rsidRDefault="00C66608" w:rsidP="00370DB2">
            <w:pPr>
              <w:rPr>
                <w:del w:id="471" w:author="Sagie, Guy" w:date="2014-10-27T12:16:00Z"/>
                <w:rFonts w:cs="David"/>
                <w:rtl/>
                <w:lang w:eastAsia="he-IL"/>
              </w:rPr>
            </w:pPr>
            <w:del w:id="472" w:author="Sagie, Guy" w:date="2014-10-27T12:16:00Z">
              <w:r w:rsidRPr="00496CED" w:rsidDel="00D847F8">
                <w:rPr>
                  <w:rFonts w:cs="David" w:hint="cs"/>
                  <w:rtl/>
                  <w:lang w:eastAsia="he-IL"/>
                </w:rPr>
                <w:delText>סימון האבחנה כמשנית</w:delText>
              </w:r>
            </w:del>
          </w:p>
        </w:tc>
        <w:tc>
          <w:tcPr>
            <w:tcW w:w="992" w:type="dxa"/>
            <w:tcPrChange w:id="473" w:author="Sagie, Guy" w:date="2014-11-30T10:50:00Z">
              <w:tcPr>
                <w:tcW w:w="992" w:type="dxa"/>
                <w:gridSpan w:val="2"/>
              </w:tcPr>
            </w:tcPrChange>
          </w:tcPr>
          <w:p w14:paraId="23FD4E0D" w14:textId="7B60337E" w:rsidR="00C66608" w:rsidRPr="00496CED" w:rsidDel="00D847F8" w:rsidRDefault="00C66608" w:rsidP="00370DB2">
            <w:pPr>
              <w:rPr>
                <w:del w:id="474" w:author="Sagie, Guy" w:date="2014-10-27T12:16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475" w:author="Sagie, Guy" w:date="2014-11-30T10:50:00Z">
              <w:tcPr>
                <w:tcW w:w="850" w:type="dxa"/>
                <w:gridSpan w:val="2"/>
              </w:tcPr>
            </w:tcPrChange>
          </w:tcPr>
          <w:p w14:paraId="47A80B1C" w14:textId="34A450ED" w:rsidR="00C66608" w:rsidRPr="00496CED" w:rsidDel="00D847F8" w:rsidRDefault="00C66608" w:rsidP="00370DB2">
            <w:pPr>
              <w:rPr>
                <w:del w:id="476" w:author="Sagie, Guy" w:date="2014-10-27T12:16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477" w:author="Sagie, Guy" w:date="2014-11-30T10:50:00Z">
              <w:tcPr>
                <w:tcW w:w="1134" w:type="dxa"/>
                <w:gridSpan w:val="2"/>
              </w:tcPr>
            </w:tcPrChange>
          </w:tcPr>
          <w:p w14:paraId="14BF0877" w14:textId="1EC15A28" w:rsidR="00C66608" w:rsidRPr="00496CED" w:rsidDel="00D847F8" w:rsidRDefault="00C66608" w:rsidP="00370DB2">
            <w:pPr>
              <w:rPr>
                <w:del w:id="478" w:author="Sagie, Guy" w:date="2014-10-27T12:16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479" w:author="Sagie, Guy" w:date="2014-11-30T10:50:00Z">
              <w:tcPr>
                <w:tcW w:w="1240" w:type="dxa"/>
                <w:gridSpan w:val="2"/>
              </w:tcPr>
            </w:tcPrChange>
          </w:tcPr>
          <w:p w14:paraId="7FB48828" w14:textId="7AAC8400" w:rsidR="00C66608" w:rsidRPr="00496CED" w:rsidDel="00D847F8" w:rsidRDefault="00C66608" w:rsidP="00370DB2">
            <w:pPr>
              <w:rPr>
                <w:del w:id="480" w:author="Sagie, Guy" w:date="2014-10-27T12:16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481" w:author="Sagie, Guy" w:date="2014-11-30T10:50:00Z">
              <w:tcPr>
                <w:tcW w:w="887" w:type="dxa"/>
                <w:gridSpan w:val="2"/>
              </w:tcPr>
            </w:tcPrChange>
          </w:tcPr>
          <w:p w14:paraId="4BD858F2" w14:textId="4750DB2D" w:rsidR="00C66608" w:rsidRPr="00496CED" w:rsidDel="00D847F8" w:rsidRDefault="00C66608" w:rsidP="00370DB2">
            <w:pPr>
              <w:rPr>
                <w:del w:id="482" w:author="Sagie, Guy" w:date="2014-10-27T12:16:00Z"/>
                <w:rFonts w:cs="David"/>
                <w:rtl/>
                <w:lang w:eastAsia="he-IL"/>
              </w:rPr>
            </w:pPr>
          </w:p>
        </w:tc>
      </w:tr>
      <w:tr w:rsidR="00C66608" w:rsidRPr="00035E3E" w:rsidDel="00D847F8" w14:paraId="3DA3A706" w14:textId="4C8A5033" w:rsidTr="00D51F63">
        <w:trPr>
          <w:del w:id="483" w:author="Sagie, Guy" w:date="2014-10-27T12:16:00Z"/>
          <w:trPrChange w:id="484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485" w:author="Sagie, Guy" w:date="2014-11-30T10:50:00Z">
              <w:tcPr>
                <w:tcW w:w="993" w:type="dxa"/>
                <w:gridSpan w:val="2"/>
              </w:tcPr>
            </w:tcPrChange>
          </w:tcPr>
          <w:p w14:paraId="2AC35055" w14:textId="77777777" w:rsidR="00C66608" w:rsidDel="00257C2A" w:rsidRDefault="00C66608" w:rsidP="00370DB2">
            <w:pPr>
              <w:rPr>
                <w:del w:id="486" w:author="Sagie, Guy" w:date="2014-10-27T12:16:00Z"/>
                <w:rFonts w:cs="David"/>
                <w:rtl/>
                <w:lang w:eastAsia="he-IL"/>
              </w:rPr>
            </w:pPr>
            <w:del w:id="487" w:author="Sagie, Guy" w:date="2014-10-27T12:16:00Z">
              <w:r w:rsidRPr="00496CED" w:rsidDel="00D847F8">
                <w:rPr>
                  <w:rFonts w:cs="David" w:hint="cs"/>
                  <w:rtl/>
                  <w:lang w:eastAsia="he-IL"/>
                </w:rPr>
                <w:delText>כרוני</w:delText>
              </w:r>
            </w:del>
          </w:p>
          <w:p w14:paraId="3640C679" w14:textId="21ED97CF" w:rsidR="00C66608" w:rsidRPr="00496CED" w:rsidRDefault="00C66608" w:rsidP="00370DB2">
            <w:pPr>
              <w:rPr>
                <w:ins w:id="488" w:author="Sagie, Guy" w:date="2014-11-23T11:34:00Z"/>
                <w:rFonts w:cs="David"/>
                <w:rtl/>
                <w:lang w:eastAsia="he-IL"/>
              </w:rPr>
            </w:pPr>
            <w:ins w:id="489" w:author="Sagie, Guy" w:date="2014-11-23T11:34:00Z">
              <w:r>
                <w:rPr>
                  <w:rFonts w:cs="David" w:hint="cs"/>
                  <w:rtl/>
                  <w:lang w:eastAsia="he-IL"/>
                </w:rPr>
                <w:t>כרוני</w:t>
              </w:r>
            </w:ins>
          </w:p>
        </w:tc>
        <w:tc>
          <w:tcPr>
            <w:tcW w:w="851" w:type="dxa"/>
            <w:tcPrChange w:id="490" w:author="Sagie, Guy" w:date="2014-11-30T10:50:00Z">
              <w:tcPr>
                <w:tcW w:w="992" w:type="dxa"/>
                <w:gridSpan w:val="3"/>
              </w:tcPr>
            </w:tcPrChange>
          </w:tcPr>
          <w:p w14:paraId="6E0AE1DA" w14:textId="3D66087D" w:rsidR="00C66608" w:rsidRPr="00496CED" w:rsidDel="00D847F8" w:rsidRDefault="00C66608" w:rsidP="00370DB2">
            <w:pPr>
              <w:rPr>
                <w:del w:id="491" w:author="Sagie, Guy" w:date="2014-10-27T12:16:00Z"/>
                <w:rFonts w:cs="David"/>
                <w:rtl/>
                <w:lang w:eastAsia="he-IL"/>
              </w:rPr>
            </w:pPr>
            <w:commentRangeStart w:id="492"/>
            <w:del w:id="493" w:author="Sagie, Guy" w:date="2014-10-27T12:16:00Z">
              <w:r w:rsidRPr="00496CED" w:rsidDel="00D847F8">
                <w:rPr>
                  <w:rFonts w:cs="David"/>
                  <w:lang w:eastAsia="he-IL"/>
                </w:rPr>
                <w:delText xml:space="preserve">Check </w:delText>
              </w:r>
            </w:del>
            <w:ins w:id="494" w:author="Sagie, Guy" w:date="2014-11-23T11:34:00Z">
              <w:r>
                <w:rPr>
                  <w:rFonts w:cs="David"/>
                  <w:lang w:eastAsia="he-IL"/>
                </w:rPr>
                <w:t xml:space="preserve">check </w:t>
              </w:r>
              <w:r>
                <w:rPr>
                  <w:rFonts w:cs="David"/>
                  <w:lang w:eastAsia="he-IL"/>
                </w:rPr>
                <w:lastRenderedPageBreak/>
                <w:t xml:space="preserve">box </w:t>
              </w:r>
            </w:ins>
            <w:del w:id="495" w:author="Sagie, Guy" w:date="2014-10-27T12:16:00Z">
              <w:r w:rsidRPr="00496CED" w:rsidDel="00D847F8">
                <w:rPr>
                  <w:rFonts w:cs="David"/>
                  <w:lang w:eastAsia="he-IL"/>
                </w:rPr>
                <w:delText>box</w:delText>
              </w:r>
            </w:del>
          </w:p>
        </w:tc>
        <w:tc>
          <w:tcPr>
            <w:tcW w:w="992" w:type="dxa"/>
            <w:tcPrChange w:id="496" w:author="Sagie, Guy" w:date="2014-11-30T10:50:00Z">
              <w:tcPr>
                <w:tcW w:w="992" w:type="dxa"/>
                <w:gridSpan w:val="3"/>
              </w:tcPr>
            </w:tcPrChange>
          </w:tcPr>
          <w:p w14:paraId="3287567E" w14:textId="0E606AF8" w:rsidR="00C66608" w:rsidRPr="00496CED" w:rsidDel="00D847F8" w:rsidRDefault="00C66608" w:rsidP="00370DB2">
            <w:pPr>
              <w:rPr>
                <w:del w:id="497" w:author="Sagie, Guy" w:date="2014-10-27T12:16:00Z"/>
                <w:rFonts w:cs="David"/>
                <w:rtl/>
                <w:lang w:eastAsia="he-IL"/>
              </w:rPr>
            </w:pPr>
            <w:del w:id="498" w:author="Sagie, Guy" w:date="2014-10-27T12:16:00Z">
              <w:r w:rsidRPr="00496CED" w:rsidDel="00D847F8">
                <w:rPr>
                  <w:rFonts w:cs="David" w:hint="cs"/>
                  <w:rtl/>
                  <w:lang w:eastAsia="he-IL"/>
                </w:rPr>
                <w:lastRenderedPageBreak/>
                <w:delText>ר</w:delText>
              </w:r>
            </w:del>
            <w:ins w:id="499" w:author="Sagie, Guy" w:date="2014-11-23T11:34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  <w:tcPrChange w:id="500" w:author="Sagie, Guy" w:date="2014-11-30T10:50:00Z">
              <w:tcPr>
                <w:tcW w:w="1418" w:type="dxa"/>
                <w:gridSpan w:val="3"/>
              </w:tcPr>
            </w:tcPrChange>
          </w:tcPr>
          <w:p w14:paraId="23F4717B" w14:textId="77777777" w:rsidR="00C66608" w:rsidDel="00257C2A" w:rsidRDefault="00C66608" w:rsidP="00370DB2">
            <w:pPr>
              <w:rPr>
                <w:del w:id="501" w:author="Sagie, Guy" w:date="2014-10-27T12:16:00Z"/>
                <w:rFonts w:cs="David"/>
                <w:rtl/>
                <w:lang w:eastAsia="he-IL"/>
              </w:rPr>
            </w:pPr>
            <w:del w:id="502" w:author="Sagie, Guy" w:date="2014-10-27T12:16:00Z">
              <w:r w:rsidRPr="00496CED" w:rsidDel="00D847F8">
                <w:rPr>
                  <w:rFonts w:cs="David" w:hint="cs"/>
                  <w:rtl/>
                  <w:lang w:eastAsia="he-IL"/>
                </w:rPr>
                <w:delText>סימון האבחנה כרונית</w:delText>
              </w:r>
            </w:del>
          </w:p>
          <w:p w14:paraId="0D0DE1A4" w14:textId="751C8300" w:rsidR="00C66608" w:rsidRPr="00496CED" w:rsidRDefault="00C66608" w:rsidP="00370DB2">
            <w:pPr>
              <w:rPr>
                <w:ins w:id="503" w:author="Sagie, Guy" w:date="2014-11-23T11:34:00Z"/>
                <w:rFonts w:cs="David"/>
                <w:rtl/>
                <w:lang w:eastAsia="he-IL"/>
              </w:rPr>
            </w:pPr>
            <w:ins w:id="504" w:author="Sagie, Guy" w:date="2014-11-23T11:34:00Z">
              <w:r>
                <w:rPr>
                  <w:rFonts w:cs="David" w:hint="cs"/>
                  <w:rtl/>
                  <w:lang w:eastAsia="he-IL"/>
                </w:rPr>
                <w:lastRenderedPageBreak/>
                <w:t xml:space="preserve">אבחנה כרונית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שדה חסום להזנה</w:t>
              </w:r>
              <w:commentRangeEnd w:id="492"/>
              <w:r>
                <w:rPr>
                  <w:rStyle w:val="CommentReference"/>
                  <w:rtl/>
                </w:rPr>
                <w:commentReference w:id="492"/>
              </w:r>
            </w:ins>
          </w:p>
        </w:tc>
        <w:tc>
          <w:tcPr>
            <w:tcW w:w="992" w:type="dxa"/>
            <w:tcPrChange w:id="505" w:author="Sagie, Guy" w:date="2014-11-30T10:50:00Z">
              <w:tcPr>
                <w:tcW w:w="992" w:type="dxa"/>
                <w:gridSpan w:val="2"/>
              </w:tcPr>
            </w:tcPrChange>
          </w:tcPr>
          <w:p w14:paraId="6895F717" w14:textId="19773CBF" w:rsidR="00C66608" w:rsidRPr="00496CED" w:rsidDel="00D847F8" w:rsidRDefault="00C66608" w:rsidP="00370DB2">
            <w:pPr>
              <w:rPr>
                <w:del w:id="506" w:author="Sagie, Guy" w:date="2014-10-27T12:16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507" w:author="Sagie, Guy" w:date="2014-11-30T10:50:00Z">
              <w:tcPr>
                <w:tcW w:w="850" w:type="dxa"/>
                <w:gridSpan w:val="2"/>
              </w:tcPr>
            </w:tcPrChange>
          </w:tcPr>
          <w:p w14:paraId="5C351521" w14:textId="0E6228D5" w:rsidR="00C66608" w:rsidRPr="00496CED" w:rsidDel="00D847F8" w:rsidRDefault="00C66608" w:rsidP="00370DB2">
            <w:pPr>
              <w:rPr>
                <w:del w:id="508" w:author="Sagie, Guy" w:date="2014-10-27T12:16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509" w:author="Sagie, Guy" w:date="2014-11-30T10:50:00Z">
              <w:tcPr>
                <w:tcW w:w="1134" w:type="dxa"/>
                <w:gridSpan w:val="2"/>
              </w:tcPr>
            </w:tcPrChange>
          </w:tcPr>
          <w:p w14:paraId="7B7882C7" w14:textId="66C524C1" w:rsidR="00C66608" w:rsidRPr="00496CED" w:rsidDel="00D847F8" w:rsidRDefault="00C66608" w:rsidP="00370DB2">
            <w:pPr>
              <w:rPr>
                <w:del w:id="510" w:author="Sagie, Guy" w:date="2014-10-27T12:16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511" w:author="Sagie, Guy" w:date="2014-11-30T10:50:00Z">
              <w:tcPr>
                <w:tcW w:w="1240" w:type="dxa"/>
                <w:gridSpan w:val="2"/>
              </w:tcPr>
            </w:tcPrChange>
          </w:tcPr>
          <w:p w14:paraId="593E0CCB" w14:textId="341FF4DA" w:rsidR="00C66608" w:rsidRPr="00496CED" w:rsidDel="00D847F8" w:rsidRDefault="00C66608" w:rsidP="00370DB2">
            <w:pPr>
              <w:rPr>
                <w:del w:id="512" w:author="Sagie, Guy" w:date="2014-10-27T12:16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513" w:author="Sagie, Guy" w:date="2014-11-30T10:50:00Z">
              <w:tcPr>
                <w:tcW w:w="887" w:type="dxa"/>
                <w:gridSpan w:val="2"/>
              </w:tcPr>
            </w:tcPrChange>
          </w:tcPr>
          <w:p w14:paraId="3C7DB55E" w14:textId="490128E2" w:rsidR="00C66608" w:rsidRPr="00496CED" w:rsidDel="00D847F8" w:rsidRDefault="00C66608" w:rsidP="00370DB2">
            <w:pPr>
              <w:rPr>
                <w:del w:id="514" w:author="Sagie, Guy" w:date="2014-10-27T12:16:00Z"/>
                <w:rFonts w:cs="David"/>
                <w:rtl/>
                <w:lang w:eastAsia="he-IL"/>
              </w:rPr>
            </w:pPr>
          </w:p>
        </w:tc>
      </w:tr>
      <w:tr w:rsidR="00C66608" w:rsidRPr="00035E3E" w:rsidDel="00D847F8" w14:paraId="2A1E519B" w14:textId="0DAD050D" w:rsidTr="00D51F63">
        <w:trPr>
          <w:del w:id="515" w:author="Sagie, Guy" w:date="2014-10-27T12:17:00Z"/>
          <w:trPrChange w:id="516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517" w:author="Sagie, Guy" w:date="2014-11-30T10:50:00Z">
              <w:tcPr>
                <w:tcW w:w="993" w:type="dxa"/>
                <w:gridSpan w:val="2"/>
              </w:tcPr>
            </w:tcPrChange>
          </w:tcPr>
          <w:p w14:paraId="4A4B5CC8" w14:textId="045FEE47" w:rsidR="00C66608" w:rsidRPr="00496CED" w:rsidDel="00D847F8" w:rsidRDefault="00C66608" w:rsidP="0002733A">
            <w:pPr>
              <w:rPr>
                <w:del w:id="518" w:author="Sagie, Guy" w:date="2014-10-27T12:17:00Z"/>
                <w:rFonts w:cs="David"/>
                <w:rtl/>
                <w:lang w:eastAsia="he-IL"/>
              </w:rPr>
            </w:pPr>
            <w:del w:id="519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lastRenderedPageBreak/>
                <w:delText>מחלה</w:delText>
              </w:r>
            </w:del>
          </w:p>
        </w:tc>
        <w:tc>
          <w:tcPr>
            <w:tcW w:w="851" w:type="dxa"/>
            <w:tcPrChange w:id="520" w:author="Sagie, Guy" w:date="2014-11-30T10:50:00Z">
              <w:tcPr>
                <w:tcW w:w="992" w:type="dxa"/>
                <w:gridSpan w:val="3"/>
              </w:tcPr>
            </w:tcPrChange>
          </w:tcPr>
          <w:p w14:paraId="4833490F" w14:textId="3CF3E834" w:rsidR="00C66608" w:rsidRPr="00496CED" w:rsidDel="00D847F8" w:rsidRDefault="00C66608" w:rsidP="0002733A">
            <w:pPr>
              <w:rPr>
                <w:del w:id="521" w:author="Sagie, Guy" w:date="2014-10-27T12:17:00Z"/>
                <w:rFonts w:cs="David"/>
                <w:lang w:eastAsia="he-IL"/>
              </w:rPr>
            </w:pPr>
            <w:del w:id="522" w:author="Sagie, Guy" w:date="2014-10-27T12:17:00Z">
              <w:r w:rsidRPr="00496CED" w:rsidDel="00D847F8">
                <w:rPr>
                  <w:rFonts w:cs="David"/>
                  <w:lang w:eastAsia="he-IL"/>
                </w:rPr>
                <w:delText>Check box</w:delText>
              </w:r>
            </w:del>
          </w:p>
        </w:tc>
        <w:tc>
          <w:tcPr>
            <w:tcW w:w="992" w:type="dxa"/>
            <w:tcPrChange w:id="523" w:author="Sagie, Guy" w:date="2014-11-30T10:50:00Z">
              <w:tcPr>
                <w:tcW w:w="992" w:type="dxa"/>
                <w:gridSpan w:val="3"/>
              </w:tcPr>
            </w:tcPrChange>
          </w:tcPr>
          <w:p w14:paraId="7286AD92" w14:textId="09DA7BD0" w:rsidR="00C66608" w:rsidRPr="00496CED" w:rsidDel="00D847F8" w:rsidRDefault="00C66608" w:rsidP="0002733A">
            <w:pPr>
              <w:rPr>
                <w:del w:id="524" w:author="Sagie, Guy" w:date="2014-10-27T12:17:00Z"/>
                <w:rFonts w:cs="David"/>
                <w:rtl/>
                <w:lang w:eastAsia="he-IL"/>
              </w:rPr>
            </w:pPr>
            <w:del w:id="525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276" w:type="dxa"/>
            <w:tcPrChange w:id="526" w:author="Sagie, Guy" w:date="2014-11-30T10:50:00Z">
              <w:tcPr>
                <w:tcW w:w="1418" w:type="dxa"/>
                <w:gridSpan w:val="3"/>
              </w:tcPr>
            </w:tcPrChange>
          </w:tcPr>
          <w:p w14:paraId="33BDB42C" w14:textId="4CBF584D" w:rsidR="00C66608" w:rsidRPr="00496CED" w:rsidDel="00D847F8" w:rsidRDefault="00C66608" w:rsidP="0002733A">
            <w:pPr>
              <w:rPr>
                <w:del w:id="527" w:author="Sagie, Guy" w:date="2014-10-27T12:17:00Z"/>
                <w:rFonts w:cs="David"/>
                <w:rtl/>
                <w:lang w:eastAsia="he-IL"/>
              </w:rPr>
            </w:pPr>
            <w:del w:id="528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סימון מחלה</w:delText>
              </w:r>
            </w:del>
          </w:p>
        </w:tc>
        <w:tc>
          <w:tcPr>
            <w:tcW w:w="992" w:type="dxa"/>
            <w:tcPrChange w:id="529" w:author="Sagie, Guy" w:date="2014-11-30T10:50:00Z">
              <w:tcPr>
                <w:tcW w:w="992" w:type="dxa"/>
                <w:gridSpan w:val="2"/>
              </w:tcPr>
            </w:tcPrChange>
          </w:tcPr>
          <w:p w14:paraId="0FB5D8D3" w14:textId="63AB700A" w:rsidR="00C66608" w:rsidRPr="00496CED" w:rsidDel="00D847F8" w:rsidRDefault="00C66608" w:rsidP="0002733A">
            <w:pPr>
              <w:rPr>
                <w:del w:id="530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531" w:author="Sagie, Guy" w:date="2014-11-30T10:50:00Z">
              <w:tcPr>
                <w:tcW w:w="850" w:type="dxa"/>
                <w:gridSpan w:val="2"/>
              </w:tcPr>
            </w:tcPrChange>
          </w:tcPr>
          <w:p w14:paraId="4E4BCC27" w14:textId="42F62951" w:rsidR="00C66608" w:rsidRPr="00496CED" w:rsidDel="00D847F8" w:rsidRDefault="00C66608" w:rsidP="0002733A">
            <w:pPr>
              <w:rPr>
                <w:del w:id="532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533" w:author="Sagie, Guy" w:date="2014-11-30T10:50:00Z">
              <w:tcPr>
                <w:tcW w:w="1134" w:type="dxa"/>
                <w:gridSpan w:val="2"/>
              </w:tcPr>
            </w:tcPrChange>
          </w:tcPr>
          <w:p w14:paraId="4CE3C22B" w14:textId="789BE1AA" w:rsidR="00C66608" w:rsidRPr="00496CED" w:rsidDel="00D847F8" w:rsidRDefault="00C66608" w:rsidP="0002733A">
            <w:pPr>
              <w:rPr>
                <w:del w:id="534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535" w:author="Sagie, Guy" w:date="2014-11-30T10:50:00Z">
              <w:tcPr>
                <w:tcW w:w="1240" w:type="dxa"/>
                <w:gridSpan w:val="2"/>
              </w:tcPr>
            </w:tcPrChange>
          </w:tcPr>
          <w:p w14:paraId="589CC8D5" w14:textId="0F2D1D6A" w:rsidR="00C66608" w:rsidRPr="00496CED" w:rsidDel="00D847F8" w:rsidRDefault="00C66608" w:rsidP="0002733A">
            <w:pPr>
              <w:rPr>
                <w:del w:id="536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537" w:author="Sagie, Guy" w:date="2014-11-30T10:50:00Z">
              <w:tcPr>
                <w:tcW w:w="887" w:type="dxa"/>
                <w:gridSpan w:val="2"/>
              </w:tcPr>
            </w:tcPrChange>
          </w:tcPr>
          <w:p w14:paraId="11D16BB9" w14:textId="50CE194A" w:rsidR="00C66608" w:rsidRPr="00496CED" w:rsidDel="00D847F8" w:rsidRDefault="00C66608" w:rsidP="0002733A">
            <w:pPr>
              <w:rPr>
                <w:del w:id="538" w:author="Sagie, Guy" w:date="2014-10-27T12:17:00Z"/>
                <w:rFonts w:cs="David"/>
                <w:rtl/>
                <w:lang w:eastAsia="he-IL"/>
              </w:rPr>
            </w:pPr>
          </w:p>
        </w:tc>
      </w:tr>
      <w:tr w:rsidR="00C66608" w:rsidRPr="00035E3E" w:rsidDel="00D847F8" w14:paraId="1E154749" w14:textId="6145F49B" w:rsidTr="00D51F63">
        <w:trPr>
          <w:del w:id="539" w:author="Sagie, Guy" w:date="2014-10-27T12:17:00Z"/>
          <w:trPrChange w:id="540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541" w:author="Sagie, Guy" w:date="2014-11-30T10:50:00Z">
              <w:tcPr>
                <w:tcW w:w="993" w:type="dxa"/>
                <w:gridSpan w:val="2"/>
              </w:tcPr>
            </w:tcPrChange>
          </w:tcPr>
          <w:p w14:paraId="682D6007" w14:textId="5174E71C" w:rsidR="00C66608" w:rsidRPr="00496CED" w:rsidDel="00D847F8" w:rsidRDefault="00C66608" w:rsidP="0002733A">
            <w:pPr>
              <w:rPr>
                <w:del w:id="542" w:author="Sagie, Guy" w:date="2014-10-27T12:17:00Z"/>
                <w:rFonts w:cs="David"/>
                <w:rtl/>
                <w:lang w:eastAsia="he-IL"/>
              </w:rPr>
            </w:pPr>
            <w:del w:id="543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טראומה</w:delText>
              </w:r>
            </w:del>
          </w:p>
        </w:tc>
        <w:tc>
          <w:tcPr>
            <w:tcW w:w="851" w:type="dxa"/>
            <w:tcPrChange w:id="544" w:author="Sagie, Guy" w:date="2014-11-30T10:50:00Z">
              <w:tcPr>
                <w:tcW w:w="992" w:type="dxa"/>
                <w:gridSpan w:val="3"/>
              </w:tcPr>
            </w:tcPrChange>
          </w:tcPr>
          <w:p w14:paraId="2FC9D9A4" w14:textId="17DBD76A" w:rsidR="00C66608" w:rsidRPr="00496CED" w:rsidDel="00D847F8" w:rsidRDefault="00C66608" w:rsidP="0002733A">
            <w:pPr>
              <w:rPr>
                <w:del w:id="545" w:author="Sagie, Guy" w:date="2014-10-27T12:17:00Z"/>
                <w:rFonts w:cs="David"/>
                <w:lang w:eastAsia="he-IL"/>
              </w:rPr>
            </w:pPr>
            <w:del w:id="546" w:author="Sagie, Guy" w:date="2014-10-27T12:17:00Z">
              <w:r w:rsidRPr="00496CED" w:rsidDel="00D847F8">
                <w:rPr>
                  <w:rFonts w:cs="David"/>
                  <w:lang w:eastAsia="he-IL"/>
                </w:rPr>
                <w:delText>Check box</w:delText>
              </w:r>
            </w:del>
          </w:p>
        </w:tc>
        <w:tc>
          <w:tcPr>
            <w:tcW w:w="992" w:type="dxa"/>
            <w:tcPrChange w:id="547" w:author="Sagie, Guy" w:date="2014-11-30T10:50:00Z">
              <w:tcPr>
                <w:tcW w:w="992" w:type="dxa"/>
                <w:gridSpan w:val="3"/>
              </w:tcPr>
            </w:tcPrChange>
          </w:tcPr>
          <w:p w14:paraId="6DAF2E09" w14:textId="27C125EC" w:rsidR="00C66608" w:rsidRPr="00496CED" w:rsidDel="00D847F8" w:rsidRDefault="00C66608" w:rsidP="0002733A">
            <w:pPr>
              <w:rPr>
                <w:del w:id="548" w:author="Sagie, Guy" w:date="2014-10-27T12:17:00Z"/>
                <w:rFonts w:cs="David"/>
                <w:rtl/>
                <w:lang w:eastAsia="he-IL"/>
              </w:rPr>
            </w:pPr>
            <w:del w:id="549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276" w:type="dxa"/>
            <w:tcPrChange w:id="550" w:author="Sagie, Guy" w:date="2014-11-30T10:50:00Z">
              <w:tcPr>
                <w:tcW w:w="1418" w:type="dxa"/>
                <w:gridSpan w:val="3"/>
              </w:tcPr>
            </w:tcPrChange>
          </w:tcPr>
          <w:p w14:paraId="7485F7B7" w14:textId="0DBC6198" w:rsidR="00C66608" w:rsidRPr="00496CED" w:rsidDel="00D847F8" w:rsidRDefault="00C66608" w:rsidP="0002733A">
            <w:pPr>
              <w:rPr>
                <w:del w:id="551" w:author="Sagie, Guy" w:date="2014-10-27T12:17:00Z"/>
                <w:rFonts w:cs="David"/>
                <w:rtl/>
                <w:lang w:eastAsia="he-IL"/>
              </w:rPr>
            </w:pPr>
            <w:del w:id="552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סימון טראומה</w:delText>
              </w:r>
            </w:del>
          </w:p>
        </w:tc>
        <w:tc>
          <w:tcPr>
            <w:tcW w:w="992" w:type="dxa"/>
            <w:tcPrChange w:id="553" w:author="Sagie, Guy" w:date="2014-11-30T10:50:00Z">
              <w:tcPr>
                <w:tcW w:w="992" w:type="dxa"/>
                <w:gridSpan w:val="2"/>
              </w:tcPr>
            </w:tcPrChange>
          </w:tcPr>
          <w:p w14:paraId="527D2FC6" w14:textId="0EF8C7BC" w:rsidR="00C66608" w:rsidRPr="00496CED" w:rsidDel="00D847F8" w:rsidRDefault="00C66608" w:rsidP="0002733A">
            <w:pPr>
              <w:rPr>
                <w:del w:id="554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555" w:author="Sagie, Guy" w:date="2014-11-30T10:50:00Z">
              <w:tcPr>
                <w:tcW w:w="850" w:type="dxa"/>
                <w:gridSpan w:val="2"/>
              </w:tcPr>
            </w:tcPrChange>
          </w:tcPr>
          <w:p w14:paraId="279EA85B" w14:textId="79131DA8" w:rsidR="00C66608" w:rsidRPr="00496CED" w:rsidDel="00D847F8" w:rsidRDefault="00C66608" w:rsidP="0002733A">
            <w:pPr>
              <w:rPr>
                <w:del w:id="556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557" w:author="Sagie, Guy" w:date="2014-11-30T10:50:00Z">
              <w:tcPr>
                <w:tcW w:w="1134" w:type="dxa"/>
                <w:gridSpan w:val="2"/>
              </w:tcPr>
            </w:tcPrChange>
          </w:tcPr>
          <w:p w14:paraId="0CAD7458" w14:textId="6D65B63B" w:rsidR="00C66608" w:rsidRPr="00496CED" w:rsidDel="00D847F8" w:rsidRDefault="00C66608" w:rsidP="0002733A">
            <w:pPr>
              <w:rPr>
                <w:del w:id="558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559" w:author="Sagie, Guy" w:date="2014-11-30T10:50:00Z">
              <w:tcPr>
                <w:tcW w:w="1240" w:type="dxa"/>
                <w:gridSpan w:val="2"/>
              </w:tcPr>
            </w:tcPrChange>
          </w:tcPr>
          <w:p w14:paraId="7554F9CE" w14:textId="720CED8A" w:rsidR="00C66608" w:rsidRPr="00496CED" w:rsidDel="00D847F8" w:rsidRDefault="00C66608" w:rsidP="0002733A">
            <w:pPr>
              <w:rPr>
                <w:del w:id="560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561" w:author="Sagie, Guy" w:date="2014-11-30T10:50:00Z">
              <w:tcPr>
                <w:tcW w:w="887" w:type="dxa"/>
                <w:gridSpan w:val="2"/>
              </w:tcPr>
            </w:tcPrChange>
          </w:tcPr>
          <w:p w14:paraId="5800499F" w14:textId="7501CDED" w:rsidR="00C66608" w:rsidRPr="00496CED" w:rsidDel="00D847F8" w:rsidRDefault="00C66608" w:rsidP="0002733A">
            <w:pPr>
              <w:rPr>
                <w:del w:id="562" w:author="Sagie, Guy" w:date="2014-10-27T12:17:00Z"/>
                <w:rFonts w:cs="David"/>
                <w:rtl/>
                <w:lang w:eastAsia="he-IL"/>
              </w:rPr>
            </w:pPr>
          </w:p>
        </w:tc>
      </w:tr>
      <w:tr w:rsidR="00C66608" w:rsidRPr="00035E3E" w:rsidDel="00D847F8" w14:paraId="063049FA" w14:textId="2BBB081C" w:rsidTr="00D51F63">
        <w:trPr>
          <w:del w:id="563" w:author="Sagie, Guy" w:date="2014-10-27T12:17:00Z"/>
          <w:trPrChange w:id="564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565" w:author="Sagie, Guy" w:date="2014-11-30T10:50:00Z">
              <w:tcPr>
                <w:tcW w:w="993" w:type="dxa"/>
                <w:gridSpan w:val="2"/>
              </w:tcPr>
            </w:tcPrChange>
          </w:tcPr>
          <w:p w14:paraId="315C6BED" w14:textId="67582BE2" w:rsidR="00C66608" w:rsidRPr="00496CED" w:rsidDel="00D847F8" w:rsidRDefault="00C66608" w:rsidP="0002733A">
            <w:pPr>
              <w:rPr>
                <w:del w:id="566" w:author="Sagie, Guy" w:date="2014-10-27T12:17:00Z"/>
                <w:rFonts w:cs="David"/>
                <w:rtl/>
                <w:lang w:eastAsia="he-IL"/>
              </w:rPr>
            </w:pPr>
            <w:del w:id="567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חשד</w:delText>
              </w:r>
            </w:del>
          </w:p>
        </w:tc>
        <w:tc>
          <w:tcPr>
            <w:tcW w:w="851" w:type="dxa"/>
            <w:tcPrChange w:id="568" w:author="Sagie, Guy" w:date="2014-11-30T10:50:00Z">
              <w:tcPr>
                <w:tcW w:w="992" w:type="dxa"/>
                <w:gridSpan w:val="3"/>
              </w:tcPr>
            </w:tcPrChange>
          </w:tcPr>
          <w:p w14:paraId="41A5239C" w14:textId="3DECCEF6" w:rsidR="00C66608" w:rsidRPr="00496CED" w:rsidDel="00D847F8" w:rsidRDefault="00C66608" w:rsidP="0002733A">
            <w:pPr>
              <w:rPr>
                <w:del w:id="569" w:author="Sagie, Guy" w:date="2014-10-27T12:17:00Z"/>
                <w:rFonts w:cs="David"/>
                <w:lang w:eastAsia="he-IL"/>
              </w:rPr>
            </w:pPr>
            <w:del w:id="570" w:author="Sagie, Guy" w:date="2014-10-27T12:17:00Z">
              <w:r w:rsidRPr="00496CED" w:rsidDel="00D847F8">
                <w:rPr>
                  <w:rFonts w:cs="David"/>
                  <w:lang w:eastAsia="he-IL"/>
                </w:rPr>
                <w:delText>Check box</w:delText>
              </w:r>
            </w:del>
          </w:p>
        </w:tc>
        <w:tc>
          <w:tcPr>
            <w:tcW w:w="992" w:type="dxa"/>
            <w:tcPrChange w:id="571" w:author="Sagie, Guy" w:date="2014-11-30T10:50:00Z">
              <w:tcPr>
                <w:tcW w:w="992" w:type="dxa"/>
                <w:gridSpan w:val="3"/>
              </w:tcPr>
            </w:tcPrChange>
          </w:tcPr>
          <w:p w14:paraId="77540092" w14:textId="017785C2" w:rsidR="00C66608" w:rsidRPr="00496CED" w:rsidDel="00D847F8" w:rsidRDefault="00C66608" w:rsidP="0002733A">
            <w:pPr>
              <w:rPr>
                <w:del w:id="572" w:author="Sagie, Guy" w:date="2014-10-27T12:17:00Z"/>
                <w:rFonts w:cs="David"/>
                <w:rtl/>
                <w:lang w:eastAsia="he-IL"/>
              </w:rPr>
            </w:pPr>
            <w:del w:id="573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276" w:type="dxa"/>
            <w:tcPrChange w:id="574" w:author="Sagie, Guy" w:date="2014-11-30T10:50:00Z">
              <w:tcPr>
                <w:tcW w:w="1418" w:type="dxa"/>
                <w:gridSpan w:val="3"/>
              </w:tcPr>
            </w:tcPrChange>
          </w:tcPr>
          <w:p w14:paraId="6CA6C644" w14:textId="4C84963A" w:rsidR="00C66608" w:rsidRPr="00496CED" w:rsidDel="00D847F8" w:rsidRDefault="00C66608" w:rsidP="0002733A">
            <w:pPr>
              <w:rPr>
                <w:del w:id="575" w:author="Sagie, Guy" w:date="2014-10-27T12:17:00Z"/>
                <w:rFonts w:cs="David"/>
                <w:rtl/>
                <w:lang w:eastAsia="he-IL"/>
              </w:rPr>
            </w:pPr>
            <w:del w:id="576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סימון חשד</w:delText>
              </w:r>
            </w:del>
          </w:p>
        </w:tc>
        <w:tc>
          <w:tcPr>
            <w:tcW w:w="992" w:type="dxa"/>
            <w:tcPrChange w:id="577" w:author="Sagie, Guy" w:date="2014-11-30T10:50:00Z">
              <w:tcPr>
                <w:tcW w:w="992" w:type="dxa"/>
                <w:gridSpan w:val="2"/>
              </w:tcPr>
            </w:tcPrChange>
          </w:tcPr>
          <w:p w14:paraId="551107D4" w14:textId="15840564" w:rsidR="00C66608" w:rsidRPr="00496CED" w:rsidDel="00D847F8" w:rsidRDefault="00C66608" w:rsidP="0002733A">
            <w:pPr>
              <w:rPr>
                <w:del w:id="578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579" w:author="Sagie, Guy" w:date="2014-11-30T10:50:00Z">
              <w:tcPr>
                <w:tcW w:w="850" w:type="dxa"/>
                <w:gridSpan w:val="2"/>
              </w:tcPr>
            </w:tcPrChange>
          </w:tcPr>
          <w:p w14:paraId="096623DD" w14:textId="04CF8A66" w:rsidR="00C66608" w:rsidRPr="00496CED" w:rsidDel="00D847F8" w:rsidRDefault="00C66608" w:rsidP="0002733A">
            <w:pPr>
              <w:rPr>
                <w:del w:id="580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581" w:author="Sagie, Guy" w:date="2014-11-30T10:50:00Z">
              <w:tcPr>
                <w:tcW w:w="1134" w:type="dxa"/>
                <w:gridSpan w:val="2"/>
              </w:tcPr>
            </w:tcPrChange>
          </w:tcPr>
          <w:p w14:paraId="2E7A9294" w14:textId="28FD1FF5" w:rsidR="00C66608" w:rsidRPr="00496CED" w:rsidDel="00D847F8" w:rsidRDefault="00C66608" w:rsidP="0002733A">
            <w:pPr>
              <w:rPr>
                <w:del w:id="582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583" w:author="Sagie, Guy" w:date="2014-11-30T10:50:00Z">
              <w:tcPr>
                <w:tcW w:w="1240" w:type="dxa"/>
                <w:gridSpan w:val="2"/>
              </w:tcPr>
            </w:tcPrChange>
          </w:tcPr>
          <w:p w14:paraId="2F560192" w14:textId="11BFB6A0" w:rsidR="00C66608" w:rsidRPr="00496CED" w:rsidDel="00D847F8" w:rsidRDefault="00C66608" w:rsidP="0002733A">
            <w:pPr>
              <w:rPr>
                <w:del w:id="584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585" w:author="Sagie, Guy" w:date="2014-11-30T10:50:00Z">
              <w:tcPr>
                <w:tcW w:w="887" w:type="dxa"/>
                <w:gridSpan w:val="2"/>
              </w:tcPr>
            </w:tcPrChange>
          </w:tcPr>
          <w:p w14:paraId="118714A9" w14:textId="02CDC995" w:rsidR="00C66608" w:rsidRPr="00496CED" w:rsidDel="00D847F8" w:rsidRDefault="00C66608" w:rsidP="0002733A">
            <w:pPr>
              <w:rPr>
                <w:del w:id="586" w:author="Sagie, Guy" w:date="2014-10-27T12:17:00Z"/>
                <w:rFonts w:cs="David"/>
                <w:rtl/>
                <w:lang w:eastAsia="he-IL"/>
              </w:rPr>
            </w:pPr>
          </w:p>
        </w:tc>
      </w:tr>
      <w:tr w:rsidR="00C66608" w:rsidRPr="00035E3E" w:rsidDel="00D847F8" w14:paraId="51C52FF7" w14:textId="72EC6963" w:rsidTr="00D51F63">
        <w:trPr>
          <w:del w:id="587" w:author="Sagie, Guy" w:date="2014-10-27T12:17:00Z"/>
          <w:trPrChange w:id="588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589" w:author="Sagie, Guy" w:date="2014-11-30T10:50:00Z">
              <w:tcPr>
                <w:tcW w:w="993" w:type="dxa"/>
                <w:gridSpan w:val="2"/>
              </w:tcPr>
            </w:tcPrChange>
          </w:tcPr>
          <w:p w14:paraId="0592A03D" w14:textId="5A242723" w:rsidR="00C66608" w:rsidRPr="00496CED" w:rsidDel="00D847F8" w:rsidRDefault="00C66608" w:rsidP="0002733A">
            <w:pPr>
              <w:rPr>
                <w:del w:id="590" w:author="Sagie, Guy" w:date="2014-10-27T12:17:00Z"/>
                <w:rFonts w:cs="David"/>
                <w:rtl/>
                <w:lang w:eastAsia="he-IL"/>
              </w:rPr>
            </w:pPr>
            <w:del w:id="591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לפני ניתוח</w:delText>
              </w:r>
            </w:del>
          </w:p>
        </w:tc>
        <w:tc>
          <w:tcPr>
            <w:tcW w:w="851" w:type="dxa"/>
            <w:tcPrChange w:id="592" w:author="Sagie, Guy" w:date="2014-11-30T10:50:00Z">
              <w:tcPr>
                <w:tcW w:w="992" w:type="dxa"/>
                <w:gridSpan w:val="3"/>
              </w:tcPr>
            </w:tcPrChange>
          </w:tcPr>
          <w:p w14:paraId="651A0246" w14:textId="1FAEF45E" w:rsidR="00C66608" w:rsidRPr="00496CED" w:rsidDel="00D847F8" w:rsidRDefault="00C66608" w:rsidP="0002733A">
            <w:pPr>
              <w:rPr>
                <w:del w:id="593" w:author="Sagie, Guy" w:date="2014-10-27T12:17:00Z"/>
                <w:rFonts w:cs="David"/>
                <w:lang w:eastAsia="he-IL"/>
              </w:rPr>
            </w:pPr>
            <w:del w:id="594" w:author="Sagie, Guy" w:date="2014-10-27T12:17:00Z">
              <w:r w:rsidRPr="00496CED" w:rsidDel="00D847F8">
                <w:rPr>
                  <w:rFonts w:cs="David"/>
                  <w:lang w:eastAsia="he-IL"/>
                </w:rPr>
                <w:delText>Check box</w:delText>
              </w:r>
            </w:del>
          </w:p>
        </w:tc>
        <w:tc>
          <w:tcPr>
            <w:tcW w:w="992" w:type="dxa"/>
            <w:tcPrChange w:id="595" w:author="Sagie, Guy" w:date="2014-11-30T10:50:00Z">
              <w:tcPr>
                <w:tcW w:w="992" w:type="dxa"/>
                <w:gridSpan w:val="3"/>
              </w:tcPr>
            </w:tcPrChange>
          </w:tcPr>
          <w:p w14:paraId="31D62786" w14:textId="04A1C004" w:rsidR="00C66608" w:rsidRPr="00496CED" w:rsidDel="00D847F8" w:rsidRDefault="00C66608" w:rsidP="0002733A">
            <w:pPr>
              <w:rPr>
                <w:del w:id="596" w:author="Sagie, Guy" w:date="2014-10-27T12:17:00Z"/>
                <w:rFonts w:cs="David"/>
                <w:rtl/>
                <w:lang w:eastAsia="he-IL"/>
              </w:rPr>
            </w:pPr>
            <w:del w:id="597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276" w:type="dxa"/>
            <w:tcPrChange w:id="598" w:author="Sagie, Guy" w:date="2014-11-30T10:50:00Z">
              <w:tcPr>
                <w:tcW w:w="1418" w:type="dxa"/>
                <w:gridSpan w:val="3"/>
              </w:tcPr>
            </w:tcPrChange>
          </w:tcPr>
          <w:p w14:paraId="7FB70F53" w14:textId="3620F73A" w:rsidR="00C66608" w:rsidRPr="00496CED" w:rsidDel="00D847F8" w:rsidRDefault="00C66608" w:rsidP="0002733A">
            <w:pPr>
              <w:rPr>
                <w:del w:id="599" w:author="Sagie, Guy" w:date="2014-10-27T12:17:00Z"/>
                <w:rFonts w:cs="David"/>
                <w:rtl/>
                <w:lang w:eastAsia="he-IL"/>
              </w:rPr>
            </w:pPr>
            <w:del w:id="600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סימון לפני ניתוח</w:delText>
              </w:r>
            </w:del>
          </w:p>
        </w:tc>
        <w:tc>
          <w:tcPr>
            <w:tcW w:w="992" w:type="dxa"/>
            <w:tcPrChange w:id="601" w:author="Sagie, Guy" w:date="2014-11-30T10:50:00Z">
              <w:tcPr>
                <w:tcW w:w="992" w:type="dxa"/>
                <w:gridSpan w:val="2"/>
              </w:tcPr>
            </w:tcPrChange>
          </w:tcPr>
          <w:p w14:paraId="2CD3E694" w14:textId="29B94EFA" w:rsidR="00C66608" w:rsidRPr="00496CED" w:rsidDel="00D847F8" w:rsidRDefault="00C66608" w:rsidP="0002733A">
            <w:pPr>
              <w:rPr>
                <w:del w:id="602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603" w:author="Sagie, Guy" w:date="2014-11-30T10:50:00Z">
              <w:tcPr>
                <w:tcW w:w="850" w:type="dxa"/>
                <w:gridSpan w:val="2"/>
              </w:tcPr>
            </w:tcPrChange>
          </w:tcPr>
          <w:p w14:paraId="58418651" w14:textId="45179DAB" w:rsidR="00C66608" w:rsidRPr="00496CED" w:rsidDel="00D847F8" w:rsidRDefault="00C66608" w:rsidP="0002733A">
            <w:pPr>
              <w:rPr>
                <w:del w:id="604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605" w:author="Sagie, Guy" w:date="2014-11-30T10:50:00Z">
              <w:tcPr>
                <w:tcW w:w="1134" w:type="dxa"/>
                <w:gridSpan w:val="2"/>
              </w:tcPr>
            </w:tcPrChange>
          </w:tcPr>
          <w:p w14:paraId="64CAC75C" w14:textId="36088296" w:rsidR="00C66608" w:rsidRPr="00496CED" w:rsidDel="00D847F8" w:rsidRDefault="00C66608" w:rsidP="0002733A">
            <w:pPr>
              <w:rPr>
                <w:del w:id="606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607" w:author="Sagie, Guy" w:date="2014-11-30T10:50:00Z">
              <w:tcPr>
                <w:tcW w:w="1240" w:type="dxa"/>
                <w:gridSpan w:val="2"/>
              </w:tcPr>
            </w:tcPrChange>
          </w:tcPr>
          <w:p w14:paraId="524F10E1" w14:textId="7F8689AF" w:rsidR="00C66608" w:rsidRPr="00496CED" w:rsidDel="00D847F8" w:rsidRDefault="00C66608" w:rsidP="0002733A">
            <w:pPr>
              <w:rPr>
                <w:del w:id="608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609" w:author="Sagie, Guy" w:date="2014-11-30T10:50:00Z">
              <w:tcPr>
                <w:tcW w:w="887" w:type="dxa"/>
                <w:gridSpan w:val="2"/>
              </w:tcPr>
            </w:tcPrChange>
          </w:tcPr>
          <w:p w14:paraId="3E475643" w14:textId="675CEC91" w:rsidR="00C66608" w:rsidRPr="00496CED" w:rsidDel="00D847F8" w:rsidRDefault="00C66608" w:rsidP="0002733A">
            <w:pPr>
              <w:rPr>
                <w:del w:id="610" w:author="Sagie, Guy" w:date="2014-10-27T12:17:00Z"/>
                <w:rFonts w:cs="David"/>
                <w:rtl/>
                <w:lang w:eastAsia="he-IL"/>
              </w:rPr>
            </w:pPr>
          </w:p>
        </w:tc>
      </w:tr>
      <w:tr w:rsidR="00C66608" w:rsidRPr="00035E3E" w:rsidDel="00D847F8" w14:paraId="6027F2D5" w14:textId="078F30F9" w:rsidTr="00D51F63">
        <w:trPr>
          <w:del w:id="611" w:author="Sagie, Guy" w:date="2014-10-27T12:17:00Z"/>
          <w:trPrChange w:id="612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613" w:author="Sagie, Guy" w:date="2014-11-30T10:50:00Z">
              <w:tcPr>
                <w:tcW w:w="993" w:type="dxa"/>
                <w:gridSpan w:val="2"/>
              </w:tcPr>
            </w:tcPrChange>
          </w:tcPr>
          <w:p w14:paraId="14CDF897" w14:textId="329E8C5E" w:rsidR="00C66608" w:rsidRPr="00496CED" w:rsidDel="00D847F8" w:rsidRDefault="00C66608" w:rsidP="0002733A">
            <w:pPr>
              <w:rPr>
                <w:del w:id="614" w:author="Sagie, Guy" w:date="2014-10-27T12:17:00Z"/>
                <w:rFonts w:cs="David"/>
                <w:rtl/>
                <w:lang w:eastAsia="he-IL"/>
              </w:rPr>
            </w:pPr>
            <w:del w:id="615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אבחנה כיר.</w:delText>
              </w:r>
            </w:del>
          </w:p>
        </w:tc>
        <w:tc>
          <w:tcPr>
            <w:tcW w:w="851" w:type="dxa"/>
            <w:tcPrChange w:id="616" w:author="Sagie, Guy" w:date="2014-11-30T10:50:00Z">
              <w:tcPr>
                <w:tcW w:w="992" w:type="dxa"/>
                <w:gridSpan w:val="3"/>
              </w:tcPr>
            </w:tcPrChange>
          </w:tcPr>
          <w:p w14:paraId="3CC674E0" w14:textId="2F4E28A0" w:rsidR="00C66608" w:rsidRPr="00496CED" w:rsidDel="00D847F8" w:rsidRDefault="00C66608" w:rsidP="0002733A">
            <w:pPr>
              <w:rPr>
                <w:del w:id="617" w:author="Sagie, Guy" w:date="2014-10-27T12:17:00Z"/>
                <w:rFonts w:cs="David"/>
                <w:lang w:eastAsia="he-IL"/>
              </w:rPr>
            </w:pPr>
            <w:del w:id="618" w:author="Sagie, Guy" w:date="2014-10-27T12:17:00Z">
              <w:r w:rsidRPr="00496CED" w:rsidDel="00D847F8">
                <w:rPr>
                  <w:rFonts w:cs="David"/>
                  <w:lang w:eastAsia="he-IL"/>
                </w:rPr>
                <w:delText>Check box</w:delText>
              </w:r>
            </w:del>
          </w:p>
        </w:tc>
        <w:tc>
          <w:tcPr>
            <w:tcW w:w="992" w:type="dxa"/>
            <w:tcPrChange w:id="619" w:author="Sagie, Guy" w:date="2014-11-30T10:50:00Z">
              <w:tcPr>
                <w:tcW w:w="992" w:type="dxa"/>
                <w:gridSpan w:val="3"/>
              </w:tcPr>
            </w:tcPrChange>
          </w:tcPr>
          <w:p w14:paraId="247E7BCF" w14:textId="1A5D575C" w:rsidR="00C66608" w:rsidRPr="00496CED" w:rsidDel="00D847F8" w:rsidRDefault="00C66608" w:rsidP="0002733A">
            <w:pPr>
              <w:rPr>
                <w:del w:id="620" w:author="Sagie, Guy" w:date="2014-10-27T12:17:00Z"/>
                <w:rFonts w:cs="David"/>
                <w:rtl/>
                <w:lang w:eastAsia="he-IL"/>
              </w:rPr>
            </w:pPr>
            <w:del w:id="621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276" w:type="dxa"/>
            <w:tcPrChange w:id="622" w:author="Sagie, Guy" w:date="2014-11-30T10:50:00Z">
              <w:tcPr>
                <w:tcW w:w="1418" w:type="dxa"/>
                <w:gridSpan w:val="3"/>
              </w:tcPr>
            </w:tcPrChange>
          </w:tcPr>
          <w:p w14:paraId="23608426" w14:textId="69868F88" w:rsidR="00C66608" w:rsidRPr="00496CED" w:rsidDel="00D847F8" w:rsidRDefault="00C66608" w:rsidP="0002733A">
            <w:pPr>
              <w:rPr>
                <w:del w:id="623" w:author="Sagie, Guy" w:date="2014-10-27T12:17:00Z"/>
                <w:rFonts w:cs="David"/>
                <w:rtl/>
                <w:lang w:eastAsia="he-IL"/>
              </w:rPr>
            </w:pPr>
            <w:del w:id="624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סימון אבחנה כיר.</w:delText>
              </w:r>
            </w:del>
          </w:p>
        </w:tc>
        <w:tc>
          <w:tcPr>
            <w:tcW w:w="992" w:type="dxa"/>
            <w:tcPrChange w:id="625" w:author="Sagie, Guy" w:date="2014-11-30T10:50:00Z">
              <w:tcPr>
                <w:tcW w:w="992" w:type="dxa"/>
                <w:gridSpan w:val="2"/>
              </w:tcPr>
            </w:tcPrChange>
          </w:tcPr>
          <w:p w14:paraId="48BA7860" w14:textId="6A3D4CF7" w:rsidR="00C66608" w:rsidRPr="00496CED" w:rsidDel="00D847F8" w:rsidRDefault="00C66608" w:rsidP="0002733A">
            <w:pPr>
              <w:rPr>
                <w:del w:id="626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627" w:author="Sagie, Guy" w:date="2014-11-30T10:50:00Z">
              <w:tcPr>
                <w:tcW w:w="850" w:type="dxa"/>
                <w:gridSpan w:val="2"/>
              </w:tcPr>
            </w:tcPrChange>
          </w:tcPr>
          <w:p w14:paraId="34A8DB29" w14:textId="4CBE8389" w:rsidR="00C66608" w:rsidRPr="00496CED" w:rsidDel="00D847F8" w:rsidRDefault="00C66608" w:rsidP="0002733A">
            <w:pPr>
              <w:rPr>
                <w:del w:id="628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629" w:author="Sagie, Guy" w:date="2014-11-30T10:50:00Z">
              <w:tcPr>
                <w:tcW w:w="1134" w:type="dxa"/>
                <w:gridSpan w:val="2"/>
              </w:tcPr>
            </w:tcPrChange>
          </w:tcPr>
          <w:p w14:paraId="4CEC7708" w14:textId="43C8F683" w:rsidR="00C66608" w:rsidRPr="00496CED" w:rsidDel="00D847F8" w:rsidRDefault="00C66608" w:rsidP="0002733A">
            <w:pPr>
              <w:rPr>
                <w:del w:id="630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631" w:author="Sagie, Guy" w:date="2014-11-30T10:50:00Z">
              <w:tcPr>
                <w:tcW w:w="1240" w:type="dxa"/>
                <w:gridSpan w:val="2"/>
              </w:tcPr>
            </w:tcPrChange>
          </w:tcPr>
          <w:p w14:paraId="269F3E28" w14:textId="0FA5CDF8" w:rsidR="00C66608" w:rsidRPr="00496CED" w:rsidDel="00D847F8" w:rsidRDefault="00C66608" w:rsidP="0002733A">
            <w:pPr>
              <w:rPr>
                <w:del w:id="632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633" w:author="Sagie, Guy" w:date="2014-11-30T10:50:00Z">
              <w:tcPr>
                <w:tcW w:w="887" w:type="dxa"/>
                <w:gridSpan w:val="2"/>
              </w:tcPr>
            </w:tcPrChange>
          </w:tcPr>
          <w:p w14:paraId="46204C9D" w14:textId="66DB566B" w:rsidR="00C66608" w:rsidRPr="00496CED" w:rsidDel="00D847F8" w:rsidRDefault="00C66608" w:rsidP="0002733A">
            <w:pPr>
              <w:rPr>
                <w:del w:id="634" w:author="Sagie, Guy" w:date="2014-10-27T12:17:00Z"/>
                <w:rFonts w:cs="David"/>
                <w:rtl/>
                <w:lang w:eastAsia="he-IL"/>
              </w:rPr>
            </w:pPr>
          </w:p>
        </w:tc>
      </w:tr>
      <w:tr w:rsidR="00C66608" w:rsidRPr="00035E3E" w:rsidDel="00D847F8" w14:paraId="4D41B8D0" w14:textId="6D24617E" w:rsidTr="00D51F63">
        <w:trPr>
          <w:del w:id="635" w:author="Sagie, Guy" w:date="2014-10-27T12:17:00Z"/>
          <w:trPrChange w:id="636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637" w:author="Sagie, Guy" w:date="2014-11-30T10:50:00Z">
              <w:tcPr>
                <w:tcW w:w="993" w:type="dxa"/>
                <w:gridSpan w:val="2"/>
              </w:tcPr>
            </w:tcPrChange>
          </w:tcPr>
          <w:p w14:paraId="779BC060" w14:textId="5FD55C0B" w:rsidR="00C66608" w:rsidRPr="00496CED" w:rsidDel="00D847F8" w:rsidRDefault="00C66608" w:rsidP="0002733A">
            <w:pPr>
              <w:rPr>
                <w:del w:id="638" w:author="Sagie, Guy" w:date="2014-10-27T12:17:00Z"/>
                <w:rFonts w:cs="David"/>
                <w:rtl/>
                <w:lang w:eastAsia="he-IL"/>
              </w:rPr>
            </w:pPr>
            <w:del w:id="639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פטירה</w:delText>
              </w:r>
            </w:del>
          </w:p>
        </w:tc>
        <w:tc>
          <w:tcPr>
            <w:tcW w:w="851" w:type="dxa"/>
            <w:tcPrChange w:id="640" w:author="Sagie, Guy" w:date="2014-11-30T10:50:00Z">
              <w:tcPr>
                <w:tcW w:w="992" w:type="dxa"/>
                <w:gridSpan w:val="3"/>
              </w:tcPr>
            </w:tcPrChange>
          </w:tcPr>
          <w:p w14:paraId="2D300B67" w14:textId="026DCC5C" w:rsidR="00C66608" w:rsidRPr="00496CED" w:rsidDel="00D847F8" w:rsidRDefault="00C66608" w:rsidP="0002733A">
            <w:pPr>
              <w:rPr>
                <w:del w:id="641" w:author="Sagie, Guy" w:date="2014-10-27T12:17:00Z"/>
                <w:rFonts w:cs="David"/>
                <w:lang w:eastAsia="he-IL"/>
              </w:rPr>
            </w:pPr>
            <w:del w:id="642" w:author="Sagie, Guy" w:date="2014-10-27T12:17:00Z">
              <w:r w:rsidRPr="00496CED" w:rsidDel="00D847F8">
                <w:rPr>
                  <w:rFonts w:cs="David"/>
                  <w:lang w:eastAsia="he-IL"/>
                </w:rPr>
                <w:delText>Check box</w:delText>
              </w:r>
            </w:del>
          </w:p>
        </w:tc>
        <w:tc>
          <w:tcPr>
            <w:tcW w:w="992" w:type="dxa"/>
            <w:tcPrChange w:id="643" w:author="Sagie, Guy" w:date="2014-11-30T10:50:00Z">
              <w:tcPr>
                <w:tcW w:w="992" w:type="dxa"/>
                <w:gridSpan w:val="3"/>
              </w:tcPr>
            </w:tcPrChange>
          </w:tcPr>
          <w:p w14:paraId="273230E2" w14:textId="0E85FB8B" w:rsidR="00C66608" w:rsidRPr="00496CED" w:rsidDel="00D847F8" w:rsidRDefault="00C66608" w:rsidP="0002733A">
            <w:pPr>
              <w:rPr>
                <w:del w:id="644" w:author="Sagie, Guy" w:date="2014-10-27T12:17:00Z"/>
                <w:rFonts w:cs="David"/>
                <w:rtl/>
                <w:lang w:eastAsia="he-IL"/>
              </w:rPr>
            </w:pPr>
            <w:del w:id="645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276" w:type="dxa"/>
            <w:tcPrChange w:id="646" w:author="Sagie, Guy" w:date="2014-11-30T10:50:00Z">
              <w:tcPr>
                <w:tcW w:w="1418" w:type="dxa"/>
                <w:gridSpan w:val="3"/>
              </w:tcPr>
            </w:tcPrChange>
          </w:tcPr>
          <w:p w14:paraId="4B8A05FF" w14:textId="061F2951" w:rsidR="00C66608" w:rsidRPr="00496CED" w:rsidDel="00D847F8" w:rsidRDefault="00C66608" w:rsidP="0002733A">
            <w:pPr>
              <w:rPr>
                <w:del w:id="647" w:author="Sagie, Guy" w:date="2014-10-27T12:17:00Z"/>
                <w:rFonts w:cs="David"/>
                <w:rtl/>
                <w:lang w:eastAsia="he-IL"/>
              </w:rPr>
            </w:pPr>
            <w:del w:id="648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סימון פטירה</w:delText>
              </w:r>
            </w:del>
          </w:p>
        </w:tc>
        <w:tc>
          <w:tcPr>
            <w:tcW w:w="992" w:type="dxa"/>
            <w:tcPrChange w:id="649" w:author="Sagie, Guy" w:date="2014-11-30T10:50:00Z">
              <w:tcPr>
                <w:tcW w:w="992" w:type="dxa"/>
                <w:gridSpan w:val="2"/>
              </w:tcPr>
            </w:tcPrChange>
          </w:tcPr>
          <w:p w14:paraId="0914F4D0" w14:textId="7480AD23" w:rsidR="00C66608" w:rsidRPr="00496CED" w:rsidDel="00D847F8" w:rsidRDefault="00C66608" w:rsidP="0002733A">
            <w:pPr>
              <w:rPr>
                <w:del w:id="650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651" w:author="Sagie, Guy" w:date="2014-11-30T10:50:00Z">
              <w:tcPr>
                <w:tcW w:w="850" w:type="dxa"/>
                <w:gridSpan w:val="2"/>
              </w:tcPr>
            </w:tcPrChange>
          </w:tcPr>
          <w:p w14:paraId="040075A1" w14:textId="077F1812" w:rsidR="00C66608" w:rsidRPr="00496CED" w:rsidDel="00D847F8" w:rsidRDefault="00C66608" w:rsidP="0002733A">
            <w:pPr>
              <w:rPr>
                <w:del w:id="652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653" w:author="Sagie, Guy" w:date="2014-11-30T10:50:00Z">
              <w:tcPr>
                <w:tcW w:w="1134" w:type="dxa"/>
                <w:gridSpan w:val="2"/>
              </w:tcPr>
            </w:tcPrChange>
          </w:tcPr>
          <w:p w14:paraId="20AD5F75" w14:textId="31CB23DC" w:rsidR="00C66608" w:rsidRPr="00496CED" w:rsidDel="00D847F8" w:rsidRDefault="00C66608" w:rsidP="0002733A">
            <w:pPr>
              <w:rPr>
                <w:del w:id="654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655" w:author="Sagie, Guy" w:date="2014-11-30T10:50:00Z">
              <w:tcPr>
                <w:tcW w:w="1240" w:type="dxa"/>
                <w:gridSpan w:val="2"/>
              </w:tcPr>
            </w:tcPrChange>
          </w:tcPr>
          <w:p w14:paraId="3633C74C" w14:textId="592B8709" w:rsidR="00C66608" w:rsidRPr="00496CED" w:rsidDel="00D847F8" w:rsidRDefault="00C66608" w:rsidP="0002733A">
            <w:pPr>
              <w:rPr>
                <w:del w:id="656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657" w:author="Sagie, Guy" w:date="2014-11-30T10:50:00Z">
              <w:tcPr>
                <w:tcW w:w="887" w:type="dxa"/>
                <w:gridSpan w:val="2"/>
              </w:tcPr>
            </w:tcPrChange>
          </w:tcPr>
          <w:p w14:paraId="7B71867F" w14:textId="75E8557C" w:rsidR="00C66608" w:rsidRPr="00496CED" w:rsidDel="00D847F8" w:rsidRDefault="00C66608" w:rsidP="0002733A">
            <w:pPr>
              <w:rPr>
                <w:del w:id="658" w:author="Sagie, Guy" w:date="2014-10-27T12:17:00Z"/>
                <w:rFonts w:cs="David"/>
                <w:rtl/>
                <w:lang w:eastAsia="he-IL"/>
              </w:rPr>
            </w:pPr>
          </w:p>
        </w:tc>
      </w:tr>
      <w:tr w:rsidR="00C66608" w:rsidRPr="00035E3E" w:rsidDel="00D847F8" w14:paraId="36D2E985" w14:textId="35793A45" w:rsidTr="00D51F63">
        <w:trPr>
          <w:del w:id="659" w:author="Sagie, Guy" w:date="2014-10-27T12:17:00Z"/>
          <w:trPrChange w:id="660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661" w:author="Sagie, Guy" w:date="2014-11-30T10:50:00Z">
              <w:tcPr>
                <w:tcW w:w="993" w:type="dxa"/>
                <w:gridSpan w:val="2"/>
              </w:tcPr>
            </w:tcPrChange>
          </w:tcPr>
          <w:p w14:paraId="6D5BD502" w14:textId="1A57D13B" w:rsidR="00C66608" w:rsidDel="00D847F8" w:rsidRDefault="00C66608" w:rsidP="0002733A">
            <w:pPr>
              <w:rPr>
                <w:del w:id="662" w:author="Sagie, Guy" w:date="2014-10-27T12:17:00Z"/>
                <w:rFonts w:cs="David"/>
                <w:rtl/>
                <w:lang w:eastAsia="he-IL"/>
              </w:rPr>
            </w:pPr>
            <w:commentRangeStart w:id="663"/>
            <w:del w:id="664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מצב לאחר</w:delText>
              </w:r>
            </w:del>
          </w:p>
        </w:tc>
        <w:tc>
          <w:tcPr>
            <w:tcW w:w="851" w:type="dxa"/>
            <w:tcPrChange w:id="665" w:author="Sagie, Guy" w:date="2014-11-30T10:50:00Z">
              <w:tcPr>
                <w:tcW w:w="992" w:type="dxa"/>
                <w:gridSpan w:val="3"/>
              </w:tcPr>
            </w:tcPrChange>
          </w:tcPr>
          <w:p w14:paraId="77079892" w14:textId="17829A09" w:rsidR="00C66608" w:rsidRPr="00496CED" w:rsidDel="00D847F8" w:rsidRDefault="00C66608" w:rsidP="0002733A">
            <w:pPr>
              <w:rPr>
                <w:del w:id="666" w:author="Sagie, Guy" w:date="2014-10-27T12:17:00Z"/>
                <w:rFonts w:cs="David"/>
                <w:lang w:eastAsia="he-IL"/>
              </w:rPr>
            </w:pPr>
            <w:del w:id="667" w:author="Sagie, Guy" w:date="2014-10-27T12:17:00Z">
              <w:r w:rsidRPr="00496CED" w:rsidDel="00D847F8">
                <w:rPr>
                  <w:rFonts w:cs="David"/>
                  <w:lang w:eastAsia="he-IL"/>
                </w:rPr>
                <w:delText>Check box</w:delText>
              </w:r>
            </w:del>
          </w:p>
        </w:tc>
        <w:tc>
          <w:tcPr>
            <w:tcW w:w="992" w:type="dxa"/>
            <w:tcPrChange w:id="668" w:author="Sagie, Guy" w:date="2014-11-30T10:50:00Z">
              <w:tcPr>
                <w:tcW w:w="992" w:type="dxa"/>
                <w:gridSpan w:val="3"/>
              </w:tcPr>
            </w:tcPrChange>
          </w:tcPr>
          <w:p w14:paraId="79751A23" w14:textId="4DB006E4" w:rsidR="00C66608" w:rsidRPr="00496CED" w:rsidDel="00D847F8" w:rsidRDefault="00C66608" w:rsidP="0002733A">
            <w:pPr>
              <w:rPr>
                <w:del w:id="669" w:author="Sagie, Guy" w:date="2014-10-27T12:17:00Z"/>
                <w:rFonts w:cs="David"/>
                <w:rtl/>
                <w:lang w:eastAsia="he-IL"/>
              </w:rPr>
            </w:pPr>
            <w:del w:id="670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ר</w:delText>
              </w:r>
            </w:del>
            <w:commentRangeEnd w:id="663"/>
            <w:r>
              <w:rPr>
                <w:rStyle w:val="CommentReference"/>
                <w:rtl/>
              </w:rPr>
              <w:commentReference w:id="663"/>
            </w:r>
          </w:p>
        </w:tc>
        <w:tc>
          <w:tcPr>
            <w:tcW w:w="1276" w:type="dxa"/>
            <w:tcPrChange w:id="671" w:author="Sagie, Guy" w:date="2014-11-30T10:50:00Z">
              <w:tcPr>
                <w:tcW w:w="1418" w:type="dxa"/>
                <w:gridSpan w:val="3"/>
              </w:tcPr>
            </w:tcPrChange>
          </w:tcPr>
          <w:p w14:paraId="1C78AFB9" w14:textId="66AE96AD" w:rsidR="00C66608" w:rsidDel="00D847F8" w:rsidRDefault="00C66608" w:rsidP="0002733A">
            <w:pPr>
              <w:rPr>
                <w:del w:id="672" w:author="Sagie, Guy" w:date="2014-10-27T12:17:00Z"/>
                <w:rFonts w:cs="David"/>
                <w:rtl/>
                <w:lang w:eastAsia="he-IL"/>
              </w:rPr>
            </w:pPr>
            <w:del w:id="673" w:author="Sagie, Guy" w:date="2014-10-27T12:17:00Z">
              <w:r w:rsidDel="00D847F8">
                <w:rPr>
                  <w:rFonts w:cs="David" w:hint="cs"/>
                  <w:rtl/>
                  <w:lang w:eastAsia="he-IL"/>
                </w:rPr>
                <w:delText>סימון מצב לאחר</w:delText>
              </w:r>
            </w:del>
          </w:p>
        </w:tc>
        <w:tc>
          <w:tcPr>
            <w:tcW w:w="992" w:type="dxa"/>
            <w:tcPrChange w:id="674" w:author="Sagie, Guy" w:date="2014-11-30T10:50:00Z">
              <w:tcPr>
                <w:tcW w:w="992" w:type="dxa"/>
                <w:gridSpan w:val="2"/>
              </w:tcPr>
            </w:tcPrChange>
          </w:tcPr>
          <w:p w14:paraId="5CF9FB30" w14:textId="52D74AD4" w:rsidR="00C66608" w:rsidRPr="00496CED" w:rsidDel="00D847F8" w:rsidRDefault="00C66608" w:rsidP="0002733A">
            <w:pPr>
              <w:rPr>
                <w:del w:id="675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676" w:author="Sagie, Guy" w:date="2014-11-30T10:50:00Z">
              <w:tcPr>
                <w:tcW w:w="850" w:type="dxa"/>
                <w:gridSpan w:val="2"/>
              </w:tcPr>
            </w:tcPrChange>
          </w:tcPr>
          <w:p w14:paraId="7D263601" w14:textId="285E9B02" w:rsidR="00C66608" w:rsidRPr="00496CED" w:rsidDel="00D847F8" w:rsidRDefault="00C66608" w:rsidP="0002733A">
            <w:pPr>
              <w:rPr>
                <w:del w:id="677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678" w:author="Sagie, Guy" w:date="2014-11-30T10:50:00Z">
              <w:tcPr>
                <w:tcW w:w="1134" w:type="dxa"/>
                <w:gridSpan w:val="2"/>
              </w:tcPr>
            </w:tcPrChange>
          </w:tcPr>
          <w:p w14:paraId="3DF2AED6" w14:textId="506D5618" w:rsidR="00C66608" w:rsidRPr="00496CED" w:rsidDel="00D847F8" w:rsidRDefault="00C66608" w:rsidP="0002733A">
            <w:pPr>
              <w:rPr>
                <w:del w:id="679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680" w:author="Sagie, Guy" w:date="2014-11-30T10:50:00Z">
              <w:tcPr>
                <w:tcW w:w="1240" w:type="dxa"/>
                <w:gridSpan w:val="2"/>
              </w:tcPr>
            </w:tcPrChange>
          </w:tcPr>
          <w:p w14:paraId="222A25EE" w14:textId="0D8CC3AB" w:rsidR="00C66608" w:rsidRPr="00496CED" w:rsidDel="00D847F8" w:rsidRDefault="00C66608" w:rsidP="0002733A">
            <w:pPr>
              <w:rPr>
                <w:del w:id="681" w:author="Sagie, Guy" w:date="2014-10-27T12:17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682" w:author="Sagie, Guy" w:date="2014-11-30T10:50:00Z">
              <w:tcPr>
                <w:tcW w:w="887" w:type="dxa"/>
                <w:gridSpan w:val="2"/>
              </w:tcPr>
            </w:tcPrChange>
          </w:tcPr>
          <w:p w14:paraId="45FDDB4D" w14:textId="6C3B2EA4" w:rsidR="00C66608" w:rsidRPr="00496CED" w:rsidDel="00D847F8" w:rsidRDefault="00C66608" w:rsidP="0002733A">
            <w:pPr>
              <w:rPr>
                <w:del w:id="683" w:author="Sagie, Guy" w:date="2014-10-27T12:17:00Z"/>
                <w:rFonts w:cs="David"/>
                <w:rtl/>
                <w:lang w:eastAsia="he-IL"/>
              </w:rPr>
            </w:pPr>
          </w:p>
        </w:tc>
      </w:tr>
      <w:tr w:rsidR="00C66608" w:rsidRPr="00035E3E" w:rsidDel="00D847F8" w14:paraId="1F8F4C39" w14:textId="77777777" w:rsidTr="00D51F63">
        <w:trPr>
          <w:ins w:id="684" w:author="Sagie, Guy" w:date="2015-01-28T13:48:00Z"/>
        </w:trPr>
        <w:tc>
          <w:tcPr>
            <w:tcW w:w="1276" w:type="dxa"/>
          </w:tcPr>
          <w:p w14:paraId="413F0D03" w14:textId="5BE00C6F" w:rsidR="00C66608" w:rsidDel="00D847F8" w:rsidRDefault="00C66608" w:rsidP="0002733A">
            <w:pPr>
              <w:rPr>
                <w:ins w:id="685" w:author="Sagie, Guy" w:date="2015-01-28T13:48:00Z"/>
                <w:rFonts w:cs="David"/>
                <w:rtl/>
                <w:lang w:eastAsia="he-IL"/>
              </w:rPr>
            </w:pPr>
            <w:ins w:id="686" w:author="Sagie, Guy" w:date="2015-01-28T13:48:00Z">
              <w:r>
                <w:rPr>
                  <w:rFonts w:cs="David" w:hint="cs"/>
                  <w:rtl/>
                  <w:lang w:eastAsia="he-IL"/>
                </w:rPr>
                <w:t xml:space="preserve">צהלי </w:t>
              </w:r>
            </w:ins>
          </w:p>
        </w:tc>
        <w:tc>
          <w:tcPr>
            <w:tcW w:w="851" w:type="dxa"/>
          </w:tcPr>
          <w:p w14:paraId="2AE2F6CC" w14:textId="2DB1C6F2" w:rsidR="00C66608" w:rsidRPr="00496CED" w:rsidDel="00D847F8" w:rsidRDefault="00416C56" w:rsidP="0002733A">
            <w:pPr>
              <w:rPr>
                <w:ins w:id="687" w:author="Sagie, Guy" w:date="2015-01-28T13:48:00Z"/>
                <w:rFonts w:cs="David"/>
                <w:lang w:eastAsia="he-IL"/>
              </w:rPr>
            </w:pPr>
            <w:ins w:id="688" w:author="Sagie, Guy" w:date="2015-01-28T13:55:00Z">
              <w:r>
                <w:rPr>
                  <w:rFonts w:cs="David"/>
                  <w:lang w:eastAsia="he-IL"/>
                </w:rPr>
                <w:t>check box</w:t>
              </w:r>
            </w:ins>
          </w:p>
        </w:tc>
        <w:tc>
          <w:tcPr>
            <w:tcW w:w="992" w:type="dxa"/>
          </w:tcPr>
          <w:p w14:paraId="6022A741" w14:textId="5FB854C1" w:rsidR="00C66608" w:rsidDel="00D847F8" w:rsidRDefault="00416C56" w:rsidP="0002733A">
            <w:pPr>
              <w:rPr>
                <w:ins w:id="689" w:author="Sagie, Guy" w:date="2015-01-28T13:48:00Z"/>
                <w:rFonts w:cs="David"/>
                <w:rtl/>
                <w:lang w:eastAsia="he-IL"/>
              </w:rPr>
            </w:pPr>
            <w:ins w:id="690" w:author="Sagie, Guy" w:date="2015-01-28T13:56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</w:tcPr>
          <w:p w14:paraId="2C775CD4" w14:textId="54839A9F" w:rsidR="00C66608" w:rsidDel="00D847F8" w:rsidRDefault="00416C56" w:rsidP="00416C56">
            <w:pPr>
              <w:rPr>
                <w:ins w:id="691" w:author="Sagie, Guy" w:date="2015-01-28T13:48:00Z"/>
                <w:rFonts w:cs="David"/>
                <w:rtl/>
                <w:lang w:eastAsia="he-IL"/>
              </w:rPr>
            </w:pPr>
            <w:ins w:id="692" w:author="Sagie, Guy" w:date="2015-01-28T14:01:00Z">
              <w:r>
                <w:rPr>
                  <w:rFonts w:cs="David" w:hint="cs"/>
                  <w:rtl/>
                  <w:lang w:eastAsia="he-IL"/>
                </w:rPr>
                <w:t>שדה יסומן באם האבחנה הגיעה ממשק צהלי</w:t>
              </w:r>
            </w:ins>
          </w:p>
        </w:tc>
        <w:tc>
          <w:tcPr>
            <w:tcW w:w="992" w:type="dxa"/>
          </w:tcPr>
          <w:p w14:paraId="7A310049" w14:textId="77777777" w:rsidR="00C66608" w:rsidRPr="00496CED" w:rsidDel="00D847F8" w:rsidRDefault="00C66608" w:rsidP="0002733A">
            <w:pPr>
              <w:rPr>
                <w:ins w:id="693" w:author="Sagie, Guy" w:date="2015-01-28T13:48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</w:tcPr>
          <w:p w14:paraId="44E4F777" w14:textId="77777777" w:rsidR="00C66608" w:rsidRPr="00496CED" w:rsidDel="00D847F8" w:rsidRDefault="00C66608" w:rsidP="0002733A">
            <w:pPr>
              <w:rPr>
                <w:ins w:id="694" w:author="Sagie, Guy" w:date="2015-01-28T13:48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1EF66F51" w14:textId="77777777" w:rsidR="00C66608" w:rsidRPr="00496CED" w:rsidDel="00D847F8" w:rsidRDefault="00C66608" w:rsidP="0002733A">
            <w:pPr>
              <w:rPr>
                <w:ins w:id="695" w:author="Sagie, Guy" w:date="2015-01-28T13:48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</w:tcPr>
          <w:p w14:paraId="6F193D28" w14:textId="77777777" w:rsidR="00C66608" w:rsidRPr="00496CED" w:rsidDel="00D847F8" w:rsidRDefault="00C66608" w:rsidP="0002733A">
            <w:pPr>
              <w:rPr>
                <w:ins w:id="696" w:author="Sagie, Guy" w:date="2015-01-28T13:48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</w:tcPr>
          <w:p w14:paraId="364C135B" w14:textId="77777777" w:rsidR="00C66608" w:rsidRPr="00496CED" w:rsidDel="00D847F8" w:rsidRDefault="00C66608" w:rsidP="0002733A">
            <w:pPr>
              <w:rPr>
                <w:ins w:id="697" w:author="Sagie, Guy" w:date="2015-01-28T13:48:00Z"/>
                <w:rFonts w:cs="David"/>
                <w:rtl/>
                <w:lang w:eastAsia="he-IL"/>
              </w:rPr>
            </w:pPr>
          </w:p>
        </w:tc>
      </w:tr>
      <w:tr w:rsidR="00C66608" w:rsidRPr="00035E3E" w:rsidDel="00D847F8" w14:paraId="5935625C" w14:textId="77777777" w:rsidTr="00D51F63">
        <w:trPr>
          <w:ins w:id="698" w:author="Sagie, Guy" w:date="2015-01-28T13:48:00Z"/>
        </w:trPr>
        <w:tc>
          <w:tcPr>
            <w:tcW w:w="1276" w:type="dxa"/>
          </w:tcPr>
          <w:p w14:paraId="7D472277" w14:textId="5549F12E" w:rsidR="00C66608" w:rsidDel="00D847F8" w:rsidRDefault="00C66608" w:rsidP="0002733A">
            <w:pPr>
              <w:rPr>
                <w:ins w:id="699" w:author="Sagie, Guy" w:date="2015-01-28T13:48:00Z"/>
                <w:rFonts w:cs="David"/>
                <w:rtl/>
                <w:lang w:eastAsia="he-IL"/>
              </w:rPr>
            </w:pPr>
            <w:commentRangeStart w:id="700"/>
            <w:ins w:id="701" w:author="Sagie, Guy" w:date="2015-01-28T13:48:00Z">
              <w:r>
                <w:rPr>
                  <w:rFonts w:cs="David" w:hint="cs"/>
                  <w:rtl/>
                  <w:lang w:eastAsia="he-IL"/>
                </w:rPr>
                <w:t>מגורם אחר</w:t>
              </w:r>
            </w:ins>
          </w:p>
        </w:tc>
        <w:tc>
          <w:tcPr>
            <w:tcW w:w="851" w:type="dxa"/>
          </w:tcPr>
          <w:p w14:paraId="2D021A9B" w14:textId="1829F308" w:rsidR="00C66608" w:rsidRPr="00496CED" w:rsidDel="00D847F8" w:rsidRDefault="00416C56" w:rsidP="0002733A">
            <w:pPr>
              <w:rPr>
                <w:ins w:id="702" w:author="Sagie, Guy" w:date="2015-01-28T13:48:00Z"/>
                <w:rFonts w:cs="David"/>
                <w:lang w:eastAsia="he-IL"/>
              </w:rPr>
            </w:pPr>
            <w:ins w:id="703" w:author="Sagie, Guy" w:date="2015-01-28T13:55:00Z">
              <w:r>
                <w:rPr>
                  <w:rFonts w:cs="David"/>
                  <w:lang w:eastAsia="he-IL"/>
                </w:rPr>
                <w:t>check box</w:t>
              </w:r>
            </w:ins>
          </w:p>
        </w:tc>
        <w:tc>
          <w:tcPr>
            <w:tcW w:w="992" w:type="dxa"/>
          </w:tcPr>
          <w:p w14:paraId="44C36B06" w14:textId="36B6F2B0" w:rsidR="00C66608" w:rsidDel="00D847F8" w:rsidRDefault="00416C56" w:rsidP="0002733A">
            <w:pPr>
              <w:rPr>
                <w:ins w:id="704" w:author="Sagie, Guy" w:date="2015-01-28T13:48:00Z"/>
                <w:rFonts w:cs="David"/>
                <w:rtl/>
                <w:lang w:eastAsia="he-IL"/>
              </w:rPr>
            </w:pPr>
            <w:ins w:id="705" w:author="Sagie, Guy" w:date="2015-01-28T13:56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276" w:type="dxa"/>
          </w:tcPr>
          <w:p w14:paraId="17EDA04C" w14:textId="54D8320C" w:rsidR="00C66608" w:rsidDel="00D847F8" w:rsidRDefault="00416C56" w:rsidP="0002733A">
            <w:pPr>
              <w:rPr>
                <w:ins w:id="706" w:author="Sagie, Guy" w:date="2015-01-28T13:48:00Z"/>
                <w:rFonts w:cs="David"/>
                <w:rtl/>
                <w:lang w:eastAsia="he-IL"/>
              </w:rPr>
            </w:pPr>
            <w:ins w:id="707" w:author="Sagie, Guy" w:date="2015-01-28T14:02:00Z">
              <w:r>
                <w:rPr>
                  <w:rFonts w:cs="David" w:hint="cs"/>
                  <w:rtl/>
                  <w:lang w:eastAsia="he-IL"/>
                </w:rPr>
                <w:t>שדה יסומן באם האבחנה הגיעה ממשק שאינו צהלי</w:t>
              </w:r>
              <w:commentRangeEnd w:id="700"/>
              <w:r>
                <w:rPr>
                  <w:rStyle w:val="CommentReference"/>
                  <w:rtl/>
                </w:rPr>
                <w:commentReference w:id="700"/>
              </w:r>
            </w:ins>
          </w:p>
        </w:tc>
        <w:tc>
          <w:tcPr>
            <w:tcW w:w="992" w:type="dxa"/>
          </w:tcPr>
          <w:p w14:paraId="122B324B" w14:textId="77777777" w:rsidR="00C66608" w:rsidRPr="00496CED" w:rsidDel="00D847F8" w:rsidRDefault="00C66608" w:rsidP="0002733A">
            <w:pPr>
              <w:rPr>
                <w:ins w:id="708" w:author="Sagie, Guy" w:date="2015-01-28T13:48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</w:tcPr>
          <w:p w14:paraId="1E3520F1" w14:textId="77777777" w:rsidR="00C66608" w:rsidRPr="00496CED" w:rsidDel="00D847F8" w:rsidRDefault="00C66608" w:rsidP="0002733A">
            <w:pPr>
              <w:rPr>
                <w:ins w:id="709" w:author="Sagie, Guy" w:date="2015-01-28T13:48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773D9224" w14:textId="77777777" w:rsidR="00C66608" w:rsidRPr="00496CED" w:rsidDel="00D847F8" w:rsidRDefault="00C66608" w:rsidP="0002733A">
            <w:pPr>
              <w:rPr>
                <w:ins w:id="710" w:author="Sagie, Guy" w:date="2015-01-28T13:48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</w:tcPr>
          <w:p w14:paraId="101C720E" w14:textId="77777777" w:rsidR="00C66608" w:rsidRPr="00496CED" w:rsidDel="00D847F8" w:rsidRDefault="00C66608" w:rsidP="0002733A">
            <w:pPr>
              <w:rPr>
                <w:ins w:id="711" w:author="Sagie, Guy" w:date="2015-01-28T13:48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</w:tcPr>
          <w:p w14:paraId="2E504A0B" w14:textId="77777777" w:rsidR="00C66608" w:rsidRPr="00496CED" w:rsidDel="00D847F8" w:rsidRDefault="00C66608" w:rsidP="0002733A">
            <w:pPr>
              <w:rPr>
                <w:ins w:id="712" w:author="Sagie, Guy" w:date="2015-01-28T13:48:00Z"/>
                <w:rFonts w:cs="David"/>
                <w:rtl/>
                <w:lang w:eastAsia="he-IL"/>
              </w:rPr>
            </w:pPr>
          </w:p>
        </w:tc>
      </w:tr>
      <w:tr w:rsidR="00C66608" w:rsidRPr="00035E3E" w14:paraId="3CAB784B" w14:textId="77777777" w:rsidTr="00D51F63">
        <w:trPr>
          <w:trPrChange w:id="713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714" w:author="Sagie, Guy" w:date="2014-11-30T10:50:00Z">
              <w:tcPr>
                <w:tcW w:w="993" w:type="dxa"/>
                <w:gridSpan w:val="2"/>
              </w:tcPr>
            </w:tcPrChange>
          </w:tcPr>
          <w:p w14:paraId="72DA3B16" w14:textId="77777777" w:rsidR="00C66608" w:rsidRDefault="00C66608" w:rsidP="00A0764B">
            <w:pPr>
              <w:rPr>
                <w:ins w:id="715" w:author="Sagie, Guy" w:date="2014-11-23T11:37:00Z"/>
                <w:rFonts w:cs="David"/>
                <w:rtl/>
                <w:lang w:eastAsia="he-IL"/>
              </w:rPr>
            </w:pPr>
            <w:del w:id="716" w:author="Sagie, Guy" w:date="2014-11-23T11:37:00Z">
              <w:r w:rsidDel="00257C2A">
                <w:rPr>
                  <w:rFonts w:cs="David" w:hint="cs"/>
                  <w:rtl/>
                  <w:lang w:eastAsia="he-IL"/>
                </w:rPr>
                <w:delText>סטטוס אבחנה</w:delText>
              </w:r>
            </w:del>
          </w:p>
          <w:p w14:paraId="54557745" w14:textId="63CBD3B6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  <w:ins w:id="717" w:author="Sagie, Guy" w:date="2014-11-23T11:37:00Z">
              <w:r>
                <w:rPr>
                  <w:rFonts w:cs="David" w:hint="cs"/>
                  <w:rtl/>
                  <w:lang w:eastAsia="he-IL"/>
                </w:rPr>
                <w:t xml:space="preserve">נסיבות </w:t>
              </w:r>
            </w:ins>
            <w:ins w:id="718" w:author="Sagie, Guy" w:date="2014-11-25T11:45:00Z">
              <w:r>
                <w:rPr>
                  <w:rFonts w:cs="David" w:hint="cs"/>
                  <w:rtl/>
                  <w:lang w:eastAsia="he-IL"/>
                </w:rPr>
                <w:t>פגיעה</w:t>
              </w:r>
            </w:ins>
          </w:p>
        </w:tc>
        <w:tc>
          <w:tcPr>
            <w:tcW w:w="851" w:type="dxa"/>
            <w:tcPrChange w:id="719" w:author="Sagie, Guy" w:date="2014-11-30T10:50:00Z">
              <w:tcPr>
                <w:tcW w:w="992" w:type="dxa"/>
                <w:gridSpan w:val="3"/>
              </w:tcPr>
            </w:tcPrChange>
          </w:tcPr>
          <w:p w14:paraId="6DCD77BE" w14:textId="77777777" w:rsidR="00C66608" w:rsidRPr="00496CED" w:rsidRDefault="00C66608" w:rsidP="00A0764B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720" w:author="Sagie, Guy" w:date="2014-11-30T10:50:00Z">
              <w:tcPr>
                <w:tcW w:w="992" w:type="dxa"/>
                <w:gridSpan w:val="3"/>
              </w:tcPr>
            </w:tcPrChange>
          </w:tcPr>
          <w:p w14:paraId="7E77A084" w14:textId="77777777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721" w:author="Sagie, Guy" w:date="2014-11-30T10:50:00Z">
              <w:tcPr>
                <w:tcW w:w="1418" w:type="dxa"/>
                <w:gridSpan w:val="3"/>
              </w:tcPr>
            </w:tcPrChange>
          </w:tcPr>
          <w:p w14:paraId="4D052CA1" w14:textId="77777777" w:rsidR="00416C56" w:rsidRDefault="00C66608" w:rsidP="00A0764B">
            <w:pPr>
              <w:rPr>
                <w:ins w:id="722" w:author="Sagie, Guy" w:date="2015-01-28T13:56:00Z"/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בחירת </w:t>
            </w:r>
            <w:ins w:id="723" w:author="Sagie, Guy" w:date="2014-11-23T11:37:00Z">
              <w:r>
                <w:rPr>
                  <w:rFonts w:cs="David" w:hint="cs"/>
                  <w:rtl/>
                  <w:lang w:eastAsia="he-IL"/>
                </w:rPr>
                <w:t xml:space="preserve"> נסיבות פ</w:t>
              </w:r>
            </w:ins>
            <w:ins w:id="724" w:author="Sagie, Guy" w:date="2014-11-25T11:45:00Z">
              <w:r>
                <w:rPr>
                  <w:rFonts w:cs="David" w:hint="cs"/>
                  <w:rtl/>
                  <w:lang w:eastAsia="he-IL"/>
                </w:rPr>
                <w:t>גיע</w:t>
              </w:r>
            </w:ins>
            <w:ins w:id="725" w:author="Sagie, Guy" w:date="2014-11-23T11:37:00Z">
              <w:r>
                <w:rPr>
                  <w:rFonts w:cs="David" w:hint="cs"/>
                  <w:rtl/>
                  <w:lang w:eastAsia="he-IL"/>
                </w:rPr>
                <w:t>ה</w:t>
              </w:r>
            </w:ins>
          </w:p>
          <w:p w14:paraId="4E55E8C1" w14:textId="5A8E09CF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  <w:del w:id="726" w:author="Sagie, Guy" w:date="2014-11-23T11:37:00Z">
              <w:r w:rsidDel="00257C2A">
                <w:rPr>
                  <w:rFonts w:cs="David" w:hint="cs"/>
                  <w:rtl/>
                  <w:lang w:eastAsia="he-IL"/>
                </w:rPr>
                <w:delText>סטטוס אבחנה</w:delText>
              </w:r>
            </w:del>
          </w:p>
        </w:tc>
        <w:tc>
          <w:tcPr>
            <w:tcW w:w="992" w:type="dxa"/>
            <w:tcPrChange w:id="727" w:author="Sagie, Guy" w:date="2014-11-30T10:50:00Z">
              <w:tcPr>
                <w:tcW w:w="992" w:type="dxa"/>
                <w:gridSpan w:val="2"/>
              </w:tcPr>
            </w:tcPrChange>
          </w:tcPr>
          <w:p w14:paraId="50CF173E" w14:textId="77777777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728" w:author="Sagie, Guy" w:date="2014-11-30T10:50:00Z">
              <w:tcPr>
                <w:tcW w:w="850" w:type="dxa"/>
                <w:gridSpan w:val="2"/>
              </w:tcPr>
            </w:tcPrChange>
          </w:tcPr>
          <w:p w14:paraId="33BB8B47" w14:textId="77777777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729" w:author="Sagie, Guy" w:date="2014-11-30T10:50:00Z">
              <w:tcPr>
                <w:tcW w:w="1134" w:type="dxa"/>
                <w:gridSpan w:val="2"/>
              </w:tcPr>
            </w:tcPrChange>
          </w:tcPr>
          <w:p w14:paraId="3CDAEFE5" w14:textId="77777777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240" w:type="dxa"/>
            <w:tcPrChange w:id="730" w:author="Sagie, Guy" w:date="2014-11-30T10:50:00Z">
              <w:tcPr>
                <w:tcW w:w="1240" w:type="dxa"/>
                <w:gridSpan w:val="2"/>
              </w:tcPr>
            </w:tcPrChange>
          </w:tcPr>
          <w:p w14:paraId="3631FA82" w14:textId="00B6D7A4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בעת לחיצה על כפתור הבחירה תתאפשר</w:t>
            </w:r>
            <w:r w:rsidRPr="00496CED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בחירה מ</w:t>
            </w:r>
            <w:del w:id="731" w:author="Sagie, Guy" w:date="2014-11-23T11:37:00Z">
              <w:r w:rsidDel="00257C2A">
                <w:rPr>
                  <w:rFonts w:cs="David" w:hint="cs"/>
                  <w:rtl/>
                  <w:lang w:eastAsia="he-IL"/>
                </w:rPr>
                <w:delText xml:space="preserve">בין </w:delText>
              </w:r>
            </w:del>
            <w:r>
              <w:rPr>
                <w:rFonts w:cs="David" w:hint="cs"/>
                <w:rtl/>
                <w:lang w:eastAsia="he-IL"/>
              </w:rPr>
              <w:t xml:space="preserve">רשימה </w:t>
            </w:r>
            <w:ins w:id="732" w:author="Sagie, Guy" w:date="2015-01-28T16:13:00Z">
              <w:r w:rsidR="00F73B46">
                <w:rPr>
                  <w:rFonts w:cs="David" w:hint="cs"/>
                  <w:rtl/>
                  <w:lang w:eastAsia="he-IL"/>
                </w:rPr>
                <w:t xml:space="preserve"> המתוחזקת ברמת המערכת</w:t>
              </w:r>
              <w:r w:rsidR="00F73B46" w:rsidDel="00257C2A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del w:id="733" w:author="Sagie, Guy" w:date="2014-11-23T11:37:00Z">
              <w:r w:rsidDel="00257C2A">
                <w:rPr>
                  <w:rFonts w:cs="David" w:hint="cs"/>
                  <w:rtl/>
                  <w:lang w:eastAsia="he-IL"/>
                </w:rPr>
                <w:delText>הסטטוסים  לאבחנה</w:delText>
              </w:r>
            </w:del>
          </w:p>
        </w:tc>
        <w:tc>
          <w:tcPr>
            <w:tcW w:w="887" w:type="dxa"/>
            <w:tcPrChange w:id="734" w:author="Sagie, Guy" w:date="2014-11-30T10:50:00Z">
              <w:tcPr>
                <w:tcW w:w="887" w:type="dxa"/>
                <w:gridSpan w:val="2"/>
              </w:tcPr>
            </w:tcPrChange>
          </w:tcPr>
          <w:p w14:paraId="366430A8" w14:textId="77777777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</w:tr>
      <w:tr w:rsidR="00C66608" w:rsidRPr="00035E3E" w14:paraId="68BF0080" w14:textId="77777777" w:rsidTr="00D51F63">
        <w:trPr>
          <w:trPrChange w:id="735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736" w:author="Sagie, Guy" w:date="2014-11-30T10:50:00Z">
              <w:tcPr>
                <w:tcW w:w="993" w:type="dxa"/>
                <w:gridSpan w:val="2"/>
              </w:tcPr>
            </w:tcPrChange>
          </w:tcPr>
          <w:p w14:paraId="1932B83B" w14:textId="5C223101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  <w:del w:id="737" w:author="Sagie, Guy" w:date="2014-11-23T11:37:00Z">
              <w:r w:rsidDel="00257C2A">
                <w:rPr>
                  <w:rFonts w:cs="David" w:hint="cs"/>
                  <w:rtl/>
                  <w:lang w:eastAsia="he-IL"/>
                </w:rPr>
                <w:delText>בקרת אבחנה</w:delText>
              </w:r>
            </w:del>
            <w:ins w:id="738" w:author="Sagie, Guy" w:date="2014-11-23T11:37:00Z">
              <w:r>
                <w:rPr>
                  <w:rFonts w:cs="David" w:hint="cs"/>
                  <w:rtl/>
                  <w:lang w:eastAsia="he-IL"/>
                </w:rPr>
                <w:t>וודאות אבחנה</w:t>
              </w:r>
            </w:ins>
          </w:p>
        </w:tc>
        <w:tc>
          <w:tcPr>
            <w:tcW w:w="851" w:type="dxa"/>
            <w:tcPrChange w:id="739" w:author="Sagie, Guy" w:date="2014-11-30T10:50:00Z">
              <w:tcPr>
                <w:tcW w:w="992" w:type="dxa"/>
                <w:gridSpan w:val="3"/>
              </w:tcPr>
            </w:tcPrChange>
          </w:tcPr>
          <w:p w14:paraId="49D260E3" w14:textId="77777777" w:rsidR="00C66608" w:rsidRPr="00496CED" w:rsidRDefault="00C66608" w:rsidP="00A0764B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740" w:author="Sagie, Guy" w:date="2014-11-30T10:50:00Z">
              <w:tcPr>
                <w:tcW w:w="992" w:type="dxa"/>
                <w:gridSpan w:val="3"/>
              </w:tcPr>
            </w:tcPrChange>
          </w:tcPr>
          <w:p w14:paraId="26DBB9CF" w14:textId="77777777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276" w:type="dxa"/>
            <w:tcPrChange w:id="741" w:author="Sagie, Guy" w:date="2014-11-30T10:50:00Z">
              <w:tcPr>
                <w:tcW w:w="1418" w:type="dxa"/>
                <w:gridSpan w:val="3"/>
              </w:tcPr>
            </w:tcPrChange>
          </w:tcPr>
          <w:p w14:paraId="56740FC4" w14:textId="16DA4FC8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בחירת </w:t>
            </w:r>
            <w:del w:id="742" w:author="Sagie, Guy" w:date="2014-11-23T11:38:00Z">
              <w:r w:rsidDel="00257C2A">
                <w:rPr>
                  <w:rFonts w:cs="David" w:hint="cs"/>
                  <w:rtl/>
                  <w:lang w:eastAsia="he-IL"/>
                </w:rPr>
                <w:delText>בקרת האבחנה</w:delText>
              </w:r>
            </w:del>
            <w:ins w:id="743" w:author="Sagie, Guy" w:date="2014-11-23T11:38:00Z">
              <w:r>
                <w:rPr>
                  <w:rFonts w:cs="David" w:hint="cs"/>
                  <w:rtl/>
                  <w:lang w:eastAsia="he-IL"/>
                </w:rPr>
                <w:t>וודאות האבחנה</w:t>
              </w:r>
            </w:ins>
          </w:p>
        </w:tc>
        <w:tc>
          <w:tcPr>
            <w:tcW w:w="992" w:type="dxa"/>
            <w:tcPrChange w:id="744" w:author="Sagie, Guy" w:date="2014-11-30T10:50:00Z">
              <w:tcPr>
                <w:tcW w:w="992" w:type="dxa"/>
                <w:gridSpan w:val="2"/>
              </w:tcPr>
            </w:tcPrChange>
          </w:tcPr>
          <w:p w14:paraId="3D8DBCAD" w14:textId="77777777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745" w:author="Sagie, Guy" w:date="2014-11-30T10:50:00Z">
              <w:tcPr>
                <w:tcW w:w="850" w:type="dxa"/>
                <w:gridSpan w:val="2"/>
              </w:tcPr>
            </w:tcPrChange>
          </w:tcPr>
          <w:p w14:paraId="018C16F6" w14:textId="77777777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746" w:author="Sagie, Guy" w:date="2014-11-30T10:50:00Z">
              <w:tcPr>
                <w:tcW w:w="1134" w:type="dxa"/>
                <w:gridSpan w:val="2"/>
              </w:tcPr>
            </w:tcPrChange>
          </w:tcPr>
          <w:p w14:paraId="7659943C" w14:textId="77777777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  <w:r w:rsidRPr="00496CED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240" w:type="dxa"/>
            <w:tcPrChange w:id="747" w:author="Sagie, Guy" w:date="2014-11-30T10:50:00Z">
              <w:tcPr>
                <w:tcW w:w="1240" w:type="dxa"/>
                <w:gridSpan w:val="2"/>
              </w:tcPr>
            </w:tcPrChange>
          </w:tcPr>
          <w:p w14:paraId="6598BCD4" w14:textId="432E11B3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  <w:commentRangeStart w:id="748"/>
            <w:r>
              <w:rPr>
                <w:rFonts w:cs="David" w:hint="cs"/>
                <w:rtl/>
                <w:lang w:eastAsia="he-IL"/>
              </w:rPr>
              <w:t>בעת לחיצה על כפתור הבחירה תתאפשר</w:t>
            </w:r>
            <w:r w:rsidRPr="00496CED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בחירה מ</w:t>
            </w:r>
            <w:del w:id="749" w:author="Sagie, Guy" w:date="2014-11-23T11:38:00Z">
              <w:r w:rsidDel="00257C2A">
                <w:rPr>
                  <w:rFonts w:cs="David" w:hint="cs"/>
                  <w:rtl/>
                  <w:lang w:eastAsia="he-IL"/>
                </w:rPr>
                <w:delText>בין</w:delText>
              </w:r>
            </w:del>
            <w:r>
              <w:rPr>
                <w:rFonts w:cs="David" w:hint="cs"/>
                <w:rtl/>
                <w:lang w:eastAsia="he-IL"/>
              </w:rPr>
              <w:t xml:space="preserve"> רשימה</w:t>
            </w:r>
            <w:ins w:id="750" w:author="Sagie, Guy" w:date="2015-01-28T16:13:00Z">
              <w:r w:rsidR="00F73B46">
                <w:rPr>
                  <w:rFonts w:cs="David"/>
                  <w:lang w:eastAsia="he-IL"/>
                </w:rPr>
                <w:t xml:space="preserve"> </w:t>
              </w:r>
              <w:r w:rsidR="00F73B46">
                <w:rPr>
                  <w:rFonts w:cs="David" w:hint="cs"/>
                  <w:rtl/>
                  <w:lang w:eastAsia="he-IL"/>
                </w:rPr>
                <w:t xml:space="preserve"> המתוחזקת ברמת המערכת</w:t>
              </w:r>
            </w:ins>
            <w:ins w:id="751" w:author="Sagie, Guy" w:date="2014-11-27T10:58:00Z">
              <w:r>
                <w:rPr>
                  <w:rFonts w:cs="David" w:hint="cs"/>
                  <w:rtl/>
                  <w:lang w:eastAsia="he-IL"/>
                </w:rPr>
                <w:t xml:space="preserve">: </w:t>
              </w:r>
              <w:r w:rsidRPr="00531676">
                <w:rPr>
                  <w:rFonts w:cs="David"/>
                  <w:lang w:eastAsia="he-IL"/>
                </w:rPr>
                <w:t>m/p, suspect, rule out</w:t>
              </w:r>
            </w:ins>
            <w:r>
              <w:rPr>
                <w:rFonts w:cs="David" w:hint="cs"/>
                <w:rtl/>
                <w:lang w:eastAsia="he-IL"/>
              </w:rPr>
              <w:t xml:space="preserve"> </w:t>
            </w:r>
            <w:del w:id="752" w:author="Sagie, Guy" w:date="2014-11-23T11:38:00Z">
              <w:r w:rsidDel="00257C2A">
                <w:rPr>
                  <w:rFonts w:cs="David" w:hint="cs"/>
                  <w:rtl/>
                  <w:lang w:eastAsia="he-IL"/>
                </w:rPr>
                <w:delText>של הבקרות לאבחנה</w:delText>
              </w:r>
            </w:del>
            <w:commentRangeEnd w:id="748"/>
            <w:r w:rsidR="00F73B46">
              <w:rPr>
                <w:rStyle w:val="CommentReference"/>
                <w:rtl/>
              </w:rPr>
              <w:commentReference w:id="748"/>
            </w:r>
          </w:p>
        </w:tc>
        <w:tc>
          <w:tcPr>
            <w:tcW w:w="887" w:type="dxa"/>
            <w:tcPrChange w:id="753" w:author="Sagie, Guy" w:date="2014-11-30T10:50:00Z">
              <w:tcPr>
                <w:tcW w:w="887" w:type="dxa"/>
                <w:gridSpan w:val="2"/>
              </w:tcPr>
            </w:tcPrChange>
          </w:tcPr>
          <w:p w14:paraId="2F910023" w14:textId="77777777" w:rsidR="00C66608" w:rsidRPr="00496CED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</w:tr>
      <w:tr w:rsidR="00C66608" w:rsidRPr="00035E3E" w:rsidDel="00B37AFA" w14:paraId="76CFA852" w14:textId="26B939E6" w:rsidTr="00D51F63">
        <w:trPr>
          <w:del w:id="754" w:author="Sagie, Guy" w:date="2014-10-27T12:22:00Z"/>
          <w:trPrChange w:id="755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756" w:author="Sagie, Guy" w:date="2014-11-30T10:50:00Z">
              <w:tcPr>
                <w:tcW w:w="993" w:type="dxa"/>
                <w:gridSpan w:val="2"/>
              </w:tcPr>
            </w:tcPrChange>
          </w:tcPr>
          <w:p w14:paraId="02831AC7" w14:textId="2C25D317" w:rsidR="00C66608" w:rsidRPr="00413378" w:rsidDel="00B37AFA" w:rsidRDefault="00C66608" w:rsidP="00A0764B">
            <w:pPr>
              <w:rPr>
                <w:del w:id="757" w:author="Sagie, Guy" w:date="2014-10-27T12:22:00Z"/>
                <w:rFonts w:cs="David"/>
                <w:rtl/>
                <w:lang w:eastAsia="he-IL"/>
              </w:rPr>
            </w:pPr>
            <w:commentRangeStart w:id="758"/>
            <w:del w:id="759" w:author="Sagie, Guy" w:date="2014-10-27T12:22:00Z">
              <w:r w:rsidRPr="00413378" w:rsidDel="00B37AFA">
                <w:rPr>
                  <w:rFonts w:cs="David" w:hint="cs"/>
                  <w:rtl/>
                  <w:lang w:eastAsia="he-IL"/>
                </w:rPr>
                <w:lastRenderedPageBreak/>
                <w:delText>סמן חסימה</w:delText>
              </w:r>
            </w:del>
          </w:p>
        </w:tc>
        <w:tc>
          <w:tcPr>
            <w:tcW w:w="851" w:type="dxa"/>
            <w:tcPrChange w:id="760" w:author="Sagie, Guy" w:date="2014-11-30T10:50:00Z">
              <w:tcPr>
                <w:tcW w:w="992" w:type="dxa"/>
                <w:gridSpan w:val="3"/>
              </w:tcPr>
            </w:tcPrChange>
          </w:tcPr>
          <w:p w14:paraId="7AA6E376" w14:textId="5F26324F" w:rsidR="00C66608" w:rsidRPr="00413378" w:rsidDel="00B37AFA" w:rsidRDefault="00C66608" w:rsidP="00A0764B">
            <w:pPr>
              <w:rPr>
                <w:del w:id="761" w:author="Sagie, Guy" w:date="2014-10-27T12:22:00Z"/>
                <w:rFonts w:cs="David"/>
                <w:rtl/>
                <w:lang w:eastAsia="he-IL"/>
              </w:rPr>
            </w:pPr>
            <w:del w:id="762" w:author="Sagie, Guy" w:date="2014-10-27T12:22:00Z">
              <w:r w:rsidRPr="00413378" w:rsidDel="00B37AFA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992" w:type="dxa"/>
            <w:tcPrChange w:id="763" w:author="Sagie, Guy" w:date="2014-11-30T10:50:00Z">
              <w:tcPr>
                <w:tcW w:w="992" w:type="dxa"/>
                <w:gridSpan w:val="3"/>
              </w:tcPr>
            </w:tcPrChange>
          </w:tcPr>
          <w:p w14:paraId="6F711549" w14:textId="547102AC" w:rsidR="00C66608" w:rsidRPr="00413378" w:rsidDel="00B37AFA" w:rsidRDefault="00C66608" w:rsidP="00A0764B">
            <w:pPr>
              <w:rPr>
                <w:del w:id="764" w:author="Sagie, Guy" w:date="2014-10-27T12:22:00Z"/>
                <w:rFonts w:cs="David"/>
                <w:rtl/>
                <w:lang w:eastAsia="he-IL"/>
              </w:rPr>
            </w:pPr>
            <w:del w:id="765" w:author="Sagie, Guy" w:date="2014-10-27T12:22:00Z">
              <w:r w:rsidRPr="00413378" w:rsidDel="00B37AFA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276" w:type="dxa"/>
            <w:tcPrChange w:id="766" w:author="Sagie, Guy" w:date="2014-11-30T10:50:00Z">
              <w:tcPr>
                <w:tcW w:w="1418" w:type="dxa"/>
                <w:gridSpan w:val="3"/>
              </w:tcPr>
            </w:tcPrChange>
          </w:tcPr>
          <w:p w14:paraId="604A862E" w14:textId="6F7FF804" w:rsidR="00C66608" w:rsidRPr="00413378" w:rsidDel="00B37AFA" w:rsidRDefault="00C66608" w:rsidP="00A0764B">
            <w:pPr>
              <w:rPr>
                <w:del w:id="767" w:author="Sagie, Guy" w:date="2014-10-27T12:22:00Z"/>
                <w:rFonts w:cs="David"/>
                <w:rtl/>
                <w:lang w:eastAsia="he-IL"/>
              </w:rPr>
            </w:pPr>
            <w:del w:id="768" w:author="Sagie, Guy" w:date="2014-10-27T12:22:00Z">
              <w:r w:rsidRPr="00413378" w:rsidDel="00B37AFA">
                <w:rPr>
                  <w:rFonts w:cs="David" w:hint="cs"/>
                  <w:rtl/>
                  <w:lang w:eastAsia="he-IL"/>
                </w:rPr>
                <w:delText>סמן חסימה</w:delText>
              </w:r>
            </w:del>
            <w:commentRangeEnd w:id="758"/>
            <w:r>
              <w:rPr>
                <w:rStyle w:val="CommentReference"/>
                <w:rtl/>
              </w:rPr>
              <w:commentReference w:id="758"/>
            </w:r>
          </w:p>
        </w:tc>
        <w:tc>
          <w:tcPr>
            <w:tcW w:w="992" w:type="dxa"/>
            <w:tcPrChange w:id="769" w:author="Sagie, Guy" w:date="2014-11-30T10:50:00Z">
              <w:tcPr>
                <w:tcW w:w="992" w:type="dxa"/>
                <w:gridSpan w:val="2"/>
              </w:tcPr>
            </w:tcPrChange>
          </w:tcPr>
          <w:p w14:paraId="260A8BDF" w14:textId="1B5AAD89" w:rsidR="00C66608" w:rsidRPr="00413378" w:rsidDel="00B37AFA" w:rsidRDefault="00C66608" w:rsidP="00A0764B">
            <w:pPr>
              <w:rPr>
                <w:del w:id="770" w:author="Sagie, Guy" w:date="2014-10-27T12:22:00Z"/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771" w:author="Sagie, Guy" w:date="2014-11-30T10:50:00Z">
              <w:tcPr>
                <w:tcW w:w="850" w:type="dxa"/>
                <w:gridSpan w:val="2"/>
              </w:tcPr>
            </w:tcPrChange>
          </w:tcPr>
          <w:p w14:paraId="7DA4B8D5" w14:textId="00C032D2" w:rsidR="00C66608" w:rsidRPr="00413378" w:rsidDel="00B37AFA" w:rsidRDefault="00C66608" w:rsidP="00A0764B">
            <w:pPr>
              <w:rPr>
                <w:del w:id="772" w:author="Sagie, Guy" w:date="2014-10-27T12:22:00Z"/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773" w:author="Sagie, Guy" w:date="2014-11-30T10:50:00Z">
              <w:tcPr>
                <w:tcW w:w="1134" w:type="dxa"/>
                <w:gridSpan w:val="2"/>
              </w:tcPr>
            </w:tcPrChange>
          </w:tcPr>
          <w:p w14:paraId="3353C6E1" w14:textId="686A51CB" w:rsidR="00C66608" w:rsidRPr="00413378" w:rsidDel="00B37AFA" w:rsidRDefault="00C66608" w:rsidP="00A0764B">
            <w:pPr>
              <w:rPr>
                <w:del w:id="774" w:author="Sagie, Guy" w:date="2014-10-27T12:22:00Z"/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775" w:author="Sagie, Guy" w:date="2014-11-30T10:50:00Z">
              <w:tcPr>
                <w:tcW w:w="1240" w:type="dxa"/>
                <w:gridSpan w:val="2"/>
              </w:tcPr>
            </w:tcPrChange>
          </w:tcPr>
          <w:p w14:paraId="30017730" w14:textId="51D0B8BB" w:rsidR="00C66608" w:rsidRPr="00413378" w:rsidDel="00B37AFA" w:rsidRDefault="00C66608" w:rsidP="00A0764B">
            <w:pPr>
              <w:rPr>
                <w:del w:id="776" w:author="Sagie, Guy" w:date="2014-10-27T12:22:00Z"/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777" w:author="Sagie, Guy" w:date="2014-11-30T10:50:00Z">
              <w:tcPr>
                <w:tcW w:w="887" w:type="dxa"/>
                <w:gridSpan w:val="2"/>
              </w:tcPr>
            </w:tcPrChange>
          </w:tcPr>
          <w:p w14:paraId="434630EC" w14:textId="4F4BB706" w:rsidR="00C66608" w:rsidRPr="000F7F81" w:rsidDel="00B37AFA" w:rsidRDefault="00C66608" w:rsidP="00A0764B">
            <w:pPr>
              <w:rPr>
                <w:del w:id="778" w:author="Sagie, Guy" w:date="2014-10-27T12:22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66608" w:rsidRPr="00035E3E" w14:paraId="51E69525" w14:textId="77777777" w:rsidTr="00D51F63">
        <w:trPr>
          <w:trPrChange w:id="779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780" w:author="Sagie, Guy" w:date="2014-11-30T10:50:00Z">
              <w:tcPr>
                <w:tcW w:w="993" w:type="dxa"/>
                <w:gridSpan w:val="2"/>
              </w:tcPr>
            </w:tcPrChange>
          </w:tcPr>
          <w:p w14:paraId="177942C9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בוטל</w:t>
            </w:r>
          </w:p>
        </w:tc>
        <w:tc>
          <w:tcPr>
            <w:tcW w:w="851" w:type="dxa"/>
            <w:tcPrChange w:id="781" w:author="Sagie, Guy" w:date="2014-11-30T10:50:00Z">
              <w:tcPr>
                <w:tcW w:w="992" w:type="dxa"/>
                <w:gridSpan w:val="3"/>
              </w:tcPr>
            </w:tcPrChange>
          </w:tcPr>
          <w:p w14:paraId="2203C933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92" w:type="dxa"/>
            <w:tcPrChange w:id="782" w:author="Sagie, Guy" w:date="2014-11-30T10:50:00Z">
              <w:tcPr>
                <w:tcW w:w="992" w:type="dxa"/>
                <w:gridSpan w:val="3"/>
              </w:tcPr>
            </w:tcPrChange>
          </w:tcPr>
          <w:p w14:paraId="064A7B81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76" w:type="dxa"/>
            <w:tcPrChange w:id="783" w:author="Sagie, Guy" w:date="2014-11-30T10:50:00Z">
              <w:tcPr>
                <w:tcW w:w="1418" w:type="dxa"/>
                <w:gridSpan w:val="3"/>
              </w:tcPr>
            </w:tcPrChange>
          </w:tcPr>
          <w:p w14:paraId="7270AC66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בוטל</w:t>
            </w:r>
          </w:p>
        </w:tc>
        <w:tc>
          <w:tcPr>
            <w:tcW w:w="992" w:type="dxa"/>
            <w:tcPrChange w:id="784" w:author="Sagie, Guy" w:date="2014-11-30T10:50:00Z">
              <w:tcPr>
                <w:tcW w:w="992" w:type="dxa"/>
                <w:gridSpan w:val="2"/>
              </w:tcPr>
            </w:tcPrChange>
          </w:tcPr>
          <w:p w14:paraId="6792A928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785" w:author="Sagie, Guy" w:date="2014-11-30T10:50:00Z">
              <w:tcPr>
                <w:tcW w:w="850" w:type="dxa"/>
                <w:gridSpan w:val="2"/>
              </w:tcPr>
            </w:tcPrChange>
          </w:tcPr>
          <w:p w14:paraId="00705726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786" w:author="Sagie, Guy" w:date="2014-11-30T10:50:00Z">
              <w:tcPr>
                <w:tcW w:w="1134" w:type="dxa"/>
                <w:gridSpan w:val="2"/>
              </w:tcPr>
            </w:tcPrChange>
          </w:tcPr>
          <w:p w14:paraId="70CC0AB1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787" w:author="Sagie, Guy" w:date="2014-11-30T10:50:00Z">
              <w:tcPr>
                <w:tcW w:w="1240" w:type="dxa"/>
                <w:gridSpan w:val="2"/>
              </w:tcPr>
            </w:tcPrChange>
          </w:tcPr>
          <w:p w14:paraId="5EC329DA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שדה חסום לשינויים</w:t>
            </w:r>
          </w:p>
        </w:tc>
        <w:tc>
          <w:tcPr>
            <w:tcW w:w="887" w:type="dxa"/>
            <w:tcPrChange w:id="788" w:author="Sagie, Guy" w:date="2014-11-30T10:50:00Z">
              <w:tcPr>
                <w:tcW w:w="887" w:type="dxa"/>
                <w:gridSpan w:val="2"/>
              </w:tcPr>
            </w:tcPrChange>
          </w:tcPr>
          <w:p w14:paraId="002977D3" w14:textId="77777777" w:rsidR="00C66608" w:rsidRPr="000F7F81" w:rsidRDefault="00C66608" w:rsidP="00A0764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66608" w:rsidRPr="00035E3E" w14:paraId="56E40D36" w14:textId="77777777" w:rsidTr="00D51F63">
        <w:trPr>
          <w:trPrChange w:id="789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790" w:author="Sagie, Guy" w:date="2014-11-30T10:50:00Z">
              <w:tcPr>
                <w:tcW w:w="993" w:type="dxa"/>
                <w:gridSpan w:val="2"/>
              </w:tcPr>
            </w:tcPrChange>
          </w:tcPr>
          <w:p w14:paraId="15F48ED4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עובד מאבחן</w:t>
            </w:r>
          </w:p>
        </w:tc>
        <w:tc>
          <w:tcPr>
            <w:tcW w:w="851" w:type="dxa"/>
            <w:tcPrChange w:id="791" w:author="Sagie, Guy" w:date="2014-11-30T10:50:00Z">
              <w:tcPr>
                <w:tcW w:w="992" w:type="dxa"/>
                <w:gridSpan w:val="3"/>
              </w:tcPr>
            </w:tcPrChange>
          </w:tcPr>
          <w:p w14:paraId="62180978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792" w:author="Sagie, Guy" w:date="2014-11-30T10:50:00Z">
              <w:tcPr>
                <w:tcW w:w="992" w:type="dxa"/>
                <w:gridSpan w:val="3"/>
              </w:tcPr>
            </w:tcPrChange>
          </w:tcPr>
          <w:p w14:paraId="4F30321C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76" w:type="dxa"/>
            <w:tcPrChange w:id="793" w:author="Sagie, Guy" w:date="2014-11-30T10:50:00Z">
              <w:tcPr>
                <w:tcW w:w="1418" w:type="dxa"/>
                <w:gridSpan w:val="3"/>
              </w:tcPr>
            </w:tcPrChange>
          </w:tcPr>
          <w:p w14:paraId="06FF3D22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העובד המאבחן</w:t>
            </w:r>
          </w:p>
        </w:tc>
        <w:tc>
          <w:tcPr>
            <w:tcW w:w="992" w:type="dxa"/>
            <w:tcPrChange w:id="794" w:author="Sagie, Guy" w:date="2014-11-30T10:50:00Z">
              <w:tcPr>
                <w:tcW w:w="992" w:type="dxa"/>
                <w:gridSpan w:val="2"/>
              </w:tcPr>
            </w:tcPrChange>
          </w:tcPr>
          <w:p w14:paraId="08D8F67B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795" w:author="Sagie, Guy" w:date="2014-11-30T10:50:00Z">
              <w:tcPr>
                <w:tcW w:w="850" w:type="dxa"/>
                <w:gridSpan w:val="2"/>
              </w:tcPr>
            </w:tcPrChange>
          </w:tcPr>
          <w:p w14:paraId="067477D9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796" w:author="Sagie, Guy" w:date="2014-11-30T10:50:00Z">
              <w:tcPr>
                <w:tcW w:w="1134" w:type="dxa"/>
                <w:gridSpan w:val="2"/>
              </w:tcPr>
            </w:tcPrChange>
          </w:tcPr>
          <w:p w14:paraId="3D2664EC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 w:rsidRPr="00413378"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240" w:type="dxa"/>
            <w:tcPrChange w:id="797" w:author="Sagie, Guy" w:date="2014-11-30T10:50:00Z">
              <w:tcPr>
                <w:tcW w:w="1240" w:type="dxa"/>
                <w:gridSpan w:val="2"/>
              </w:tcPr>
            </w:tcPrChange>
          </w:tcPr>
          <w:p w14:paraId="04FA8835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798" w:author="Sagie, Guy" w:date="2014-11-30T10:50:00Z">
              <w:tcPr>
                <w:tcW w:w="887" w:type="dxa"/>
                <w:gridSpan w:val="2"/>
              </w:tcPr>
            </w:tcPrChange>
          </w:tcPr>
          <w:p w14:paraId="1A47FDE5" w14:textId="77777777" w:rsidR="00C66608" w:rsidRPr="000F7F81" w:rsidRDefault="00C66608" w:rsidP="00A0764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C66608" w:rsidRPr="00035E3E" w14:paraId="0A4A93CC" w14:textId="77777777" w:rsidTr="00D51F63">
        <w:trPr>
          <w:trPrChange w:id="799" w:author="Sagie, Guy" w:date="2014-11-30T10:50:00Z">
            <w:trPr>
              <w:gridAfter w:val="0"/>
            </w:trPr>
          </w:trPrChange>
        </w:trPr>
        <w:tc>
          <w:tcPr>
            <w:tcW w:w="1276" w:type="dxa"/>
            <w:tcPrChange w:id="800" w:author="Sagie, Guy" w:date="2014-11-30T10:50:00Z">
              <w:tcPr>
                <w:tcW w:w="993" w:type="dxa"/>
                <w:gridSpan w:val="2"/>
              </w:tcPr>
            </w:tcPrChange>
          </w:tcPr>
          <w:p w14:paraId="05DBB45A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קידודים נוספים</w:t>
            </w:r>
          </w:p>
        </w:tc>
        <w:tc>
          <w:tcPr>
            <w:tcW w:w="851" w:type="dxa"/>
            <w:tcPrChange w:id="801" w:author="Sagie, Guy" w:date="2014-11-30T10:50:00Z">
              <w:tcPr>
                <w:tcW w:w="992" w:type="dxa"/>
                <w:gridSpan w:val="3"/>
              </w:tcPr>
            </w:tcPrChange>
          </w:tcPr>
          <w:p w14:paraId="58A28B1B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802" w:author="Sagie, Guy" w:date="2014-11-30T10:50:00Z">
              <w:tcPr>
                <w:tcW w:w="992" w:type="dxa"/>
                <w:gridSpan w:val="3"/>
              </w:tcPr>
            </w:tcPrChange>
          </w:tcPr>
          <w:p w14:paraId="6EBF5D4D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276" w:type="dxa"/>
            <w:tcPrChange w:id="803" w:author="Sagie, Guy" w:date="2014-11-30T10:50:00Z">
              <w:tcPr>
                <w:tcW w:w="1418" w:type="dxa"/>
                <w:gridSpan w:val="3"/>
              </w:tcPr>
            </w:tcPrChange>
          </w:tcPr>
          <w:p w14:paraId="3E6B52A7" w14:textId="77777777" w:rsidR="00C66608" w:rsidRDefault="00C66608" w:rsidP="00A0764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קוד </w:t>
            </w:r>
            <w:r>
              <w:rPr>
                <w:rFonts w:cs="David" w:hint="cs"/>
                <w:lang w:eastAsia="he-IL"/>
              </w:rPr>
              <w:t>ICD 9</w:t>
            </w:r>
            <w:r>
              <w:rPr>
                <w:rFonts w:cs="David" w:hint="cs"/>
                <w:rtl/>
                <w:lang w:eastAsia="he-IL"/>
              </w:rPr>
              <w:t xml:space="preserve">, </w:t>
            </w:r>
            <w:r>
              <w:rPr>
                <w:rFonts w:cs="David" w:hint="cs"/>
                <w:lang w:eastAsia="he-IL"/>
              </w:rPr>
              <w:t>ICD 10</w:t>
            </w:r>
            <w:r>
              <w:rPr>
                <w:rFonts w:cs="David" w:hint="cs"/>
                <w:rtl/>
                <w:lang w:eastAsia="he-IL"/>
              </w:rPr>
              <w:t xml:space="preserve">, </w:t>
            </w:r>
          </w:p>
          <w:p w14:paraId="364E97ED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lang w:eastAsia="he-IL"/>
              </w:rPr>
              <w:t>SNOMED</w:t>
            </w:r>
            <w:r>
              <w:rPr>
                <w:rFonts w:cs="David" w:hint="cs"/>
                <w:rtl/>
                <w:lang w:eastAsia="he-IL"/>
              </w:rPr>
              <w:t xml:space="preserve">  </w:t>
            </w:r>
            <w:commentRangeStart w:id="804"/>
            <w:del w:id="805" w:author="Sagie, Guy" w:date="2014-10-27T10:07:00Z">
              <w:r w:rsidDel="00BE5055">
                <w:rPr>
                  <w:rFonts w:cs="David" w:hint="cs"/>
                  <w:rtl/>
                  <w:lang w:eastAsia="he-IL"/>
                </w:rPr>
                <w:delText>ובר</w:delText>
              </w:r>
            </w:del>
            <w:commentRangeEnd w:id="804"/>
            <w:r>
              <w:rPr>
                <w:rStyle w:val="CommentReference"/>
                <w:rtl/>
              </w:rPr>
              <w:commentReference w:id="804"/>
            </w:r>
            <w:del w:id="806" w:author="Sagie, Guy" w:date="2014-10-27T10:07:00Z">
              <w:r w:rsidDel="00BE5055">
                <w:rPr>
                  <w:rFonts w:cs="David" w:hint="cs"/>
                  <w:rtl/>
                  <w:lang w:eastAsia="he-IL"/>
                </w:rPr>
                <w:delText xml:space="preserve">"הן (במידה והאבחנה הינה מסוג בר"הן) </w:delText>
              </w:r>
            </w:del>
          </w:p>
        </w:tc>
        <w:tc>
          <w:tcPr>
            <w:tcW w:w="992" w:type="dxa"/>
            <w:tcPrChange w:id="807" w:author="Sagie, Guy" w:date="2014-11-30T10:50:00Z">
              <w:tcPr>
                <w:tcW w:w="992" w:type="dxa"/>
                <w:gridSpan w:val="2"/>
              </w:tcPr>
            </w:tcPrChange>
          </w:tcPr>
          <w:p w14:paraId="00272EFA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50" w:type="dxa"/>
            <w:tcPrChange w:id="808" w:author="Sagie, Guy" w:date="2014-11-30T10:50:00Z">
              <w:tcPr>
                <w:tcW w:w="850" w:type="dxa"/>
                <w:gridSpan w:val="2"/>
              </w:tcPr>
            </w:tcPrChange>
          </w:tcPr>
          <w:p w14:paraId="7A41D20E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  <w:tcPrChange w:id="809" w:author="Sagie, Guy" w:date="2014-11-30T10:50:00Z">
              <w:tcPr>
                <w:tcW w:w="1134" w:type="dxa"/>
                <w:gridSpan w:val="2"/>
              </w:tcPr>
            </w:tcPrChange>
          </w:tcPr>
          <w:p w14:paraId="4A246DDB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40" w:type="dxa"/>
            <w:tcPrChange w:id="810" w:author="Sagie, Guy" w:date="2014-11-30T10:50:00Z">
              <w:tcPr>
                <w:tcW w:w="1240" w:type="dxa"/>
                <w:gridSpan w:val="2"/>
              </w:tcPr>
            </w:tcPrChange>
          </w:tcPr>
          <w:p w14:paraId="72973BB4" w14:textId="77777777" w:rsidR="00C66608" w:rsidRPr="00413378" w:rsidRDefault="00C66608" w:rsidP="00A0764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7" w:type="dxa"/>
            <w:tcPrChange w:id="811" w:author="Sagie, Guy" w:date="2014-11-30T10:50:00Z">
              <w:tcPr>
                <w:tcW w:w="887" w:type="dxa"/>
                <w:gridSpan w:val="2"/>
              </w:tcPr>
            </w:tcPrChange>
          </w:tcPr>
          <w:p w14:paraId="2EDA5DBB" w14:textId="77777777" w:rsidR="00C66608" w:rsidRPr="000F7F81" w:rsidRDefault="00C66608" w:rsidP="00A0764B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6A14A9CF" w14:textId="77777777" w:rsidR="00243249" w:rsidRPr="00035E3E" w:rsidRDefault="00243249" w:rsidP="00243249">
      <w:pPr>
        <w:rPr>
          <w:rFonts w:cs="David"/>
          <w:rtl/>
          <w:lang w:eastAsia="he-IL"/>
        </w:rPr>
      </w:pPr>
    </w:p>
    <w:p w14:paraId="35C36CF3" w14:textId="77777777" w:rsidR="00243249" w:rsidRPr="00035E3E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01"/>
        <w:gridCol w:w="1333"/>
        <w:gridCol w:w="2192"/>
        <w:gridCol w:w="1790"/>
      </w:tblGrid>
      <w:tr w:rsidR="00801FB6" w:rsidRPr="00035E3E" w14:paraId="3BFFFD2E" w14:textId="77777777" w:rsidTr="001E0302">
        <w:tc>
          <w:tcPr>
            <w:tcW w:w="0" w:type="auto"/>
          </w:tcPr>
          <w:p w14:paraId="25377EB2" w14:textId="77777777" w:rsidR="00801FB6" w:rsidRPr="00035E3E" w:rsidRDefault="00E60220" w:rsidP="008E640E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333" w:type="dxa"/>
          </w:tcPr>
          <w:p w14:paraId="5D043307" w14:textId="77777777" w:rsidR="00801FB6" w:rsidRPr="00035E3E" w:rsidRDefault="00E60220" w:rsidP="008E640E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2192" w:type="dxa"/>
          </w:tcPr>
          <w:p w14:paraId="05266E83" w14:textId="77777777" w:rsidR="00801FB6" w:rsidRPr="00035E3E" w:rsidRDefault="00E60220" w:rsidP="008E640E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1790" w:type="dxa"/>
          </w:tcPr>
          <w:p w14:paraId="2E6A3856" w14:textId="77777777" w:rsidR="00801FB6" w:rsidRPr="00035E3E" w:rsidRDefault="00E60220" w:rsidP="008E640E">
            <w:pPr>
              <w:rPr>
                <w:rFonts w:cs="David"/>
                <w:b/>
                <w:bCs/>
                <w:rtl/>
                <w:lang w:eastAsia="he-IL"/>
              </w:rPr>
            </w:pPr>
            <w:r w:rsidRPr="00035E3E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801FB6" w:rsidRPr="00035E3E" w14:paraId="6AC3864A" w14:textId="77777777" w:rsidTr="001E0302">
        <w:tc>
          <w:tcPr>
            <w:tcW w:w="0" w:type="auto"/>
          </w:tcPr>
          <w:p w14:paraId="66A0A18E" w14:textId="41762E10" w:rsidR="00801FB6" w:rsidRPr="00035E3E" w:rsidRDefault="00653D04" w:rsidP="0014397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צד/ </w:t>
            </w:r>
            <w:del w:id="812" w:author="Sagie, Guy" w:date="2014-11-25T11:42:00Z">
              <w:r w:rsidDel="00143978">
                <w:rPr>
                  <w:rFonts w:cs="David" w:hint="cs"/>
                  <w:rtl/>
                  <w:lang w:eastAsia="he-IL"/>
                </w:rPr>
                <w:delText>ססטוס אבחנה</w:delText>
              </w:r>
            </w:del>
            <w:ins w:id="813" w:author="Sagie, Guy" w:date="2014-11-25T11:42:00Z">
              <w:r w:rsidR="00143978">
                <w:rPr>
                  <w:rFonts w:cs="David" w:hint="cs"/>
                  <w:rtl/>
                  <w:lang w:eastAsia="he-IL"/>
                </w:rPr>
                <w:t>נסיבות פגיעה</w:t>
              </w:r>
            </w:ins>
            <w:r>
              <w:rPr>
                <w:rFonts w:cs="David" w:hint="cs"/>
                <w:rtl/>
                <w:lang w:eastAsia="he-IL"/>
              </w:rPr>
              <w:t>/</w:t>
            </w:r>
            <w:del w:id="814" w:author="Sagie, Guy" w:date="2014-11-25T11:42:00Z">
              <w:r w:rsidDel="00143978">
                <w:rPr>
                  <w:rFonts w:cs="David" w:hint="cs"/>
                  <w:rtl/>
                  <w:lang w:eastAsia="he-IL"/>
                </w:rPr>
                <w:delText>בקרת אבחנה</w:delText>
              </w:r>
            </w:del>
            <w:ins w:id="815" w:author="Sagie, Guy" w:date="2014-11-25T11:42:00Z">
              <w:r w:rsidR="00143978">
                <w:rPr>
                  <w:rFonts w:cs="David" w:hint="cs"/>
                  <w:rtl/>
                  <w:lang w:eastAsia="he-IL"/>
                </w:rPr>
                <w:t>וודאות אבחנה</w:t>
              </w:r>
            </w:ins>
          </w:p>
        </w:tc>
        <w:tc>
          <w:tcPr>
            <w:tcW w:w="1333" w:type="dxa"/>
          </w:tcPr>
          <w:p w14:paraId="3B62A83E" w14:textId="77777777" w:rsidR="00801FB6" w:rsidRPr="00035E3E" w:rsidRDefault="00C0736F" w:rsidP="00C0736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באם הוגדר השדה כשדה חובה לאבחנה ייבדק הזנת ערך בשדה </w:t>
            </w:r>
          </w:p>
        </w:tc>
        <w:tc>
          <w:tcPr>
            <w:tcW w:w="2192" w:type="dxa"/>
          </w:tcPr>
          <w:p w14:paraId="52DD1C54" w14:textId="77777777" w:rsidR="00801FB6" w:rsidRPr="00035E3E" w:rsidRDefault="00653D04" w:rsidP="008E640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הודעת שגיאה</w:t>
            </w:r>
          </w:p>
        </w:tc>
        <w:tc>
          <w:tcPr>
            <w:tcW w:w="1790" w:type="dxa"/>
          </w:tcPr>
          <w:p w14:paraId="07949923" w14:textId="77777777" w:rsidR="00801FB6" w:rsidRPr="00035E3E" w:rsidRDefault="00653D04" w:rsidP="008E640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זה מוגדר כשדה חובה</w:t>
            </w:r>
          </w:p>
        </w:tc>
      </w:tr>
      <w:tr w:rsidR="001E0302" w14:paraId="183B4C28" w14:textId="77777777" w:rsidTr="001E0302">
        <w:trPr>
          <w:ins w:id="816" w:author="Sagie, Guy" w:date="2014-11-26T16:07:00Z"/>
        </w:trPr>
        <w:tc>
          <w:tcPr>
            <w:tcW w:w="0" w:type="auto"/>
            <w:hideMark/>
          </w:tcPr>
          <w:p w14:paraId="388BA110" w14:textId="77777777" w:rsidR="001E0302" w:rsidRDefault="001E0302" w:rsidP="00D51F63">
            <w:pPr>
              <w:rPr>
                <w:ins w:id="817" w:author="Sagie, Guy" w:date="2014-11-26T16:07:00Z"/>
                <w:rFonts w:cs="David"/>
                <w:sz w:val="22"/>
                <w:szCs w:val="22"/>
                <w:rtl/>
                <w:lang w:eastAsia="he-IL"/>
              </w:rPr>
            </w:pPr>
            <w:commentRangeStart w:id="818"/>
            <w:ins w:id="819" w:author="Sagie, Guy" w:date="2014-11-26T16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אבחנה</w:t>
              </w:r>
            </w:ins>
          </w:p>
        </w:tc>
        <w:tc>
          <w:tcPr>
            <w:tcW w:w="1333" w:type="dxa"/>
            <w:hideMark/>
          </w:tcPr>
          <w:p w14:paraId="5FAEB442" w14:textId="77777777" w:rsidR="001E0302" w:rsidRDefault="001E0302" w:rsidP="00D51F63">
            <w:pPr>
              <w:rPr>
                <w:ins w:id="820" w:author="Sagie, Guy" w:date="2014-11-26T16:07:00Z"/>
                <w:rFonts w:cs="David"/>
                <w:rtl/>
                <w:lang w:eastAsia="he-IL"/>
              </w:rPr>
            </w:pPr>
            <w:ins w:id="821" w:author="Sagie, Guy" w:date="2014-11-26T16:07:00Z">
              <w:r>
                <w:rPr>
                  <w:rFonts w:cs="David" w:hint="cs"/>
                  <w:rtl/>
                  <w:lang w:eastAsia="he-IL"/>
                </w:rPr>
                <w:t xml:space="preserve"> הזנת רשומה כפולה ברכיב האבחנות במפגש</w:t>
              </w:r>
            </w:ins>
          </w:p>
        </w:tc>
        <w:tc>
          <w:tcPr>
            <w:tcW w:w="2192" w:type="dxa"/>
            <w:hideMark/>
          </w:tcPr>
          <w:p w14:paraId="4C4632D3" w14:textId="77777777" w:rsidR="001E0302" w:rsidRDefault="001E0302" w:rsidP="00D51F63">
            <w:pPr>
              <w:rPr>
                <w:ins w:id="822" w:author="Sagie, Guy" w:date="2014-11-26T16:07:00Z"/>
                <w:rFonts w:cs="David"/>
                <w:rtl/>
                <w:lang w:eastAsia="he-IL"/>
              </w:rPr>
            </w:pPr>
            <w:ins w:id="823" w:author="Sagie, Guy" w:date="2014-11-26T16:07:00Z">
              <w:r>
                <w:rPr>
                  <w:rFonts w:cs="David" w:hint="cs"/>
                  <w:rtl/>
                  <w:lang w:eastAsia="he-IL"/>
                </w:rPr>
                <w:t>הודעת התראה</w:t>
              </w:r>
            </w:ins>
          </w:p>
        </w:tc>
        <w:tc>
          <w:tcPr>
            <w:tcW w:w="1790" w:type="dxa"/>
            <w:hideMark/>
          </w:tcPr>
          <w:p w14:paraId="3C18A33E" w14:textId="77777777" w:rsidR="001E0302" w:rsidRDefault="001E0302" w:rsidP="00D51F63">
            <w:pPr>
              <w:rPr>
                <w:ins w:id="824" w:author="Sagie, Guy" w:date="2014-11-26T16:07:00Z"/>
                <w:rFonts w:cs="David"/>
                <w:rtl/>
                <w:lang w:eastAsia="he-IL"/>
              </w:rPr>
            </w:pPr>
            <w:ins w:id="825" w:author="Sagie, Guy" w:date="2014-11-26T16:07:00Z">
              <w:r>
                <w:rPr>
                  <w:rFonts w:cs="David" w:hint="cs"/>
                  <w:rtl/>
                  <w:lang w:eastAsia="he-IL"/>
                </w:rPr>
                <w:t xml:space="preserve">אבחנה זהה הוזנה מספר פעמים במפגש </w:t>
              </w:r>
              <w:commentRangeEnd w:id="818"/>
              <w:r>
                <w:rPr>
                  <w:rStyle w:val="CommentReference"/>
                </w:rPr>
                <w:commentReference w:id="818"/>
              </w:r>
            </w:ins>
          </w:p>
        </w:tc>
      </w:tr>
    </w:tbl>
    <w:p w14:paraId="6A03B606" w14:textId="77777777" w:rsidR="00243249" w:rsidRPr="00035E3E" w:rsidRDefault="00243249" w:rsidP="00243249">
      <w:pPr>
        <w:rPr>
          <w:rFonts w:cs="David"/>
          <w:rtl/>
          <w:lang w:eastAsia="he-IL"/>
        </w:rPr>
      </w:pPr>
    </w:p>
    <w:p w14:paraId="2B6AE8A9" w14:textId="77777777" w:rsidR="00243249" w:rsidRPr="00035E3E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35E3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3F6C6520" w14:textId="77777777" w:rsidR="00E34C94" w:rsidRPr="00C0736F" w:rsidRDefault="00C0736F" w:rsidP="004F4052">
      <w:pPr>
        <w:ind w:left="95"/>
        <w:rPr>
          <w:rFonts w:cs="David"/>
          <w:rtl/>
          <w:lang w:eastAsia="he-IL"/>
        </w:rPr>
      </w:pPr>
      <w:r w:rsidRPr="00C0736F">
        <w:rPr>
          <w:rFonts w:cs="David" w:hint="cs"/>
          <w:rtl/>
          <w:lang w:eastAsia="he-IL"/>
        </w:rPr>
        <w:t>פעולות המורשות במסך זה יהיו בהתאם לפרופיל המשתמש.</w:t>
      </w:r>
    </w:p>
    <w:p w14:paraId="3C704C46" w14:textId="77777777" w:rsidR="00E34C94" w:rsidRPr="00035E3E" w:rsidRDefault="00E34C94" w:rsidP="00711F72">
      <w:pPr>
        <w:rPr>
          <w:rFonts w:cs="David"/>
          <w:i/>
          <w:iCs/>
          <w:rtl/>
          <w:lang w:eastAsia="he-IL"/>
        </w:rPr>
      </w:pPr>
    </w:p>
    <w:p w14:paraId="3B2AF67E" w14:textId="77777777" w:rsidR="00711F72" w:rsidRPr="00C0736F" w:rsidRDefault="00711F72" w:rsidP="00C0736F">
      <w:pPr>
        <w:pStyle w:val="Heading3"/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</w:p>
    <w:p w14:paraId="7A3F0A2D" w14:textId="77777777" w:rsidR="00243249" w:rsidRPr="00035E3E" w:rsidRDefault="00243249" w:rsidP="00243249">
      <w:pPr>
        <w:rPr>
          <w:rFonts w:cs="David"/>
          <w:rtl/>
          <w:lang w:eastAsia="he-IL"/>
        </w:rPr>
      </w:pPr>
    </w:p>
    <w:p w14:paraId="5F764859" w14:textId="77777777" w:rsidR="00243249" w:rsidRPr="00035E3E" w:rsidRDefault="00243249" w:rsidP="00243249">
      <w:pPr>
        <w:rPr>
          <w:rFonts w:cs="David"/>
          <w:rtl/>
          <w:lang w:eastAsia="he-IL"/>
        </w:rPr>
      </w:pPr>
    </w:p>
    <w:p w14:paraId="57C25CAA" w14:textId="77777777" w:rsidR="00C62561" w:rsidRPr="00035E3E" w:rsidRDefault="00C62561" w:rsidP="00C62561">
      <w:pPr>
        <w:pStyle w:val="Heading3"/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</w:p>
    <w:sectPr w:rsidR="00C62561" w:rsidRPr="00035E3E" w:rsidSect="00634FF2">
      <w:headerReference w:type="default" r:id="rId37"/>
      <w:footerReference w:type="default" r:id="rId3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0" w:author="Sagie, Guy" w:date="2014-10-27T00:22:00Z" w:initials="SG">
    <w:p w14:paraId="27D245B2" w14:textId="77777777" w:rsidR="00407023" w:rsidRPr="00386A6E" w:rsidRDefault="00407023">
      <w:pPr>
        <w:pStyle w:val="CommentText"/>
        <w:rPr>
          <w:rFonts w:cs="David"/>
        </w:rPr>
      </w:pPr>
      <w:r>
        <w:rPr>
          <w:rStyle w:val="CommentReference"/>
        </w:rPr>
        <w:annotationRef/>
      </w:r>
      <w:r w:rsidRPr="00386A6E">
        <w:rPr>
          <w:rStyle w:val="CommentReference"/>
          <w:rFonts w:cs="David" w:hint="cs"/>
          <w:sz w:val="24"/>
          <w:szCs w:val="24"/>
          <w:rtl/>
        </w:rPr>
        <w:t>עודכן בהתאם להערת לקוח מס' 472</w:t>
      </w:r>
    </w:p>
  </w:comment>
  <w:comment w:id="38" w:author="Sagie, Guy" w:date="2015-01-27T15:44:00Z" w:initials="SG">
    <w:p w14:paraId="7191D857" w14:textId="60893036" w:rsidR="00407023" w:rsidRDefault="0040702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464,471</w:t>
      </w:r>
    </w:p>
  </w:comment>
  <w:comment w:id="45" w:author="Sagie, Guy" w:date="2015-01-28T15:57:00Z" w:initials="SG">
    <w:p w14:paraId="0BCB72C9" w14:textId="2F09B3B5" w:rsidR="00B7256B" w:rsidRDefault="00B7256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עידכון בהתאם להערה 465</w:t>
      </w:r>
    </w:p>
  </w:comment>
  <w:comment w:id="50" w:author="Sagie, Guy" w:date="2014-11-23T11:41:00Z" w:initials="SG">
    <w:p w14:paraId="73E131DF" w14:textId="6D9CB8F7" w:rsidR="00407023" w:rsidRDefault="0040702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עודכון בהתאם לסיכום פגישה 16.11.14</w:t>
      </w:r>
    </w:p>
  </w:comment>
  <w:comment w:id="53" w:author="Sagie, Guy" w:date="2015-01-27T15:48:00Z" w:initials="SG">
    <w:p w14:paraId="62EC158F" w14:textId="4D590905" w:rsidR="00407023" w:rsidRDefault="0040702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464,474</w:t>
      </w:r>
    </w:p>
  </w:comment>
  <w:comment w:id="59" w:author="Sagie, Guy" w:date="2015-01-28T15:52:00Z" w:initials="SG">
    <w:p w14:paraId="116BE39F" w14:textId="45F8EB1E" w:rsidR="00221B53" w:rsidRDefault="00221B5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465</w:t>
      </w:r>
    </w:p>
  </w:comment>
  <w:comment w:id="242" w:author="Sagie, Guy" w:date="2014-11-26T15:45:00Z" w:initials="SG">
    <w:p w14:paraId="32B6ABFE" w14:textId="34770790" w:rsidR="00407023" w:rsidRDefault="0040702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בתאם להערה 478</w:t>
      </w:r>
    </w:p>
  </w:comment>
  <w:comment w:id="344" w:author="Sagie, Guy" w:date="2015-01-28T16:15:00Z" w:initials="SG">
    <w:p w14:paraId="59489239" w14:textId="38DACC4A" w:rsidR="00F73B46" w:rsidRDefault="00F73B46" w:rsidP="00F73B46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504</w:t>
      </w:r>
    </w:p>
  </w:comment>
  <w:comment w:id="351" w:author="Sagie, Guy" w:date="2014-10-27T13:22:00Z" w:initials="SG">
    <w:p w14:paraId="34608879" w14:textId="4E5FEFBC" w:rsidR="00407023" w:rsidRDefault="00407023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484</w:t>
      </w:r>
    </w:p>
  </w:comment>
  <w:comment w:id="398" w:author="Sagie, Guy" w:date="2014-10-27T12:20:00Z" w:initials="SG">
    <w:p w14:paraId="78DFD6D6" w14:textId="2CE83B90" w:rsidR="00407023" w:rsidRDefault="00407023" w:rsidP="00257C2A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 xml:space="preserve">בהתאם לסיכום פגישה 16.11.2014 </w:t>
      </w:r>
    </w:p>
  </w:comment>
  <w:comment w:id="437" w:author="Sagie, Guy" w:date="2015-02-18T15:56:00Z" w:initials="SG">
    <w:p w14:paraId="05BCE3DE" w14:textId="1FEFDE29" w:rsidR="004B2D4A" w:rsidRDefault="004B2D4A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2000</w:t>
      </w:r>
    </w:p>
  </w:comment>
  <w:comment w:id="450" w:author="Sagie, Guy" w:date="2014-10-27T12:17:00Z" w:initials="SG">
    <w:p w14:paraId="46B9FAF8" w14:textId="77777777" w:rsidR="00C66608" w:rsidRPr="00D847F8" w:rsidRDefault="00C66608">
      <w:pPr>
        <w:pStyle w:val="CommentText"/>
        <w:rPr>
          <w:rFonts w:cs="David"/>
          <w:sz w:val="22"/>
          <w:szCs w:val="22"/>
        </w:rPr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485</w:t>
      </w:r>
    </w:p>
  </w:comment>
  <w:comment w:id="492" w:author="Sagie, Guy" w:date="2014-11-23T11:34:00Z" w:initials="SG">
    <w:p w14:paraId="61DA98ED" w14:textId="695EB6BE" w:rsidR="00C66608" w:rsidRDefault="00C66608" w:rsidP="00257C2A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לסיכום פגישה 16.11.2014</w:t>
      </w:r>
    </w:p>
  </w:comment>
  <w:comment w:id="663" w:author="Sagie, Guy" w:date="2014-10-27T12:17:00Z" w:initials="SG">
    <w:p w14:paraId="06BD4A1A" w14:textId="7E5AAC32" w:rsidR="00C66608" w:rsidRPr="00D847F8" w:rsidRDefault="00C66608">
      <w:pPr>
        <w:pStyle w:val="CommentText"/>
        <w:rPr>
          <w:rFonts w:cs="David"/>
          <w:sz w:val="22"/>
          <w:szCs w:val="22"/>
        </w:rPr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485</w:t>
      </w:r>
    </w:p>
  </w:comment>
  <w:comment w:id="700" w:author="Sagie, Guy" w:date="2015-01-28T14:02:00Z" w:initials="SG">
    <w:p w14:paraId="0504EC27" w14:textId="1894AC23" w:rsidR="00416C56" w:rsidRDefault="00416C56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505</w:t>
      </w:r>
    </w:p>
  </w:comment>
  <w:comment w:id="748" w:author="Sagie, Guy" w:date="2015-01-28T16:15:00Z" w:initials="SG">
    <w:p w14:paraId="3A3344CA" w14:textId="24DFC523" w:rsidR="00F73B46" w:rsidRDefault="00F73B46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504</w:t>
      </w:r>
    </w:p>
  </w:comment>
  <w:comment w:id="758" w:author="Sagie, Guy" w:date="2014-10-27T12:23:00Z" w:initials="SG">
    <w:p w14:paraId="0CABF8A6" w14:textId="7D6D6191" w:rsidR="00C66608" w:rsidRDefault="00C66608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ע</w:t>
      </w:r>
      <w:r>
        <w:rPr>
          <w:rStyle w:val="CommentReference"/>
          <w:rFonts w:cs="David" w:hint="cs"/>
          <w:sz w:val="24"/>
          <w:szCs w:val="24"/>
          <w:rtl/>
        </w:rPr>
        <w:t>וד</w:t>
      </w:r>
      <w:r w:rsidRPr="00D847F8">
        <w:rPr>
          <w:rStyle w:val="CommentReference"/>
          <w:rFonts w:cs="David" w:hint="cs"/>
          <w:sz w:val="24"/>
          <w:szCs w:val="24"/>
          <w:rtl/>
        </w:rPr>
        <w:t xml:space="preserve">כן </w:t>
      </w:r>
      <w:r>
        <w:rPr>
          <w:rStyle w:val="CommentReference"/>
          <w:rFonts w:cs="David" w:hint="cs"/>
          <w:sz w:val="24"/>
          <w:szCs w:val="24"/>
          <w:rtl/>
        </w:rPr>
        <w:t>בהתאם להערת לקוח מס' 485</w:t>
      </w:r>
    </w:p>
  </w:comment>
  <w:comment w:id="804" w:author="Sagie, Guy" w:date="2014-10-27T10:07:00Z" w:initials="SG">
    <w:p w14:paraId="704B99A3" w14:textId="77777777" w:rsidR="00C66608" w:rsidRDefault="00C66608">
      <w:pPr>
        <w:pStyle w:val="CommentText"/>
      </w:pPr>
      <w:r>
        <w:rPr>
          <w:rStyle w:val="CommentReference"/>
        </w:rPr>
        <w:annotationRef/>
      </w:r>
      <w:r w:rsidRPr="00D847F8">
        <w:rPr>
          <w:rStyle w:val="CommentReference"/>
          <w:rFonts w:cs="David" w:hint="cs"/>
          <w:sz w:val="24"/>
          <w:szCs w:val="24"/>
          <w:rtl/>
        </w:rPr>
        <w:t>תוקן בהתאם להערה מס' 488</w:t>
      </w:r>
    </w:p>
  </w:comment>
  <w:comment w:id="818" w:author="Sagie, Guy" w:date="2014-11-26T16:07:00Z" w:initials="SG">
    <w:p w14:paraId="79CD0493" w14:textId="620EBBF4" w:rsidR="00407023" w:rsidRDefault="00407023">
      <w:pPr>
        <w:pStyle w:val="CommentText"/>
        <w:rPr>
          <w:rtl/>
        </w:rPr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880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7D245B2" w15:done="0"/>
  <w15:commentEx w15:paraId="7191D857" w15:done="0"/>
  <w15:commentEx w15:paraId="0BCB72C9" w15:done="0"/>
  <w15:commentEx w15:paraId="73E131DF" w15:done="0"/>
  <w15:commentEx w15:paraId="62EC158F" w15:done="0"/>
  <w15:commentEx w15:paraId="116BE39F" w15:done="0"/>
  <w15:commentEx w15:paraId="32B6ABFE" w15:done="0"/>
  <w15:commentEx w15:paraId="59489239" w15:done="0"/>
  <w15:commentEx w15:paraId="34608879" w15:done="0"/>
  <w15:commentEx w15:paraId="78DFD6D6" w15:done="0"/>
  <w15:commentEx w15:paraId="05BCE3DE" w15:done="0"/>
  <w15:commentEx w15:paraId="46B9FAF8" w15:done="0"/>
  <w15:commentEx w15:paraId="61DA98ED" w15:done="0"/>
  <w15:commentEx w15:paraId="06BD4A1A" w15:done="0"/>
  <w15:commentEx w15:paraId="0504EC27" w15:done="0"/>
  <w15:commentEx w15:paraId="3A3344CA" w15:done="0"/>
  <w15:commentEx w15:paraId="0CABF8A6" w15:done="0"/>
  <w15:commentEx w15:paraId="704B99A3" w15:done="0"/>
  <w15:commentEx w15:paraId="79CD049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0C8309" w14:textId="77777777" w:rsidR="001D0C40" w:rsidRDefault="001D0C40" w:rsidP="000275D4">
      <w:r>
        <w:separator/>
      </w:r>
    </w:p>
  </w:endnote>
  <w:endnote w:type="continuationSeparator" w:id="0">
    <w:p w14:paraId="5CBD0CB2" w14:textId="77777777" w:rsidR="001D0C40" w:rsidRDefault="001D0C40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A2AB65" w14:textId="77777777" w:rsidR="00407023" w:rsidRPr="0032454F" w:rsidRDefault="00407023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58FE793E" wp14:editId="357E2E9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4CD51DC" wp14:editId="13CA2EF4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225B68" id="Straight Connector 7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161565" w14:textId="77777777" w:rsidR="001D0C40" w:rsidRDefault="001D0C40" w:rsidP="000275D4">
      <w:r>
        <w:separator/>
      </w:r>
    </w:p>
  </w:footnote>
  <w:footnote w:type="continuationSeparator" w:id="0">
    <w:p w14:paraId="4135827D" w14:textId="77777777" w:rsidR="001D0C40" w:rsidRDefault="001D0C40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C07F9" w14:textId="77777777" w:rsidR="00407023" w:rsidRPr="00262713" w:rsidRDefault="00407023" w:rsidP="007B42A3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729768B9" wp14:editId="35996683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מסך </w:t>
    </w:r>
    <w:r w:rsidRPr="007B42A3">
      <w:rPr>
        <w:rFonts w:cs="David"/>
        <w:sz w:val="18"/>
        <w:szCs w:val="20"/>
        <w:rtl/>
        <w:lang w:eastAsia="he-IL"/>
      </w:rPr>
      <w:t>אבחנות עבור מקרה: מסך טבלה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59BAC1BC" w14:textId="42491EBA" w:rsidR="00407023" w:rsidRPr="000275D4" w:rsidRDefault="00407023" w:rsidP="00416C56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826" w:author="Sagie, Guy" w:date="2014-11-23T11:44:00Z">
      <w:r w:rsidDel="00CE4100">
        <w:rPr>
          <w:rFonts w:cs="David"/>
          <w:sz w:val="18"/>
          <w:szCs w:val="20"/>
          <w:lang w:eastAsia="he-IL"/>
        </w:rPr>
        <w:delText>2.0</w:delText>
      </w:r>
    </w:del>
    <w:ins w:id="827" w:author="Sagie, Guy" w:date="2015-01-28T14:24:00Z">
      <w:r w:rsidR="00416C56">
        <w:rPr>
          <w:rFonts w:cs="David"/>
          <w:sz w:val="18"/>
          <w:szCs w:val="20"/>
          <w:lang w:eastAsia="he-IL"/>
        </w:rPr>
        <w:t>4.0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ins w:id="828" w:author="Sagie, Guy" w:date="2015-01-28T14:24:00Z">
      <w:r w:rsidR="00416C56">
        <w:rPr>
          <w:rFonts w:cs="David"/>
          <w:sz w:val="18"/>
          <w:szCs w:val="20"/>
          <w:lang w:eastAsia="he-IL"/>
        </w:rPr>
        <w:t>28.01.2015</w:t>
      </w:r>
    </w:ins>
    <w:r>
      <w:rPr>
        <w:rFonts w:cs="David" w:hint="cs"/>
        <w:sz w:val="18"/>
        <w:szCs w:val="20"/>
        <w:rtl/>
        <w:lang w:eastAsia="he-IL"/>
      </w:rPr>
      <w:t xml:space="preserve"> </w:t>
    </w:r>
    <w:del w:id="829" w:author="Sagie, Guy" w:date="2014-11-23T11:44:00Z">
      <w:r w:rsidDel="00CE4100">
        <w:rPr>
          <w:rFonts w:cs="David"/>
          <w:sz w:val="18"/>
          <w:szCs w:val="20"/>
          <w:lang w:eastAsia="he-IL"/>
        </w:rPr>
        <w:delText>28.10</w:delText>
      </w:r>
    </w:del>
    <w:del w:id="830" w:author="Sagie, Guy" w:date="2015-01-28T14:24:00Z">
      <w:r w:rsidDel="00416C56">
        <w:rPr>
          <w:rFonts w:cs="David"/>
          <w:sz w:val="18"/>
          <w:szCs w:val="20"/>
          <w:lang w:eastAsia="he-IL"/>
        </w:rPr>
        <w:delText>.2014</w:delText>
      </w:r>
    </w:del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4B2D4A">
      <w:rPr>
        <w:rFonts w:cs="David"/>
        <w:noProof/>
        <w:sz w:val="18"/>
        <w:szCs w:val="20"/>
        <w:rtl/>
        <w:lang w:eastAsia="he-IL"/>
      </w:rPr>
      <w:t>8</w:t>
    </w:r>
    <w:r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4B2D4A">
      <w:rPr>
        <w:rFonts w:cs="David"/>
        <w:noProof/>
        <w:sz w:val="18"/>
        <w:szCs w:val="20"/>
        <w:rtl/>
        <w:lang w:eastAsia="he-IL"/>
      </w:rPr>
      <w:t>10</w:t>
    </w:r>
    <w:r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33A"/>
    <w:rsid w:val="000275D4"/>
    <w:rsid w:val="000355DD"/>
    <w:rsid w:val="00035E3E"/>
    <w:rsid w:val="0003764B"/>
    <w:rsid w:val="00042A59"/>
    <w:rsid w:val="00064031"/>
    <w:rsid w:val="00066381"/>
    <w:rsid w:val="00070CFF"/>
    <w:rsid w:val="0008134B"/>
    <w:rsid w:val="00092AC9"/>
    <w:rsid w:val="000B1EF0"/>
    <w:rsid w:val="000B68A8"/>
    <w:rsid w:val="000C7771"/>
    <w:rsid w:val="001060E6"/>
    <w:rsid w:val="00110311"/>
    <w:rsid w:val="0011133F"/>
    <w:rsid w:val="00143832"/>
    <w:rsid w:val="00143978"/>
    <w:rsid w:val="00150585"/>
    <w:rsid w:val="001518EC"/>
    <w:rsid w:val="00154548"/>
    <w:rsid w:val="001552C0"/>
    <w:rsid w:val="00177DB7"/>
    <w:rsid w:val="00196743"/>
    <w:rsid w:val="001A55ED"/>
    <w:rsid w:val="001B3D70"/>
    <w:rsid w:val="001D0C40"/>
    <w:rsid w:val="001D16C5"/>
    <w:rsid w:val="001E0302"/>
    <w:rsid w:val="001E05BB"/>
    <w:rsid w:val="001E5B7C"/>
    <w:rsid w:val="00221B53"/>
    <w:rsid w:val="00243249"/>
    <w:rsid w:val="00257C2A"/>
    <w:rsid w:val="002A5706"/>
    <w:rsid w:val="002B1909"/>
    <w:rsid w:val="002C057D"/>
    <w:rsid w:val="002C6B34"/>
    <w:rsid w:val="002D46C5"/>
    <w:rsid w:val="002E3311"/>
    <w:rsid w:val="00302B12"/>
    <w:rsid w:val="00303A5D"/>
    <w:rsid w:val="003068B1"/>
    <w:rsid w:val="0030796C"/>
    <w:rsid w:val="0032454F"/>
    <w:rsid w:val="00331A00"/>
    <w:rsid w:val="003375FC"/>
    <w:rsid w:val="00350CBA"/>
    <w:rsid w:val="003539F7"/>
    <w:rsid w:val="00362D4D"/>
    <w:rsid w:val="00370DB2"/>
    <w:rsid w:val="003821A2"/>
    <w:rsid w:val="00383634"/>
    <w:rsid w:val="00385648"/>
    <w:rsid w:val="00386A6E"/>
    <w:rsid w:val="003A4BE4"/>
    <w:rsid w:val="003B3CB8"/>
    <w:rsid w:val="003E1ABC"/>
    <w:rsid w:val="003E6CA8"/>
    <w:rsid w:val="003F130E"/>
    <w:rsid w:val="003F6865"/>
    <w:rsid w:val="00407023"/>
    <w:rsid w:val="00416C56"/>
    <w:rsid w:val="00422305"/>
    <w:rsid w:val="00447658"/>
    <w:rsid w:val="00482BE3"/>
    <w:rsid w:val="00482C1A"/>
    <w:rsid w:val="00496CED"/>
    <w:rsid w:val="004A592A"/>
    <w:rsid w:val="004B2D4A"/>
    <w:rsid w:val="004D1C18"/>
    <w:rsid w:val="004E288D"/>
    <w:rsid w:val="004E6B7D"/>
    <w:rsid w:val="004F4052"/>
    <w:rsid w:val="0050430B"/>
    <w:rsid w:val="0052134D"/>
    <w:rsid w:val="00531676"/>
    <w:rsid w:val="00534A9D"/>
    <w:rsid w:val="005377B8"/>
    <w:rsid w:val="00544A23"/>
    <w:rsid w:val="00573342"/>
    <w:rsid w:val="00575B45"/>
    <w:rsid w:val="005B3B76"/>
    <w:rsid w:val="005D031E"/>
    <w:rsid w:val="005F0BAC"/>
    <w:rsid w:val="005F3232"/>
    <w:rsid w:val="006025C4"/>
    <w:rsid w:val="00605C8A"/>
    <w:rsid w:val="00634FF2"/>
    <w:rsid w:val="0065250A"/>
    <w:rsid w:val="00652D92"/>
    <w:rsid w:val="00653D04"/>
    <w:rsid w:val="00695D59"/>
    <w:rsid w:val="006D2BAF"/>
    <w:rsid w:val="006D3E19"/>
    <w:rsid w:val="00711F72"/>
    <w:rsid w:val="007204A7"/>
    <w:rsid w:val="007244E7"/>
    <w:rsid w:val="00752EB9"/>
    <w:rsid w:val="007604E3"/>
    <w:rsid w:val="007626C8"/>
    <w:rsid w:val="00774217"/>
    <w:rsid w:val="0077688B"/>
    <w:rsid w:val="00777100"/>
    <w:rsid w:val="00783B97"/>
    <w:rsid w:val="007A1935"/>
    <w:rsid w:val="007A2209"/>
    <w:rsid w:val="007A3D4D"/>
    <w:rsid w:val="007B014B"/>
    <w:rsid w:val="007B365C"/>
    <w:rsid w:val="007B42A3"/>
    <w:rsid w:val="007B5543"/>
    <w:rsid w:val="007E71C4"/>
    <w:rsid w:val="007E7D98"/>
    <w:rsid w:val="00801FB6"/>
    <w:rsid w:val="00804953"/>
    <w:rsid w:val="008100D1"/>
    <w:rsid w:val="00825E90"/>
    <w:rsid w:val="00827236"/>
    <w:rsid w:val="00841179"/>
    <w:rsid w:val="008554F9"/>
    <w:rsid w:val="00861A61"/>
    <w:rsid w:val="00863D28"/>
    <w:rsid w:val="00875DC1"/>
    <w:rsid w:val="00892C7E"/>
    <w:rsid w:val="008A06B2"/>
    <w:rsid w:val="008B12E7"/>
    <w:rsid w:val="008B4590"/>
    <w:rsid w:val="008D2175"/>
    <w:rsid w:val="008D510E"/>
    <w:rsid w:val="008E640E"/>
    <w:rsid w:val="0090296E"/>
    <w:rsid w:val="00904A56"/>
    <w:rsid w:val="009155F1"/>
    <w:rsid w:val="0092230C"/>
    <w:rsid w:val="00922E43"/>
    <w:rsid w:val="00933511"/>
    <w:rsid w:val="0094061B"/>
    <w:rsid w:val="0094205B"/>
    <w:rsid w:val="00951E92"/>
    <w:rsid w:val="009520C6"/>
    <w:rsid w:val="00954DC1"/>
    <w:rsid w:val="009B423F"/>
    <w:rsid w:val="009B449C"/>
    <w:rsid w:val="009B5C27"/>
    <w:rsid w:val="009B7EA9"/>
    <w:rsid w:val="009C16A9"/>
    <w:rsid w:val="009C698D"/>
    <w:rsid w:val="009D77B1"/>
    <w:rsid w:val="009E62D6"/>
    <w:rsid w:val="009F0B6E"/>
    <w:rsid w:val="009F30F3"/>
    <w:rsid w:val="00A0764B"/>
    <w:rsid w:val="00A369EE"/>
    <w:rsid w:val="00A41DB2"/>
    <w:rsid w:val="00A46469"/>
    <w:rsid w:val="00A55A4D"/>
    <w:rsid w:val="00A6414B"/>
    <w:rsid w:val="00A93BC0"/>
    <w:rsid w:val="00AA2027"/>
    <w:rsid w:val="00AA5DBE"/>
    <w:rsid w:val="00AC01EB"/>
    <w:rsid w:val="00AC0D3D"/>
    <w:rsid w:val="00AD53C8"/>
    <w:rsid w:val="00AE1A03"/>
    <w:rsid w:val="00AF7790"/>
    <w:rsid w:val="00B054CA"/>
    <w:rsid w:val="00B10D71"/>
    <w:rsid w:val="00B11971"/>
    <w:rsid w:val="00B11A23"/>
    <w:rsid w:val="00B13F07"/>
    <w:rsid w:val="00B14A1E"/>
    <w:rsid w:val="00B20226"/>
    <w:rsid w:val="00B276D5"/>
    <w:rsid w:val="00B36E80"/>
    <w:rsid w:val="00B37AFA"/>
    <w:rsid w:val="00B46E5D"/>
    <w:rsid w:val="00B53246"/>
    <w:rsid w:val="00B5736E"/>
    <w:rsid w:val="00B6528A"/>
    <w:rsid w:val="00B7256B"/>
    <w:rsid w:val="00BE5055"/>
    <w:rsid w:val="00C0736F"/>
    <w:rsid w:val="00C1649E"/>
    <w:rsid w:val="00C30CBD"/>
    <w:rsid w:val="00C41D51"/>
    <w:rsid w:val="00C62561"/>
    <w:rsid w:val="00C625FF"/>
    <w:rsid w:val="00C66608"/>
    <w:rsid w:val="00C6782C"/>
    <w:rsid w:val="00C803BA"/>
    <w:rsid w:val="00C81DBE"/>
    <w:rsid w:val="00C9319D"/>
    <w:rsid w:val="00C9718B"/>
    <w:rsid w:val="00CA5B6B"/>
    <w:rsid w:val="00CD600C"/>
    <w:rsid w:val="00CD64AA"/>
    <w:rsid w:val="00CE4100"/>
    <w:rsid w:val="00CF5EBB"/>
    <w:rsid w:val="00D13142"/>
    <w:rsid w:val="00D1642E"/>
    <w:rsid w:val="00D22708"/>
    <w:rsid w:val="00D51F63"/>
    <w:rsid w:val="00D55FC5"/>
    <w:rsid w:val="00D623E1"/>
    <w:rsid w:val="00D847F8"/>
    <w:rsid w:val="00D93E3C"/>
    <w:rsid w:val="00D94CE1"/>
    <w:rsid w:val="00D97D99"/>
    <w:rsid w:val="00DA0AE6"/>
    <w:rsid w:val="00DA3F68"/>
    <w:rsid w:val="00DB36F5"/>
    <w:rsid w:val="00DE266D"/>
    <w:rsid w:val="00DE68B9"/>
    <w:rsid w:val="00DF3A81"/>
    <w:rsid w:val="00E01761"/>
    <w:rsid w:val="00E03335"/>
    <w:rsid w:val="00E10507"/>
    <w:rsid w:val="00E12315"/>
    <w:rsid w:val="00E2016F"/>
    <w:rsid w:val="00E253B3"/>
    <w:rsid w:val="00E325FB"/>
    <w:rsid w:val="00E34C94"/>
    <w:rsid w:val="00E55BEF"/>
    <w:rsid w:val="00E60220"/>
    <w:rsid w:val="00E71CED"/>
    <w:rsid w:val="00E748A6"/>
    <w:rsid w:val="00E80CE2"/>
    <w:rsid w:val="00E937AB"/>
    <w:rsid w:val="00EB4EE5"/>
    <w:rsid w:val="00EC2B28"/>
    <w:rsid w:val="00EC4F39"/>
    <w:rsid w:val="00EC7B69"/>
    <w:rsid w:val="00ED4B88"/>
    <w:rsid w:val="00EF3C5F"/>
    <w:rsid w:val="00F133AC"/>
    <w:rsid w:val="00F408EC"/>
    <w:rsid w:val="00F619DD"/>
    <w:rsid w:val="00F704F5"/>
    <w:rsid w:val="00F73B46"/>
    <w:rsid w:val="00F759FF"/>
    <w:rsid w:val="00F85535"/>
    <w:rsid w:val="00F86848"/>
    <w:rsid w:val="00F87787"/>
    <w:rsid w:val="00F94BD0"/>
    <w:rsid w:val="00FA06FB"/>
    <w:rsid w:val="00FB5492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007E1D"/>
  <w15:chartTrackingRefBased/>
  <w15:docId w15:val="{590A8789-5588-40F3-B5A1-52A7E9308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86A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6A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6A6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6A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6A6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6A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A6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fontTable" Target="fontTable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customXml" Target="../customXml/item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header" Target="header1.xml"/><Relationship Id="rId40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customXml" Target="../customXml/item3.xml"/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59BBEB-D610-4BD0-B85E-734C698DF57B}"/>
</file>

<file path=customXml/itemProps2.xml><?xml version="1.0" encoding="utf-8"?>
<ds:datastoreItem xmlns:ds="http://schemas.openxmlformats.org/officeDocument/2006/customXml" ds:itemID="{2E2998B8-235D-4DCE-8500-397E549CFEF5}"/>
</file>

<file path=customXml/itemProps3.xml><?xml version="1.0" encoding="utf-8"?>
<ds:datastoreItem xmlns:ds="http://schemas.openxmlformats.org/officeDocument/2006/customXml" ds:itemID="{24C81A35-CDA0-4DDA-A09F-7750B0614CCE}"/>
</file>

<file path=customXml/itemProps4.xml><?xml version="1.0" encoding="utf-8"?>
<ds:datastoreItem xmlns:ds="http://schemas.openxmlformats.org/officeDocument/2006/customXml" ds:itemID="{F2606783-0CB9-41EF-B6D3-022B8A5444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2489</TotalTime>
  <Pages>10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6986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10</cp:revision>
  <dcterms:created xsi:type="dcterms:W3CDTF">2014-07-13T13:55:00Z</dcterms:created>
  <dcterms:modified xsi:type="dcterms:W3CDTF">2015-02-18T13:56:00Z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