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1F645C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>אפיון</w:t>
      </w:r>
      <w:r w:rsidR="001F645C">
        <w:rPr>
          <w:rFonts w:hint="cs"/>
          <w:rtl/>
        </w:rPr>
        <w:t xml:space="preserve"> ממשק</w:t>
      </w:r>
    </w:p>
    <w:p w:rsidR="000B1EF0" w:rsidRDefault="00DF759E" w:rsidP="0026780C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שם </w:t>
      </w:r>
      <w:r w:rsidR="006336C1">
        <w:rPr>
          <w:rFonts w:hint="cs"/>
          <w:sz w:val="42"/>
          <w:szCs w:val="42"/>
          <w:rtl/>
        </w:rPr>
        <w:t>הממשק</w:t>
      </w:r>
      <w:r w:rsidR="001F645C">
        <w:rPr>
          <w:sz w:val="42"/>
          <w:szCs w:val="42"/>
          <w:rtl/>
        </w:rPr>
        <w:br/>
      </w:r>
      <w:r w:rsidR="001F645C">
        <w:rPr>
          <w:rFonts w:hint="cs"/>
          <w:sz w:val="42"/>
          <w:szCs w:val="42"/>
          <w:rtl/>
        </w:rPr>
        <w:t>מערכת בתי מרקחת,</w:t>
      </w:r>
      <w:r w:rsidR="00BB01EC">
        <w:rPr>
          <w:rFonts w:hint="cs"/>
          <w:sz w:val="42"/>
          <w:szCs w:val="42"/>
          <w:rtl/>
        </w:rPr>
        <w:t xml:space="preserve"> </w:t>
      </w:r>
      <w:r w:rsidR="0026780C">
        <w:rPr>
          <w:rFonts w:hint="cs"/>
          <w:sz w:val="42"/>
          <w:szCs w:val="42"/>
          <w:rtl/>
        </w:rPr>
        <w:t>ניפוקי תרופות</w:t>
      </w:r>
    </w:p>
    <w:p w:rsidR="000275D4" w:rsidRPr="007A1935" w:rsidRDefault="0001204D" w:rsidP="0026780C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6336C1">
        <w:rPr>
          <w:rFonts w:hint="cs"/>
          <w:sz w:val="28"/>
          <w:szCs w:val="28"/>
          <w:rtl/>
        </w:rPr>
        <w:t>תהליך</w:t>
      </w:r>
      <w:r w:rsidR="00196743">
        <w:rPr>
          <w:rFonts w:hint="cs"/>
          <w:sz w:val="28"/>
          <w:szCs w:val="28"/>
          <w:rtl/>
        </w:rPr>
        <w:t>:</w:t>
      </w:r>
      <w:r w:rsidR="0026780C">
        <w:rPr>
          <w:rFonts w:hint="cs"/>
          <w:sz w:val="28"/>
          <w:szCs w:val="28"/>
          <w:rtl/>
        </w:rPr>
        <w:t>14</w:t>
      </w:r>
      <w:r w:rsidR="007137F8" w:rsidRPr="007A1935">
        <w:fldChar w:fldCharType="begin"/>
      </w:r>
      <w:r w:rsidR="000275D4" w:rsidRPr="007A1935">
        <w:instrText xml:space="preserve"> SUBJECT  \* MERGEFORMAT </w:instrText>
      </w:r>
      <w:r w:rsidR="007137F8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7137F8">
        <w:fldChar w:fldCharType="begin"/>
      </w:r>
      <w:r w:rsidR="000275D4">
        <w:instrText xml:space="preserve"> SUBJECT  \* MERGEFORMAT </w:instrText>
      </w:r>
      <w:r w:rsidR="007137F8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F155D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F155D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F155D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F155D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1D5931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29/9/2014</w:t>
            </w:r>
          </w:p>
        </w:tc>
        <w:tc>
          <w:tcPr>
            <w:tcW w:w="0" w:type="auto"/>
          </w:tcPr>
          <w:p w:rsidR="009C16A9" w:rsidRPr="00DC1615" w:rsidRDefault="000405E2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1D5931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רביב</w:t>
            </w:r>
            <w:r w:rsidR="00EB2764">
              <w:rPr>
                <w:rFonts w:cs="David" w:hint="cs"/>
                <w:rtl/>
                <w:lang w:eastAsia="he-IL"/>
              </w:rPr>
              <w:t xml:space="preserve"> שמואלי</w:t>
            </w:r>
          </w:p>
        </w:tc>
        <w:tc>
          <w:tcPr>
            <w:tcW w:w="4126" w:type="dxa"/>
          </w:tcPr>
          <w:p w:rsidR="009C16A9" w:rsidRPr="00DC1615" w:rsidRDefault="00C2550F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133542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Raviv Shmuelly" w:date="2014-10-26T13:14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DC1615" w:rsidRDefault="00133542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Raviv Shmuelly" w:date="2014-10-26T13:14:00Z">
              <w:r>
                <w:rPr>
                  <w:rFonts w:cs="David" w:hint="cs"/>
                  <w:rtl/>
                  <w:lang w:eastAsia="he-IL"/>
                </w:rPr>
                <w:t>1.1</w:t>
              </w:r>
            </w:ins>
          </w:p>
        </w:tc>
        <w:tc>
          <w:tcPr>
            <w:tcW w:w="1412" w:type="dxa"/>
          </w:tcPr>
          <w:p w:rsidR="009C16A9" w:rsidRPr="00DC1615" w:rsidRDefault="00133542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Raviv Shmuelly" w:date="2014-10-26T13:14:00Z">
              <w:r>
                <w:rPr>
                  <w:rFonts w:cs="David" w:hint="cs"/>
                  <w:rtl/>
                  <w:lang w:eastAsia="he-IL"/>
                </w:rPr>
                <w:t>רביב שמואלי</w:t>
              </w:r>
            </w:ins>
          </w:p>
        </w:tc>
        <w:tc>
          <w:tcPr>
            <w:tcW w:w="4126" w:type="dxa"/>
          </w:tcPr>
          <w:p w:rsidR="009C16A9" w:rsidRPr="00DC1615" w:rsidRDefault="005B10E6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Raviv Shmuelly" w:date="2014-10-26T15:36:00Z">
              <w:r>
                <w:rPr>
                  <w:rFonts w:cs="David" w:hint="cs"/>
                  <w:rtl/>
                  <w:lang w:eastAsia="he-IL"/>
                </w:rPr>
                <w:t>עדכון מבנה שדות הממשק והערות שונות שהועברו</w:t>
              </w:r>
            </w:ins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C150E9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5-02-05T17:30:00Z">
              <w:r>
                <w:rPr>
                  <w:rFonts w:cs="David" w:hint="cs"/>
                  <w:rtl/>
                  <w:lang w:eastAsia="he-IL"/>
                </w:rPr>
                <w:t>05/02/2015</w:t>
              </w:r>
            </w:ins>
          </w:p>
        </w:tc>
        <w:tc>
          <w:tcPr>
            <w:tcW w:w="0" w:type="auto"/>
          </w:tcPr>
          <w:p w:rsidR="009C16A9" w:rsidRPr="00DC1615" w:rsidRDefault="00C150E9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5-02-05T17:30:00Z">
              <w:r>
                <w:rPr>
                  <w:rFonts w:cs="David" w:hint="cs"/>
                  <w:rtl/>
                  <w:lang w:eastAsia="he-IL"/>
                </w:rPr>
                <w:t>1.2</w:t>
              </w:r>
            </w:ins>
          </w:p>
        </w:tc>
        <w:tc>
          <w:tcPr>
            <w:tcW w:w="1412" w:type="dxa"/>
          </w:tcPr>
          <w:p w:rsidR="009C16A9" w:rsidRPr="00DC1615" w:rsidRDefault="00C150E9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5-02-05T17:30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:rsidR="009C16A9" w:rsidRPr="00DC1615" w:rsidRDefault="00C150E9" w:rsidP="00F155D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5-02-05T17:30:00Z">
              <w:r>
                <w:rPr>
                  <w:rFonts w:cs="David" w:hint="cs"/>
                  <w:rtl/>
                  <w:lang w:eastAsia="he-IL"/>
                </w:rPr>
                <w:t>הוספת מיפוי שדות לקליטה ותהליכים מופעלים</w:t>
              </w:r>
            </w:ins>
          </w:p>
        </w:tc>
      </w:tr>
      <w:tr w:rsidR="00A666F3" w:rsidRPr="00DC1615" w:rsidTr="00334896">
        <w:trPr>
          <w:trHeight w:val="390"/>
          <w:ins w:id="12" w:author="Michal Moreno" w:date="2015-03-26T17:29:00Z"/>
        </w:trPr>
        <w:tc>
          <w:tcPr>
            <w:tcW w:w="1226" w:type="dxa"/>
          </w:tcPr>
          <w:p w:rsidR="00A666F3" w:rsidRDefault="00A666F3" w:rsidP="00F155DB">
            <w:pPr>
              <w:spacing w:before="100" w:after="40"/>
              <w:rPr>
                <w:ins w:id="13" w:author="Michal Moreno" w:date="2015-03-26T17:29:00Z"/>
                <w:rFonts w:cs="David" w:hint="cs"/>
                <w:rtl/>
                <w:lang w:eastAsia="he-IL"/>
              </w:rPr>
            </w:pPr>
            <w:ins w:id="14" w:author="Michal Moreno" w:date="2015-03-26T17:29:00Z">
              <w:r>
                <w:rPr>
                  <w:rFonts w:cs="David" w:hint="cs"/>
                  <w:rtl/>
                  <w:lang w:eastAsia="he-IL"/>
                </w:rPr>
                <w:t>26/03/</w:t>
              </w:r>
            </w:ins>
            <w:ins w:id="15" w:author="Michal Moreno" w:date="2015-03-26T17:30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ins w:id="16" w:author="Michal Moreno" w:date="2015-03-26T17:29:00Z">
              <w:r>
                <w:rPr>
                  <w:rFonts w:cs="David" w:hint="cs"/>
                  <w:rtl/>
                  <w:lang w:eastAsia="he-IL"/>
                </w:rPr>
                <w:t>015</w:t>
              </w:r>
            </w:ins>
          </w:p>
        </w:tc>
        <w:tc>
          <w:tcPr>
            <w:tcW w:w="0" w:type="auto"/>
          </w:tcPr>
          <w:p w:rsidR="00A666F3" w:rsidRDefault="00A666F3" w:rsidP="00F155DB">
            <w:pPr>
              <w:spacing w:before="100" w:after="40"/>
              <w:rPr>
                <w:ins w:id="17" w:author="Michal Moreno" w:date="2015-03-26T17:29:00Z"/>
                <w:rFonts w:cs="David" w:hint="cs"/>
                <w:rtl/>
                <w:lang w:eastAsia="he-IL"/>
              </w:rPr>
            </w:pPr>
            <w:ins w:id="18" w:author="Michal Moreno" w:date="2015-03-26T17:30:00Z">
              <w:r>
                <w:rPr>
                  <w:rFonts w:cs="David" w:hint="cs"/>
                  <w:rtl/>
                  <w:lang w:eastAsia="he-IL"/>
                </w:rPr>
                <w:t>1.3</w:t>
              </w:r>
            </w:ins>
          </w:p>
        </w:tc>
        <w:tc>
          <w:tcPr>
            <w:tcW w:w="1412" w:type="dxa"/>
          </w:tcPr>
          <w:p w:rsidR="00A666F3" w:rsidRDefault="00A666F3" w:rsidP="00F155DB">
            <w:pPr>
              <w:spacing w:before="100" w:after="40"/>
              <w:rPr>
                <w:ins w:id="19" w:author="Michal Moreno" w:date="2015-03-26T17:29:00Z"/>
                <w:rFonts w:cs="David" w:hint="cs"/>
                <w:rtl/>
                <w:lang w:eastAsia="he-IL"/>
              </w:rPr>
            </w:pPr>
            <w:ins w:id="20" w:author="Michal Moreno" w:date="2015-03-26T17:3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A666F3" w:rsidRDefault="00A666F3" w:rsidP="00A666F3">
            <w:pPr>
              <w:spacing w:before="100" w:after="40"/>
              <w:rPr>
                <w:ins w:id="21" w:author="Michal Moreno" w:date="2015-03-26T17:29:00Z"/>
                <w:rFonts w:cs="David" w:hint="cs"/>
                <w:rtl/>
                <w:lang w:eastAsia="he-IL"/>
              </w:rPr>
            </w:pPr>
            <w:ins w:id="22" w:author="Michal Moreno" w:date="2015-03-26T17:30:00Z">
              <w:r>
                <w:rPr>
                  <w:rFonts w:cs="David" w:hint="cs"/>
                  <w:rtl/>
                  <w:lang w:eastAsia="he-IL"/>
                </w:rPr>
                <w:t xml:space="preserve">עדכון </w:t>
              </w:r>
              <w:r>
                <w:rPr>
                  <w:rFonts w:cs="David" w:hint="cs"/>
                  <w:rtl/>
                  <w:lang w:eastAsia="he-IL"/>
                </w:rPr>
                <w:t>שדות לקליטה ותהליכים מופעלים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0176B6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6B6" w:rsidRPr="000176B6" w:rsidRDefault="000176B6">
            <w:pPr>
              <w:spacing w:before="100" w:after="40" w:line="256" w:lineRule="auto"/>
              <w:rPr>
                <w:rFonts w:eastAsia="Calibri" w:cs="David"/>
                <w:lang w:eastAsia="he-IL"/>
              </w:rPr>
            </w:pPr>
            <w:r w:rsidRPr="000176B6">
              <w:rPr>
                <w:rFonts w:eastAsia="Calibri" w:cs="David"/>
                <w:sz w:val="22"/>
                <w:szCs w:val="22"/>
                <w:lang w:eastAsia="he-IL"/>
              </w:rPr>
              <w:t>5/10/2014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6B6" w:rsidRPr="000176B6" w:rsidRDefault="000176B6">
            <w:pPr>
              <w:spacing w:before="100" w:after="40" w:line="256" w:lineRule="auto"/>
              <w:rPr>
                <w:rFonts w:eastAsia="Calibri" w:cs="David"/>
                <w:lang w:eastAsia="he-IL"/>
              </w:rPr>
            </w:pPr>
            <w:r w:rsidRPr="000176B6">
              <w:rPr>
                <w:rFonts w:eastAsia="Calibri" w:cs="David"/>
                <w:sz w:val="22"/>
                <w:szCs w:val="22"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6B6" w:rsidRPr="000176B6" w:rsidRDefault="000176B6">
            <w:pPr>
              <w:spacing w:before="100" w:after="40" w:line="256" w:lineRule="auto"/>
              <w:rPr>
                <w:rFonts w:eastAsia="Calibri" w:cs="David"/>
                <w:lang w:eastAsia="he-IL"/>
              </w:rPr>
            </w:pPr>
            <w:r w:rsidRPr="000176B6"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אילן אלתר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6B6" w:rsidRPr="000176B6" w:rsidRDefault="000176B6">
            <w:pPr>
              <w:spacing w:before="100" w:after="40" w:line="256" w:lineRule="auto"/>
              <w:rPr>
                <w:rFonts w:eastAsia="Calibri" w:cs="David"/>
                <w:lang w:eastAsia="he-IL"/>
              </w:rPr>
            </w:pPr>
            <w:r w:rsidRPr="000176B6">
              <w:rPr>
                <w:rFonts w:eastAsia="Calibri" w:cs="David" w:hint="cs"/>
                <w:sz w:val="22"/>
                <w:szCs w:val="22"/>
                <w:rtl/>
                <w:lang w:eastAsia="he-IL"/>
              </w:rPr>
              <w:t>מנהל תשתיות ואבטחת מידע</w:t>
            </w: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EB2764" w:rsidRDefault="005377B8" w:rsidP="0026780C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שם </w:t>
      </w:r>
      <w:r w:rsidR="006336C1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הממשק</w:t>
      </w:r>
      <w:r w:rsidR="001F645C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1F645C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מערכת בתי מרקחת, </w:t>
      </w:r>
      <w:r w:rsidR="0026780C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ניפוקי תרופות</w:t>
      </w:r>
      <w:r w:rsidR="00F155DB">
        <w:rPr>
          <w:rFonts w:ascii="Times New Roman" w:hAnsi="Times New Roman" w:cs="David" w:hint="cs"/>
          <w:color w:val="auto"/>
          <w:sz w:val="20"/>
          <w:rtl/>
          <w:lang w:eastAsia="he-IL"/>
        </w:rPr>
        <w:t>.</w:t>
      </w:r>
    </w:p>
    <w:p w:rsidR="001F645C" w:rsidRPr="00EB2764" w:rsidRDefault="005377B8" w:rsidP="00352D1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מטרת </w:t>
      </w:r>
      <w:r w:rsidR="006336C1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הממשק</w:t>
      </w:r>
      <w:r w:rsidR="001F645C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ab/>
      </w:r>
      <w:r w:rsidR="001F645C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1F645C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העברת</w:t>
      </w:r>
      <w:r w:rsidR="00352D1E">
        <w:rPr>
          <w:rFonts w:ascii="Times New Roman" w:hAnsi="Times New Roman" w:cs="David"/>
          <w:color w:val="auto"/>
          <w:sz w:val="20"/>
          <w:lang w:eastAsia="he-IL"/>
        </w:rPr>
        <w:t xml:space="preserve"> </w:t>
      </w:r>
      <w:r w:rsidR="005D6C69" w:rsidRPr="00352D1E">
        <w:rPr>
          <w:rFonts w:ascii="Times New Roman" w:hAnsi="Times New Roman" w:cs="David" w:hint="cs"/>
          <w:color w:val="auto"/>
          <w:sz w:val="20"/>
          <w:rtl/>
          <w:lang w:eastAsia="he-IL"/>
        </w:rPr>
        <w:t>נתוני ניפוק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התרופות ממע</w:t>
      </w:r>
      <w:r w:rsidR="00B00923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ר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כת בתי המרקחת אל מערכת </w:t>
      </w:r>
      <w:r w:rsidR="005D6C69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.</w:t>
      </w:r>
    </w:p>
    <w:p w:rsidR="004D352F" w:rsidRPr="00EB2764" w:rsidRDefault="006336C1" w:rsidP="00903C2F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תיאור כללי</w:t>
      </w:r>
      <w:r w:rsidR="001F645C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1F645C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מערכת בתי המרקחת ת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עביר </w:t>
      </w:r>
      <w:r w:rsidR="001F645C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למער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כ</w:t>
      </w:r>
      <w:r w:rsidR="001F645C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ת </w:t>
      </w:r>
      <w:r w:rsidR="002E3E96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B00923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את נתוני ניפוקי התרופות</w:t>
      </w:r>
      <w:r w:rsidR="00B00923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, 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ש</w:t>
      </w:r>
      <w:r w:rsidR="00B00923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נ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ופקו למטופלים על בסיס </w:t>
      </w:r>
      <w:del w:id="23" w:author="Raviv Shmuelly" w:date="2014-10-26T13:15:00Z">
        <w:r w:rsidR="005D6C69" w:rsidRPr="00EB2764" w:rsidDel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 xml:space="preserve">הוראות </w:delText>
        </w:r>
      </w:del>
      <w:ins w:id="24" w:author="Raviv Shmuelly" w:date="2014-10-26T13:15:00Z">
        <w:r w:rsidR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>מרשמים</w:t>
        </w:r>
        <w:r w:rsidR="0048338B" w:rsidRPr="00EB2764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 xml:space="preserve"> </w:t>
        </w:r>
      </w:ins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שניתנו במערכת </w:t>
      </w:r>
      <w:r w:rsidR="005D6C69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</w:t>
      </w:r>
      <w:r w:rsidR="00E84E1B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ובנוסף,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</w:t>
      </w:r>
      <w:del w:id="25" w:author="Raviv Shmuelly" w:date="2014-11-27T11:45:00Z">
        <w:r w:rsidR="005D6C69" w:rsidRPr="00EB2764" w:rsidDel="00903C2F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>כ</w:delText>
        </w:r>
      </w:del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אילו ש</w:t>
      </w:r>
      <w:r w:rsidR="00E84E1B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נופק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ו ללא </w:t>
      </w:r>
      <w:del w:id="26" w:author="Raviv Shmuelly" w:date="2014-10-26T13:15:00Z">
        <w:r w:rsidR="005D6C69" w:rsidRPr="00EB2764" w:rsidDel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 xml:space="preserve">הוראה </w:delText>
        </w:r>
      </w:del>
      <w:ins w:id="27" w:author="Raviv Shmuelly" w:date="2014-10-26T13:15:00Z">
        <w:r w:rsidR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>מרשם</w:t>
        </w:r>
        <w:r w:rsidR="0048338B" w:rsidRPr="00EB2764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 xml:space="preserve"> </w:t>
        </w:r>
      </w:ins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מהמערכת.</w:t>
      </w:r>
      <w:r w:rsidR="005D6C69" w:rsidRPr="00EB2764">
        <w:rPr>
          <w:rFonts w:ascii="Times New Roman" w:hAnsi="Times New Roman" w:cs="David"/>
          <w:color w:val="auto"/>
          <w:sz w:val="20"/>
          <w:rtl/>
          <w:lang w:eastAsia="he-IL"/>
        </w:rPr>
        <w:br/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נתוני הניפוק יוצגו במערכת מול </w:t>
      </w:r>
      <w:r w:rsidR="00B00923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פרטי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</w:t>
      </w:r>
      <w:del w:id="28" w:author="Raviv Shmuelly" w:date="2014-10-26T13:15:00Z">
        <w:r w:rsidR="005D6C69" w:rsidRPr="00EB2764" w:rsidDel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>ההוראה</w:delText>
        </w:r>
      </w:del>
      <w:ins w:id="29" w:author="Raviv Shmuelly" w:date="2014-10-26T13:15:00Z">
        <w:r w:rsidR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>המרשם</w:t>
        </w:r>
      </w:ins>
      <w:r w:rsidR="00E84E1B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,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במקרה ולא </w:t>
      </w:r>
      <w:del w:id="30" w:author="Raviv Shmuelly" w:date="2014-10-26T13:15:00Z">
        <w:r w:rsidR="00E84E1B" w:rsidRPr="00EB2764" w:rsidDel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>קיימת</w:delText>
        </w:r>
        <w:r w:rsidR="005D6C69" w:rsidRPr="00EB2764" w:rsidDel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 xml:space="preserve"> </w:delText>
        </w:r>
      </w:del>
      <w:ins w:id="31" w:author="Raviv Shmuelly" w:date="2014-10-26T13:15:00Z">
        <w:r w:rsidR="0048338B" w:rsidRPr="00EB2764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>קיי</w:t>
        </w:r>
        <w:r w:rsidR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>ם</w:t>
        </w:r>
        <w:r w:rsidR="0048338B" w:rsidRPr="00EB2764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 xml:space="preserve"> </w:t>
        </w:r>
      </w:ins>
      <w:del w:id="32" w:author="Raviv Shmuelly" w:date="2014-10-26T13:15:00Z">
        <w:r w:rsidR="005D6C69" w:rsidRPr="00EB2764" w:rsidDel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delText>הוראה</w:delText>
        </w:r>
      </w:del>
      <w:ins w:id="33" w:author="Raviv Shmuelly" w:date="2014-10-26T13:15:00Z">
        <w:r w:rsidR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>מרשם</w:t>
        </w:r>
      </w:ins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מול </w:t>
      </w:r>
      <w:r w:rsidR="00B00923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פרטי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המטופל.</w:t>
      </w:r>
    </w:p>
    <w:p w:rsidR="005B2FC4" w:rsidRPr="00EB2764" w:rsidRDefault="006336C1" w:rsidP="005B2FC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מערכות משיקות</w:t>
      </w:r>
      <w:r w:rsidR="005B2FC4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5B2FC4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מערכת </w:t>
      </w:r>
      <w:r w:rsidR="005B2FC4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5B2FC4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ומערכת בתי המרקחת.</w:t>
      </w:r>
    </w:p>
    <w:p w:rsidR="00ED528E" w:rsidRPr="00EB2764" w:rsidRDefault="006336C1" w:rsidP="002E3E96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מערכת יוזמת הממשק</w:t>
      </w:r>
      <w:r w:rsidR="002E3E96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2E3E96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מערכת בתי המרקחת.</w:t>
      </w:r>
    </w:p>
    <w:p w:rsidR="00500A04" w:rsidRPr="00EB2764" w:rsidRDefault="00BC38E3" w:rsidP="005D6C6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כיוון העברת המידע</w:t>
      </w:r>
      <w:r w:rsidR="002E3E96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2E3E96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ממערכת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בתי המרקחת אל מערכת </w:t>
      </w:r>
      <w:r w:rsidR="002E3E96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.</w:t>
      </w:r>
    </w:p>
    <w:p w:rsidR="00500A04" w:rsidRPr="00EB2764" w:rsidRDefault="00500A04" w:rsidP="00C56BE6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סוג הממשק</w:t>
      </w:r>
      <w:r w:rsidR="002E3E96"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br/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תור, מערכת בתי המרקחת תייצר קבצי </w:t>
      </w:r>
      <w:r w:rsidR="005D6C69" w:rsidRPr="00EB2764">
        <w:rPr>
          <w:rFonts w:ascii="Times New Roman" w:hAnsi="Times New Roman" w:cs="David"/>
          <w:color w:val="auto"/>
          <w:sz w:val="20"/>
          <w:lang w:eastAsia="he-IL"/>
        </w:rPr>
        <w:t>XML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עם נתוני הניפוק ובאמצעות מערכת ניהול תורים יועבר הקובץ אל מערכת </w:t>
      </w:r>
      <w:r w:rsidR="005D6C69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וייטען על ידה.</w:t>
      </w:r>
    </w:p>
    <w:p w:rsidR="00500A04" w:rsidRPr="00EB2764" w:rsidRDefault="00500A04" w:rsidP="005D6C6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תזמון</w:t>
      </w:r>
      <w:r w:rsidR="002E3E96" w:rsidRPr="00EB2764">
        <w:rPr>
          <w:rFonts w:ascii="Times New Roman" w:hAnsi="Times New Roman" w:cs="David"/>
          <w:b/>
          <w:bCs/>
          <w:color w:val="auto"/>
          <w:sz w:val="20"/>
          <w:lang w:eastAsia="he-IL"/>
        </w:rPr>
        <w:br/>
      </w:r>
      <w:r w:rsidR="002E3E96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מערכת בתי המרקחת 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תייצר קובץ ממשק לאחר ביצוע כל ניפוק. מערכת </w:t>
      </w:r>
      <w:r w:rsidR="005D6C69" w:rsidRPr="00EB2764">
        <w:rPr>
          <w:rFonts w:ascii="Times New Roman" w:hAnsi="Times New Roman" w:cs="David"/>
          <w:color w:val="auto"/>
          <w:sz w:val="20"/>
          <w:lang w:eastAsia="he-IL"/>
        </w:rPr>
        <w:t>CPR NG</w:t>
      </w:r>
      <w:r w:rsidR="005D6C69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</w:t>
      </w:r>
      <w:r w:rsidR="00DD7ED4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תפעיל תהליך אצווה שיבצע טעינה של המידע אל המערכת</w:t>
      </w:r>
      <w:r w:rsidR="00C56BE6">
        <w:rPr>
          <w:rFonts w:ascii="Times New Roman" w:hAnsi="Times New Roman" w:cs="David" w:hint="cs"/>
          <w:color w:val="auto"/>
          <w:sz w:val="20"/>
          <w:rtl/>
          <w:lang w:eastAsia="he-IL"/>
        </w:rPr>
        <w:t>,</w:t>
      </w:r>
      <w:r w:rsidR="00DD7ED4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 xml:space="preserve"> במועדים שייקבעו על ידי מנהל המערכת</w:t>
      </w:r>
      <w:ins w:id="34" w:author="Raviv Shmuelly" w:date="2014-10-26T13:16:00Z">
        <w:r w:rsidR="0048338B">
          <w:rPr>
            <w:rFonts w:ascii="Times New Roman" w:hAnsi="Times New Roman" w:cs="David" w:hint="cs"/>
            <w:color w:val="auto"/>
            <w:sz w:val="20"/>
            <w:rtl/>
            <w:lang w:eastAsia="he-IL"/>
          </w:rPr>
          <w:t xml:space="preserve"> ולפחות מדי לילה</w:t>
        </w:r>
      </w:ins>
      <w:r w:rsidR="00DD7ED4" w:rsidRPr="00EB2764">
        <w:rPr>
          <w:rFonts w:ascii="Times New Roman" w:hAnsi="Times New Roman" w:cs="David" w:hint="cs"/>
          <w:color w:val="auto"/>
          <w:sz w:val="20"/>
          <w:rtl/>
          <w:lang w:eastAsia="he-IL"/>
        </w:rPr>
        <w:t>.</w:t>
      </w:r>
    </w:p>
    <w:p w:rsidR="009609E3" w:rsidRPr="00EB2764" w:rsidRDefault="009609E3" w:rsidP="003335F8">
      <w:pPr>
        <w:pStyle w:val="Heading3"/>
        <w:numPr>
          <w:ilvl w:val="2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תהליך/ים מפעילים</w:t>
      </w:r>
    </w:p>
    <w:tbl>
      <w:tblPr>
        <w:tblStyle w:val="TableGrid"/>
        <w:tblpPr w:leftFromText="180" w:rightFromText="180" w:vertAnchor="text" w:horzAnchor="page" w:tblpX="3284" w:tblpY="32"/>
        <w:bidiVisual/>
        <w:tblW w:w="0" w:type="auto"/>
        <w:tblLook w:val="04A0"/>
      </w:tblPr>
      <w:tblGrid>
        <w:gridCol w:w="1286"/>
        <w:gridCol w:w="4148"/>
      </w:tblGrid>
      <w:tr w:rsidR="00762DA1" w:rsidRPr="00EB2764" w:rsidTr="00B00923">
        <w:tc>
          <w:tcPr>
            <w:tcW w:w="1286" w:type="dxa"/>
            <w:shd w:val="clear" w:color="auto" w:fill="F2F2F2" w:themeFill="background1" w:themeFillShade="F2"/>
          </w:tcPr>
          <w:p w:rsidR="00762DA1" w:rsidRPr="00EB2764" w:rsidRDefault="00762DA1" w:rsidP="00B00923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קוד תהליך</w:t>
            </w:r>
          </w:p>
        </w:tc>
        <w:tc>
          <w:tcPr>
            <w:tcW w:w="4148" w:type="dxa"/>
            <w:shd w:val="clear" w:color="auto" w:fill="F2F2F2" w:themeFill="background1" w:themeFillShade="F2"/>
          </w:tcPr>
          <w:p w:rsidR="00762DA1" w:rsidRPr="00EB2764" w:rsidRDefault="00762DA1" w:rsidP="00B00923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שם תהליך</w:t>
            </w:r>
          </w:p>
        </w:tc>
      </w:tr>
      <w:tr w:rsidR="00762DA1" w:rsidRPr="00EB2764" w:rsidTr="00B00923">
        <w:tc>
          <w:tcPr>
            <w:tcW w:w="1286" w:type="dxa"/>
          </w:tcPr>
          <w:p w:rsidR="00762DA1" w:rsidRPr="00EB2764" w:rsidRDefault="00762DA1" w:rsidP="00B00923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</w:p>
        </w:tc>
        <w:tc>
          <w:tcPr>
            <w:tcW w:w="4148" w:type="dxa"/>
          </w:tcPr>
          <w:p w:rsidR="00762DA1" w:rsidRPr="00EB2764" w:rsidRDefault="00B00923" w:rsidP="00B00923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 xml:space="preserve">מערכת בתי מרקחת </w:t>
            </w:r>
            <w:r w:rsidRPr="00EB2764">
              <w:rPr>
                <w:rFonts w:cs="David"/>
                <w:sz w:val="20"/>
                <w:rtl/>
                <w:lang w:eastAsia="he-IL"/>
              </w:rPr>
              <w:t>–</w:t>
            </w:r>
            <w:r w:rsidRPr="00EB2764">
              <w:rPr>
                <w:rFonts w:cs="David" w:hint="cs"/>
                <w:sz w:val="20"/>
                <w:rtl/>
                <w:lang w:eastAsia="he-IL"/>
              </w:rPr>
              <w:t xml:space="preserve"> ניפוק תרופות למטופל</w:t>
            </w:r>
          </w:p>
        </w:tc>
      </w:tr>
    </w:tbl>
    <w:p w:rsidR="00500A04" w:rsidRPr="00EB2764" w:rsidRDefault="00500A04" w:rsidP="00500A04">
      <w:pPr>
        <w:rPr>
          <w:rFonts w:cs="David"/>
          <w:sz w:val="20"/>
          <w:rtl/>
          <w:lang w:eastAsia="he-IL"/>
        </w:rPr>
      </w:pPr>
    </w:p>
    <w:p w:rsidR="00B86FDB" w:rsidRPr="00EB2764" w:rsidRDefault="00B86FDB" w:rsidP="00B86FDB">
      <w:pPr>
        <w:pStyle w:val="Heading3"/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</w:p>
    <w:p w:rsidR="00762DA1" w:rsidRPr="00EB2764" w:rsidRDefault="00B86FDB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רצף הממשק</w:t>
      </w:r>
    </w:p>
    <w:tbl>
      <w:tblPr>
        <w:tblStyle w:val="TableGrid"/>
        <w:tblpPr w:leftFromText="180" w:rightFromText="180" w:vertAnchor="text" w:horzAnchor="page" w:tblpX="1300" w:tblpY="32"/>
        <w:bidiVisual/>
        <w:tblW w:w="0" w:type="auto"/>
        <w:tblLook w:val="04A0"/>
        <w:tblPrChange w:id="35" w:author="Raviv Shmuelly" w:date="2014-10-26T13:20:00Z">
          <w:tblPr>
            <w:tblStyle w:val="TableGrid"/>
            <w:tblpPr w:leftFromText="180" w:rightFromText="180" w:vertAnchor="text" w:horzAnchor="page" w:tblpX="1300" w:tblpY="32"/>
            <w:bidiVisual/>
            <w:tblW w:w="0" w:type="auto"/>
            <w:tblLook w:val="04A0"/>
          </w:tblPr>
        </w:tblPrChange>
      </w:tblPr>
      <w:tblGrid>
        <w:gridCol w:w="1552"/>
        <w:gridCol w:w="6132"/>
        <w:tblGridChange w:id="36">
          <w:tblGrid>
            <w:gridCol w:w="1552"/>
            <w:gridCol w:w="6132"/>
          </w:tblGrid>
        </w:tblGridChange>
      </w:tblGrid>
      <w:tr w:rsidR="00B86FDB" w:rsidRPr="00EB2764" w:rsidTr="00D810D0">
        <w:trPr>
          <w:tblHeader/>
          <w:trPrChange w:id="37" w:author="Raviv Shmuelly" w:date="2014-10-26T13:20:00Z">
            <w:trPr>
              <w:tblHeader/>
            </w:trPr>
          </w:trPrChange>
        </w:trPr>
        <w:tc>
          <w:tcPr>
            <w:tcW w:w="1552" w:type="dxa"/>
            <w:shd w:val="clear" w:color="auto" w:fill="F2F2F2" w:themeFill="background1" w:themeFillShade="F2"/>
            <w:tcPrChange w:id="38" w:author="Raviv Shmuelly" w:date="2014-10-26T13:20:00Z">
              <w:tcPr>
                <w:tcW w:w="1552" w:type="dxa"/>
                <w:shd w:val="clear" w:color="auto" w:fill="F2F2F2" w:themeFill="background1" w:themeFillShade="F2"/>
              </w:tcPr>
            </w:tcPrChange>
          </w:tcPr>
          <w:p w:rsidR="00B86FDB" w:rsidRPr="00EB2764" w:rsidRDefault="00B86FDB" w:rsidP="005D42FF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מבצע הפעולה</w:t>
            </w:r>
          </w:p>
        </w:tc>
        <w:tc>
          <w:tcPr>
            <w:tcW w:w="6132" w:type="dxa"/>
            <w:shd w:val="clear" w:color="auto" w:fill="F2F2F2" w:themeFill="background1" w:themeFillShade="F2"/>
            <w:tcPrChange w:id="39" w:author="Raviv Shmuelly" w:date="2014-10-26T13:20:00Z">
              <w:tcPr>
                <w:tcW w:w="6132" w:type="dxa"/>
                <w:shd w:val="clear" w:color="auto" w:fill="F2F2F2" w:themeFill="background1" w:themeFillShade="F2"/>
              </w:tcPr>
            </w:tcPrChange>
          </w:tcPr>
          <w:p w:rsidR="00B86FDB" w:rsidRPr="00EB2764" w:rsidRDefault="00B86FDB" w:rsidP="005D42FF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תיאור הפעולה</w:t>
            </w:r>
          </w:p>
        </w:tc>
      </w:tr>
      <w:tr w:rsidR="00B86FDB" w:rsidRPr="00EB2764" w:rsidTr="00D810D0">
        <w:trPr>
          <w:tblHeader/>
        </w:trPr>
        <w:tc>
          <w:tcPr>
            <w:tcW w:w="1552" w:type="dxa"/>
            <w:tcPrChange w:id="40" w:author="Raviv Shmuelly" w:date="2014-10-26T13:20:00Z">
              <w:tcPr>
                <w:tcW w:w="1552" w:type="dxa"/>
              </w:tcPr>
            </w:tcPrChange>
          </w:tcPr>
          <w:p w:rsidR="00B86FDB" w:rsidRPr="00EB2764" w:rsidRDefault="005D42FF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>רוקח</w:t>
            </w:r>
          </w:p>
        </w:tc>
        <w:tc>
          <w:tcPr>
            <w:tcW w:w="6132" w:type="dxa"/>
            <w:tcPrChange w:id="41" w:author="Raviv Shmuelly" w:date="2014-10-26T13:20:00Z">
              <w:tcPr>
                <w:tcW w:w="6132" w:type="dxa"/>
              </w:tcPr>
            </w:tcPrChange>
          </w:tcPr>
          <w:p w:rsidR="00B86FDB" w:rsidRPr="00EB2764" w:rsidRDefault="005D42FF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>ניפוק תרופה</w:t>
            </w:r>
            <w:r w:rsidR="00DD7ED4" w:rsidRPr="00EB2764">
              <w:rPr>
                <w:rFonts w:cs="David" w:hint="cs"/>
                <w:sz w:val="20"/>
                <w:rtl/>
                <w:lang w:eastAsia="he-IL"/>
              </w:rPr>
              <w:t xml:space="preserve"> למטופל</w:t>
            </w:r>
          </w:p>
        </w:tc>
      </w:tr>
      <w:tr w:rsidR="005D42FF" w:rsidRPr="00EB2764" w:rsidTr="00D810D0">
        <w:trPr>
          <w:tblHeader/>
        </w:trPr>
        <w:tc>
          <w:tcPr>
            <w:tcW w:w="1552" w:type="dxa"/>
            <w:tcPrChange w:id="42" w:author="Raviv Shmuelly" w:date="2014-10-26T13:20:00Z">
              <w:tcPr>
                <w:tcW w:w="1552" w:type="dxa"/>
              </w:tcPr>
            </w:tcPrChange>
          </w:tcPr>
          <w:p w:rsidR="005D42FF" w:rsidRPr="00EB2764" w:rsidRDefault="005D42FF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 xml:space="preserve">מערכת </w:t>
            </w:r>
            <w:r w:rsidR="005A5C7B" w:rsidRPr="00EB2764">
              <w:rPr>
                <w:rFonts w:cs="David" w:hint="cs"/>
                <w:sz w:val="20"/>
                <w:rtl/>
                <w:lang w:eastAsia="he-IL"/>
              </w:rPr>
              <w:t>בתי המרקחת</w:t>
            </w:r>
          </w:p>
        </w:tc>
        <w:tc>
          <w:tcPr>
            <w:tcW w:w="6132" w:type="dxa"/>
            <w:tcPrChange w:id="43" w:author="Raviv Shmuelly" w:date="2014-10-26T13:20:00Z">
              <w:tcPr>
                <w:tcW w:w="6132" w:type="dxa"/>
              </w:tcPr>
            </w:tcPrChange>
          </w:tcPr>
          <w:p w:rsidR="005D42FF" w:rsidRPr="00EB2764" w:rsidRDefault="00DD7ED4" w:rsidP="005B10E6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>יצירת קובץ ניפוק ושליחתו למערכת ניהול התורים.</w:t>
            </w:r>
            <w:r w:rsidR="009B6912" w:rsidRPr="00EB2764">
              <w:rPr>
                <w:rFonts w:cs="David" w:hint="cs"/>
                <w:sz w:val="20"/>
                <w:rtl/>
                <w:lang w:eastAsia="he-IL"/>
              </w:rPr>
              <w:t xml:space="preserve"> במערכת תייצר קובץ ממשק נפרד עבור כל </w:t>
            </w:r>
            <w:del w:id="44" w:author="Raviv Shmuelly" w:date="2014-10-26T13:16:00Z">
              <w:r w:rsidR="009B6912" w:rsidRPr="00EB2764" w:rsidDel="00E455C1">
                <w:rPr>
                  <w:rFonts w:cs="David" w:hint="cs"/>
                  <w:sz w:val="20"/>
                  <w:rtl/>
                  <w:lang w:eastAsia="he-IL"/>
                </w:rPr>
                <w:delText>הוראה</w:delText>
              </w:r>
            </w:del>
            <w:ins w:id="45" w:author="Raviv Shmuelly" w:date="2014-10-26T13:16:00Z">
              <w:r w:rsidR="00E455C1">
                <w:rPr>
                  <w:rFonts w:cs="David" w:hint="cs"/>
                  <w:sz w:val="20"/>
                  <w:rtl/>
                  <w:lang w:eastAsia="he-IL"/>
                </w:rPr>
                <w:t>מרשם</w:t>
              </w:r>
            </w:ins>
            <w:r w:rsidR="009B6912" w:rsidRPr="00EB2764">
              <w:rPr>
                <w:rFonts w:cs="David" w:hint="cs"/>
                <w:sz w:val="20"/>
                <w:rtl/>
                <w:lang w:eastAsia="he-IL"/>
              </w:rPr>
              <w:t>.</w:t>
            </w:r>
          </w:p>
        </w:tc>
      </w:tr>
      <w:tr w:rsidR="005D42FF" w:rsidRPr="00EB2764" w:rsidTr="00D810D0">
        <w:trPr>
          <w:tblHeader/>
        </w:trPr>
        <w:tc>
          <w:tcPr>
            <w:tcW w:w="1552" w:type="dxa"/>
            <w:tcPrChange w:id="46" w:author="Raviv Shmuelly" w:date="2014-10-26T13:20:00Z">
              <w:tcPr>
                <w:tcW w:w="1552" w:type="dxa"/>
              </w:tcPr>
            </w:tcPrChange>
          </w:tcPr>
          <w:p w:rsidR="005D42FF" w:rsidRPr="00EB2764" w:rsidRDefault="005D42FF" w:rsidP="005D42FF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eastAsiaTheme="majorEastAsia" w:cs="David"/>
                <w:sz w:val="20"/>
                <w:lang w:eastAsia="he-IL"/>
              </w:rPr>
              <w:t>CPR</w:t>
            </w:r>
            <w:r w:rsidRPr="00EB2764">
              <w:rPr>
                <w:rFonts w:cs="David"/>
                <w:sz w:val="20"/>
                <w:lang w:eastAsia="he-IL"/>
              </w:rPr>
              <w:t xml:space="preserve"> </w:t>
            </w:r>
            <w:r w:rsidRPr="00EB2764">
              <w:rPr>
                <w:rFonts w:eastAsiaTheme="majorEastAsia" w:cs="David"/>
                <w:sz w:val="20"/>
                <w:lang w:eastAsia="he-IL"/>
              </w:rPr>
              <w:t>NG</w:t>
            </w:r>
          </w:p>
        </w:tc>
        <w:tc>
          <w:tcPr>
            <w:tcW w:w="6132" w:type="dxa"/>
            <w:tcPrChange w:id="47" w:author="Raviv Shmuelly" w:date="2014-10-26T13:20:00Z">
              <w:tcPr>
                <w:tcW w:w="6132" w:type="dxa"/>
              </w:tcPr>
            </w:tcPrChange>
          </w:tcPr>
          <w:p w:rsidR="005D42FF" w:rsidRPr="00EB2764" w:rsidRDefault="00DD7ED4" w:rsidP="005B10E6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>הרצת תהליך אצווה מתוזמן וקליטת נתוני הניפוק</w:t>
            </w:r>
            <w:r w:rsidR="00352D1E">
              <w:rPr>
                <w:rFonts w:cs="David"/>
                <w:sz w:val="20"/>
                <w:lang w:eastAsia="he-IL"/>
              </w:rPr>
              <w:t xml:space="preserve"> </w:t>
            </w:r>
            <w:r w:rsidR="00352D1E">
              <w:rPr>
                <w:rFonts w:cs="David" w:hint="cs"/>
                <w:sz w:val="20"/>
                <w:rtl/>
                <w:lang w:eastAsia="he-IL"/>
              </w:rPr>
              <w:t xml:space="preserve">ממערכת בתי המרקחת </w:t>
            </w:r>
            <w:r w:rsidR="00C56BE6" w:rsidRPr="00EB2764">
              <w:rPr>
                <w:rFonts w:cs="David" w:hint="cs"/>
                <w:sz w:val="20"/>
                <w:rtl/>
                <w:lang w:eastAsia="he-IL"/>
              </w:rPr>
              <w:t>א</w:t>
            </w:r>
            <w:r w:rsidR="00C56BE6">
              <w:rPr>
                <w:rFonts w:cs="David" w:hint="cs"/>
                <w:sz w:val="20"/>
                <w:rtl/>
                <w:lang w:eastAsia="he-IL"/>
              </w:rPr>
              <w:t>ל</w:t>
            </w:r>
            <w:r w:rsidR="00C56BE6" w:rsidRPr="00EB2764">
              <w:rPr>
                <w:rFonts w:cs="David" w:hint="cs"/>
                <w:sz w:val="20"/>
                <w:rtl/>
                <w:lang w:eastAsia="he-IL"/>
              </w:rPr>
              <w:t xml:space="preserve"> </w:t>
            </w:r>
            <w:r w:rsidRPr="00EB2764">
              <w:rPr>
                <w:rFonts w:cs="David" w:hint="cs"/>
                <w:sz w:val="20"/>
                <w:rtl/>
                <w:lang w:eastAsia="he-IL"/>
              </w:rPr>
              <w:t>בסיס הנתונים של המערכת.</w:t>
            </w:r>
            <w:r w:rsidR="003F5484" w:rsidRPr="00EB2764">
              <w:rPr>
                <w:rFonts w:cs="David" w:hint="cs"/>
                <w:sz w:val="20"/>
                <w:rtl/>
                <w:lang w:eastAsia="he-IL"/>
              </w:rPr>
              <w:t xml:space="preserve"> עבור כל </w:t>
            </w:r>
            <w:del w:id="48" w:author="Raviv Shmuelly" w:date="2014-10-26T13:16:00Z">
              <w:r w:rsidR="003F5484" w:rsidRPr="00EB2764" w:rsidDel="00E455C1">
                <w:rPr>
                  <w:rFonts w:cs="David" w:hint="cs"/>
                  <w:sz w:val="20"/>
                  <w:rtl/>
                  <w:lang w:eastAsia="he-IL"/>
                </w:rPr>
                <w:delText xml:space="preserve">הוראה </w:delText>
              </w:r>
            </w:del>
            <w:ins w:id="49" w:author="Raviv Shmuelly" w:date="2014-10-26T13:16:00Z">
              <w:r w:rsidR="00E455C1">
                <w:rPr>
                  <w:rFonts w:cs="David" w:hint="cs"/>
                  <w:sz w:val="20"/>
                  <w:rtl/>
                  <w:lang w:eastAsia="he-IL"/>
                </w:rPr>
                <w:t>מרשם</w:t>
              </w:r>
              <w:r w:rsidR="00E455C1" w:rsidRPr="00EB2764">
                <w:rPr>
                  <w:rFonts w:cs="David" w:hint="cs"/>
                  <w:sz w:val="20"/>
                  <w:rtl/>
                  <w:lang w:eastAsia="he-IL"/>
                </w:rPr>
                <w:t xml:space="preserve"> </w:t>
              </w:r>
            </w:ins>
            <w:r w:rsidR="003F5484" w:rsidRPr="00EB2764">
              <w:rPr>
                <w:rFonts w:cs="David" w:hint="cs"/>
                <w:sz w:val="20"/>
                <w:rtl/>
                <w:lang w:eastAsia="he-IL"/>
              </w:rPr>
              <w:t>יתבצע אימות נתוני המטופל ע"פ ת.ז +</w:t>
            </w:r>
            <w:r w:rsidR="00C56BE6">
              <w:rPr>
                <w:rFonts w:cs="David" w:hint="cs"/>
                <w:sz w:val="20"/>
                <w:rtl/>
                <w:lang w:eastAsia="he-IL"/>
              </w:rPr>
              <w:t xml:space="preserve"> </w:t>
            </w:r>
            <w:r w:rsidR="003F5484" w:rsidRPr="00EB2764">
              <w:rPr>
                <w:rFonts w:cs="David" w:hint="cs"/>
                <w:sz w:val="20"/>
                <w:rtl/>
                <w:lang w:eastAsia="he-IL"/>
              </w:rPr>
              <w:t>מ.א</w:t>
            </w:r>
            <w:r w:rsidR="00BB01EC">
              <w:rPr>
                <w:rFonts w:cs="David" w:hint="cs"/>
                <w:sz w:val="20"/>
                <w:rtl/>
                <w:lang w:eastAsia="he-IL"/>
              </w:rPr>
              <w:t>.</w:t>
            </w:r>
            <w:r w:rsidR="003F5484" w:rsidRPr="00EB2764">
              <w:rPr>
                <w:rFonts w:cs="David" w:hint="cs"/>
                <w:sz w:val="20"/>
                <w:rtl/>
                <w:lang w:eastAsia="he-IL"/>
              </w:rPr>
              <w:t xml:space="preserve"> + </w:t>
            </w:r>
            <w:del w:id="50" w:author="Raviv Shmuelly" w:date="2014-10-26T13:17:00Z">
              <w:r w:rsidR="003F5484" w:rsidRPr="00EB2764" w:rsidDel="00E455C1">
                <w:rPr>
                  <w:rFonts w:cs="David" w:hint="cs"/>
                  <w:sz w:val="20"/>
                  <w:rtl/>
                  <w:lang w:eastAsia="he-IL"/>
                </w:rPr>
                <w:delText>תאריך לידה</w:delText>
              </w:r>
            </w:del>
            <w:ins w:id="51" w:author="Raviv Shmuelly" w:date="2014-10-26T13:17:00Z">
              <w:r w:rsidR="00E455C1">
                <w:rPr>
                  <w:rFonts w:cs="David" w:hint="cs"/>
                  <w:sz w:val="20"/>
                  <w:rtl/>
                  <w:lang w:eastAsia="he-IL"/>
                </w:rPr>
                <w:t>מספר מרשם</w:t>
              </w:r>
            </w:ins>
            <w:r w:rsidR="00BB01EC">
              <w:rPr>
                <w:rFonts w:cs="David" w:hint="cs"/>
                <w:sz w:val="20"/>
                <w:rtl/>
                <w:lang w:eastAsia="he-IL"/>
              </w:rPr>
              <w:t>.</w:t>
            </w:r>
            <w:r w:rsidR="003F5484" w:rsidRPr="00EB2764">
              <w:rPr>
                <w:rFonts w:cs="David" w:hint="cs"/>
                <w:sz w:val="20"/>
                <w:rtl/>
                <w:lang w:eastAsia="he-IL"/>
              </w:rPr>
              <w:t xml:space="preserve"> </w:t>
            </w:r>
            <w:del w:id="52" w:author="Raviv Shmuelly" w:date="2014-10-26T13:18:00Z">
              <w:r w:rsidR="00352D1E" w:rsidDel="00D810D0">
                <w:rPr>
                  <w:rFonts w:cs="David" w:hint="cs"/>
                  <w:sz w:val="20"/>
                  <w:rtl/>
                  <w:lang w:eastAsia="he-IL"/>
                </w:rPr>
                <w:delText>במידה ולא מנוהל המספר אישי במערכת בתי המרקחת האימות יתבצע מול  ת.ז</w:delText>
              </w:r>
              <w:r w:rsidR="00BB01EC" w:rsidDel="00D810D0">
                <w:rPr>
                  <w:rFonts w:cs="David" w:hint="cs"/>
                  <w:sz w:val="20"/>
                  <w:rtl/>
                  <w:lang w:eastAsia="he-IL"/>
                </w:rPr>
                <w:delText>.</w:delText>
              </w:r>
              <w:r w:rsidR="00352D1E" w:rsidDel="00D810D0">
                <w:rPr>
                  <w:rFonts w:cs="David" w:hint="cs"/>
                  <w:sz w:val="20"/>
                  <w:rtl/>
                  <w:lang w:eastAsia="he-IL"/>
                </w:rPr>
                <w:delText xml:space="preserve"> + </w:delText>
              </w:r>
            </w:del>
            <w:del w:id="53" w:author="Raviv Shmuelly" w:date="2014-10-26T13:17:00Z">
              <w:r w:rsidR="00352D1E" w:rsidDel="00E455C1">
                <w:rPr>
                  <w:rFonts w:cs="David" w:hint="cs"/>
                  <w:sz w:val="20"/>
                  <w:rtl/>
                  <w:lang w:eastAsia="he-IL"/>
                </w:rPr>
                <w:delText>תאריך לידה</w:delText>
              </w:r>
            </w:del>
            <w:del w:id="54" w:author="Raviv Shmuelly" w:date="2014-10-26T13:18:00Z">
              <w:r w:rsidR="00BB01EC" w:rsidDel="00D810D0">
                <w:rPr>
                  <w:rFonts w:cs="David" w:hint="cs"/>
                  <w:sz w:val="20"/>
                  <w:rtl/>
                  <w:lang w:eastAsia="he-IL"/>
                </w:rPr>
                <w:delText xml:space="preserve"> בלבד</w:delText>
              </w:r>
              <w:r w:rsidR="00C56BE6" w:rsidDel="00D810D0">
                <w:rPr>
                  <w:rFonts w:cs="David" w:hint="cs"/>
                  <w:sz w:val="20"/>
                  <w:rtl/>
                  <w:lang w:eastAsia="he-IL"/>
                </w:rPr>
                <w:delText>)</w:delText>
              </w:r>
              <w:r w:rsidR="00BB01EC" w:rsidDel="00D810D0">
                <w:rPr>
                  <w:rFonts w:cs="David" w:hint="cs"/>
                  <w:sz w:val="20"/>
                  <w:rtl/>
                  <w:lang w:eastAsia="he-IL"/>
                </w:rPr>
                <w:delText>.</w:delText>
              </w:r>
            </w:del>
          </w:p>
        </w:tc>
      </w:tr>
      <w:tr w:rsidR="00517029" w:rsidRPr="00EB2764" w:rsidTr="00D810D0">
        <w:trPr>
          <w:tblHeader/>
        </w:trPr>
        <w:tc>
          <w:tcPr>
            <w:tcW w:w="1552" w:type="dxa"/>
            <w:tcPrChange w:id="55" w:author="Raviv Shmuelly" w:date="2014-10-26T13:20:00Z">
              <w:tcPr>
                <w:tcW w:w="1552" w:type="dxa"/>
              </w:tcPr>
            </w:tcPrChange>
          </w:tcPr>
          <w:p w:rsidR="00517029" w:rsidRPr="00EB2764" w:rsidRDefault="00517029" w:rsidP="00517029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eastAsiaTheme="majorEastAsia" w:cs="David"/>
                <w:sz w:val="20"/>
                <w:lang w:eastAsia="he-IL"/>
              </w:rPr>
              <w:t>CPR</w:t>
            </w:r>
            <w:r w:rsidRPr="00EB2764">
              <w:rPr>
                <w:rFonts w:cs="David"/>
                <w:sz w:val="20"/>
                <w:lang w:eastAsia="he-IL"/>
              </w:rPr>
              <w:t xml:space="preserve"> </w:t>
            </w:r>
            <w:r w:rsidRPr="00EB2764">
              <w:rPr>
                <w:rFonts w:eastAsiaTheme="majorEastAsia" w:cs="David"/>
                <w:sz w:val="20"/>
                <w:lang w:eastAsia="he-IL"/>
              </w:rPr>
              <w:t>NG</w:t>
            </w:r>
          </w:p>
        </w:tc>
        <w:tc>
          <w:tcPr>
            <w:tcW w:w="6132" w:type="dxa"/>
            <w:tcPrChange w:id="56" w:author="Raviv Shmuelly" w:date="2014-10-26T13:20:00Z">
              <w:tcPr>
                <w:tcW w:w="6132" w:type="dxa"/>
              </w:tcPr>
            </w:tcPrChange>
          </w:tcPr>
          <w:p w:rsidR="00517029" w:rsidRPr="00EB2764" w:rsidRDefault="00517029" w:rsidP="005B10E6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>יצירת קובץ בקרה עם מידע לגבי סטאטוס קליטת הרשומות</w:t>
            </w:r>
            <w:ins w:id="57" w:author="Raviv Shmuelly" w:date="2014-10-26T13:20:00Z">
              <w:r w:rsidR="00D810D0">
                <w:rPr>
                  <w:rFonts w:cs="David" w:hint="cs"/>
                  <w:sz w:val="20"/>
                  <w:rtl/>
                  <w:lang w:eastAsia="he-IL"/>
                </w:rPr>
                <w:t xml:space="preserve"> (תקינים ושגויים)</w:t>
              </w:r>
            </w:ins>
            <w:ins w:id="58" w:author="Raviv Shmuelly" w:date="2014-10-26T13:19:00Z">
              <w:r w:rsidR="00D810D0">
                <w:rPr>
                  <w:rFonts w:cs="David" w:hint="cs"/>
                  <w:sz w:val="20"/>
                  <w:rtl/>
                  <w:lang w:eastAsia="he-IL"/>
                </w:rPr>
                <w:t xml:space="preserve">. </w:t>
              </w:r>
            </w:ins>
          </w:p>
        </w:tc>
      </w:tr>
      <w:tr w:rsidR="00517029" w:rsidRPr="00EB2764" w:rsidTr="00D810D0">
        <w:trPr>
          <w:tblHeader/>
        </w:trPr>
        <w:tc>
          <w:tcPr>
            <w:tcW w:w="1552" w:type="dxa"/>
            <w:tcPrChange w:id="59" w:author="Raviv Shmuelly" w:date="2014-10-26T13:20:00Z">
              <w:tcPr>
                <w:tcW w:w="1552" w:type="dxa"/>
              </w:tcPr>
            </w:tcPrChange>
          </w:tcPr>
          <w:p w:rsidR="00517029" w:rsidRPr="00EB2764" w:rsidRDefault="00517029" w:rsidP="00517029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eastAsiaTheme="majorEastAsia" w:cs="David"/>
                <w:sz w:val="20"/>
                <w:lang w:eastAsia="he-IL"/>
              </w:rPr>
              <w:t>CPR</w:t>
            </w:r>
            <w:r w:rsidRPr="00EB2764">
              <w:rPr>
                <w:rFonts w:cs="David"/>
                <w:sz w:val="20"/>
                <w:lang w:eastAsia="he-IL"/>
              </w:rPr>
              <w:t xml:space="preserve"> </w:t>
            </w:r>
            <w:r w:rsidRPr="00EB2764">
              <w:rPr>
                <w:rFonts w:eastAsiaTheme="majorEastAsia" w:cs="David"/>
                <w:sz w:val="20"/>
                <w:lang w:eastAsia="he-IL"/>
              </w:rPr>
              <w:t>NG</w:t>
            </w:r>
          </w:p>
        </w:tc>
        <w:tc>
          <w:tcPr>
            <w:tcW w:w="6132" w:type="dxa"/>
            <w:tcPrChange w:id="60" w:author="Raviv Shmuelly" w:date="2014-10-26T13:20:00Z">
              <w:tcPr>
                <w:tcW w:w="6132" w:type="dxa"/>
              </w:tcPr>
            </w:tcPrChange>
          </w:tcPr>
          <w:p w:rsidR="00517029" w:rsidRPr="00EB2764" w:rsidRDefault="00517029" w:rsidP="00517029">
            <w:pPr>
              <w:spacing w:before="40" w:after="40"/>
              <w:rPr>
                <w:rFonts w:cs="David"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sz w:val="20"/>
                <w:rtl/>
                <w:lang w:eastAsia="he-IL"/>
              </w:rPr>
              <w:t>הצגת המידע למשתמש המערכת ע"פ דרישה והרשאה</w:t>
            </w:r>
          </w:p>
        </w:tc>
      </w:tr>
    </w:tbl>
    <w:p w:rsidR="00B86FDB" w:rsidRPr="00EB2764" w:rsidRDefault="00B86FDB" w:rsidP="00B86FDB">
      <w:pPr>
        <w:rPr>
          <w:rFonts w:cs="David"/>
          <w:sz w:val="20"/>
          <w:lang w:eastAsia="he-IL"/>
        </w:rPr>
      </w:pPr>
    </w:p>
    <w:p w:rsidR="00B86FDB" w:rsidRPr="00EB2764" w:rsidRDefault="00B86FDB" w:rsidP="00B86FDB">
      <w:pPr>
        <w:pStyle w:val="Heading3"/>
        <w:spacing w:before="240" w:after="120" w:line="320" w:lineRule="exact"/>
        <w:ind w:left="804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</w:p>
    <w:p w:rsidR="00050BAE" w:rsidRPr="00EB2764" w:rsidRDefault="00EF2A24" w:rsidP="00C55552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מסמך </w:t>
      </w:r>
      <w:r w:rsidRPr="00EB2764">
        <w:rPr>
          <w:rFonts w:ascii="Times New Roman" w:hAnsi="Times New Roman" w:cs="David" w:hint="cs"/>
          <w:b/>
          <w:bCs/>
          <w:color w:val="auto"/>
          <w:sz w:val="20"/>
          <w:lang w:eastAsia="he-IL"/>
        </w:rPr>
        <w:t>ICD</w:t>
      </w:r>
    </w:p>
    <w:p w:rsidR="00253509" w:rsidRPr="00EB2764" w:rsidRDefault="00253509" w:rsidP="00253509">
      <w:pPr>
        <w:pStyle w:val="Heading3"/>
        <w:numPr>
          <w:ilvl w:val="2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מבנה מסר פרטי ניפוק</w:t>
      </w:r>
    </w:p>
    <w:p w:rsidR="00253509" w:rsidRPr="00EB2764" w:rsidRDefault="00253509" w:rsidP="00E84E1B">
      <w:pPr>
        <w:ind w:left="1080" w:firstLine="360"/>
        <w:rPr>
          <w:rFonts w:cs="David"/>
          <w:sz w:val="20"/>
          <w:lang w:eastAsia="he-IL"/>
        </w:rPr>
      </w:pPr>
      <w:r w:rsidRPr="00EB2764">
        <w:rPr>
          <w:rFonts w:cs="David" w:hint="cs"/>
          <w:sz w:val="20"/>
          <w:rtl/>
          <w:lang w:eastAsia="he-IL"/>
        </w:rPr>
        <w:t>כותרת מסר</w:t>
      </w:r>
      <w:r w:rsidR="005313A4" w:rsidRPr="00EB2764">
        <w:rPr>
          <w:rFonts w:cs="David" w:hint="cs"/>
          <w:sz w:val="20"/>
          <w:rtl/>
          <w:lang w:eastAsia="he-IL"/>
        </w:rPr>
        <w:t xml:space="preserve"> </w:t>
      </w:r>
      <w:r w:rsidR="005313A4" w:rsidRPr="00EB2764">
        <w:rPr>
          <w:rFonts w:cs="David"/>
          <w:sz w:val="20"/>
          <w:lang w:eastAsia="he-IL"/>
        </w:rPr>
        <w:t xml:space="preserve">  </w:t>
      </w:r>
      <w:r w:rsidRPr="00EB2764">
        <w:rPr>
          <w:rFonts w:cs="David"/>
          <w:sz w:val="20"/>
          <w:lang w:eastAsia="he-IL"/>
        </w:rPr>
        <w:t xml:space="preserve"> </w:t>
      </w:r>
      <w:r w:rsidRPr="00EB2764">
        <w:rPr>
          <w:rFonts w:cs="David"/>
          <w:color w:val="000000"/>
          <w:sz w:val="20"/>
        </w:rPr>
        <w:t>MESS</w:t>
      </w:r>
      <w:r w:rsidR="00E84E1B" w:rsidRPr="00EB2764">
        <w:rPr>
          <w:rFonts w:cs="David"/>
          <w:color w:val="000000"/>
          <w:sz w:val="20"/>
        </w:rPr>
        <w:t>ARIM</w:t>
      </w:r>
    </w:p>
    <w:p w:rsidR="00253509" w:rsidRPr="00EB2764" w:rsidRDefault="00253509" w:rsidP="00E84E1B">
      <w:pPr>
        <w:pStyle w:val="ListParagraph"/>
        <w:numPr>
          <w:ilvl w:val="0"/>
          <w:numId w:val="13"/>
        </w:numPr>
        <w:rPr>
          <w:rFonts w:cs="David"/>
          <w:sz w:val="20"/>
          <w:lang w:eastAsia="he-IL"/>
        </w:rPr>
      </w:pPr>
      <w:r w:rsidRPr="00EB2764">
        <w:rPr>
          <w:rFonts w:cs="David" w:hint="cs"/>
          <w:sz w:val="20"/>
          <w:rtl/>
          <w:lang w:eastAsia="he-IL"/>
        </w:rPr>
        <w:t xml:space="preserve">פרטי ניפוק </w:t>
      </w:r>
      <w:r w:rsidR="00E84E1B" w:rsidRPr="00EB2764">
        <w:rPr>
          <w:rFonts w:cs="David"/>
          <w:color w:val="000000"/>
          <w:sz w:val="20"/>
        </w:rPr>
        <w:t>MESSERNIPO</w:t>
      </w:r>
      <w:r w:rsidR="00E84E1B" w:rsidRPr="00EB2764">
        <w:rPr>
          <w:rFonts w:cs="David"/>
          <w:sz w:val="20"/>
          <w:lang w:eastAsia="he-IL"/>
        </w:rPr>
        <w:t>C</w:t>
      </w:r>
    </w:p>
    <w:p w:rsidR="00253509" w:rsidRPr="00EB2764" w:rsidRDefault="00253509" w:rsidP="00253509">
      <w:pPr>
        <w:pStyle w:val="ListParagraph"/>
        <w:ind w:left="2160"/>
        <w:rPr>
          <w:rFonts w:cs="David"/>
          <w:sz w:val="20"/>
          <w:lang w:eastAsia="he-IL"/>
        </w:rPr>
      </w:pPr>
    </w:p>
    <w:p w:rsidR="00AB397F" w:rsidRDefault="00AB397F" w:rsidP="00DD7CD1">
      <w:pPr>
        <w:pStyle w:val="Heading3"/>
        <w:numPr>
          <w:ilvl w:val="3"/>
          <w:numId w:val="3"/>
        </w:numPr>
        <w:spacing w:before="240" w:after="120" w:line="320" w:lineRule="exact"/>
        <w:rPr>
          <w:ins w:id="61" w:author="Raviv Shmuelly" w:date="2014-10-28T15:02:00Z"/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מבנה כותרת מסר</w:t>
      </w:r>
      <w:r w:rsidR="006F680E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 פרטי ניפוק (</w:t>
      </w:r>
      <w:r w:rsidR="00DD7CD1" w:rsidRPr="00EB2764">
        <w:rPr>
          <w:rFonts w:ascii="Times New Roman" w:eastAsia="Times New Roman" w:hAnsi="Times New Roman" w:cs="David"/>
          <w:b/>
          <w:bCs/>
          <w:color w:val="000000"/>
          <w:sz w:val="20"/>
        </w:rPr>
        <w:t>MESSARIM</w:t>
      </w:r>
      <w:r w:rsidR="006F680E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)</w:t>
      </w:r>
    </w:p>
    <w:tbl>
      <w:tblPr>
        <w:bidiVisual/>
        <w:tblW w:w="5000" w:type="pct"/>
        <w:tblLook w:val="04A0"/>
        <w:tblPrChange w:id="62" w:author="Michal Moreno" w:date="2015-03-26T16:59:00Z">
          <w:tblPr>
            <w:bidiVisual/>
            <w:tblW w:w="5000" w:type="pct"/>
            <w:tblLook w:val="04A0"/>
          </w:tblPr>
        </w:tblPrChange>
      </w:tblPr>
      <w:tblGrid>
        <w:gridCol w:w="539"/>
        <w:gridCol w:w="1919"/>
        <w:gridCol w:w="803"/>
        <w:gridCol w:w="865"/>
        <w:gridCol w:w="793"/>
        <w:gridCol w:w="2019"/>
        <w:gridCol w:w="865"/>
        <w:gridCol w:w="803"/>
        <w:gridCol w:w="636"/>
        <w:tblGridChange w:id="63">
          <w:tblGrid>
            <w:gridCol w:w="512"/>
            <w:gridCol w:w="1777"/>
            <w:gridCol w:w="754"/>
            <w:gridCol w:w="811"/>
            <w:gridCol w:w="745"/>
            <w:gridCol w:w="1869"/>
            <w:gridCol w:w="811"/>
            <w:gridCol w:w="754"/>
            <w:gridCol w:w="597"/>
          </w:tblGrid>
        </w:tblGridChange>
      </w:tblGrid>
      <w:tr w:rsidR="00716306" w:rsidRPr="00693C8E" w:rsidTr="00716306">
        <w:trPr>
          <w:tblHeader/>
          <w:ins w:id="64" w:author="Raviv Shmuelly" w:date="2014-10-28T15:02:00Z"/>
          <w:trPrChange w:id="65" w:author="Michal Moreno" w:date="2015-03-26T16:59:00Z">
            <w:trPr>
              <w:tblHeader/>
            </w:trPr>
          </w:trPrChange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66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16306" w:rsidRPr="00693C8E" w:rsidRDefault="007137F8" w:rsidP="00716306">
            <w:pPr>
              <w:spacing w:before="40" w:after="40"/>
              <w:rPr>
                <w:ins w:id="67" w:author="Raviv Shmuelly" w:date="2014-10-28T15:02:00Z"/>
                <w:rFonts w:cs="David"/>
                <w:b/>
                <w:bCs/>
                <w:sz w:val="20"/>
                <w:szCs w:val="22"/>
                <w:lang w:eastAsia="he-IL"/>
                <w:rPrChange w:id="68" w:author="Raviv Shmuelly" w:date="2014-10-28T15:03:00Z">
                  <w:rPr>
                    <w:ins w:id="69" w:author="Raviv Shmuelly" w:date="2014-10-28T15:02:00Z"/>
                    <w:bCs/>
                    <w:lang w:eastAsia="he-IL"/>
                  </w:rPr>
                </w:rPrChange>
              </w:rPr>
            </w:pPr>
            <w:ins w:id="70" w:author="Raviv Shmuelly" w:date="2014-10-28T15:02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71" w:author="Raviv Shmuelly" w:date="2014-10-28T15:03:00Z">
                    <w:rPr>
                      <w:bCs/>
                      <w:rtl/>
                      <w:lang w:eastAsia="he-IL"/>
                    </w:rPr>
                  </w:rPrChange>
                </w:rPr>
                <w:t>מסד</w:t>
              </w:r>
            </w:ins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72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16306" w:rsidRPr="00693C8E" w:rsidRDefault="007137F8" w:rsidP="00716306">
            <w:pPr>
              <w:spacing w:before="40" w:after="40"/>
              <w:rPr>
                <w:ins w:id="73" w:author="Raviv Shmuelly" w:date="2014-10-28T15:02:00Z"/>
                <w:rFonts w:cs="David"/>
                <w:b/>
                <w:bCs/>
                <w:sz w:val="20"/>
                <w:szCs w:val="22"/>
                <w:lang w:eastAsia="he-IL"/>
                <w:rPrChange w:id="74" w:author="Raviv Shmuelly" w:date="2014-10-28T15:03:00Z">
                  <w:rPr>
                    <w:ins w:id="75" w:author="Raviv Shmuelly" w:date="2014-10-28T15:02:00Z"/>
                    <w:bCs/>
                    <w:lang w:eastAsia="he-IL"/>
                  </w:rPr>
                </w:rPrChange>
              </w:rPr>
            </w:pPr>
            <w:ins w:id="76" w:author="Raviv Shmuelly" w:date="2014-10-28T15:02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77" w:author="Raviv Shmuelly" w:date="2014-10-28T15:03:00Z">
                    <w:rPr>
                      <w:bCs/>
                      <w:rtl/>
                      <w:lang w:eastAsia="he-IL"/>
                    </w:rPr>
                  </w:rPrChange>
                </w:rPr>
                <w:t>שם שדה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78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16306" w:rsidRPr="00693C8E" w:rsidRDefault="007137F8" w:rsidP="00716306">
            <w:pPr>
              <w:spacing w:before="40" w:after="40"/>
              <w:rPr>
                <w:ins w:id="79" w:author="Raviv Shmuelly" w:date="2014-10-28T15:02:00Z"/>
                <w:rFonts w:cs="David"/>
                <w:b/>
                <w:bCs/>
                <w:sz w:val="20"/>
                <w:szCs w:val="22"/>
                <w:lang w:eastAsia="he-IL"/>
                <w:rPrChange w:id="80" w:author="Raviv Shmuelly" w:date="2014-10-28T15:03:00Z">
                  <w:rPr>
                    <w:ins w:id="81" w:author="Raviv Shmuelly" w:date="2014-10-28T15:02:00Z"/>
                    <w:bCs/>
                    <w:lang w:eastAsia="he-IL"/>
                  </w:rPr>
                </w:rPrChange>
              </w:rPr>
            </w:pPr>
            <w:ins w:id="82" w:author="Raviv Shmuelly" w:date="2014-10-28T15:02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83" w:author="Raviv Shmuelly" w:date="2014-10-28T15:03:00Z">
                    <w:rPr>
                      <w:bCs/>
                      <w:rtl/>
                      <w:lang w:eastAsia="he-IL"/>
                    </w:rPr>
                  </w:rPrChange>
                </w:rPr>
                <w:t>ת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84" w:author="Raviv Shmuelly" w:date="2014-10-28T15:03:00Z">
                    <w:rPr>
                      <w:rFonts w:hint="eastAsia"/>
                      <w:bCs/>
                      <w:rtl/>
                      <w:lang w:eastAsia="he-IL"/>
                    </w:rPr>
                  </w:rPrChange>
                </w:rPr>
                <w:t>י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85" w:author="Raviv Shmuelly" w:date="2014-10-28T15:03:00Z">
                    <w:rPr>
                      <w:bCs/>
                      <w:rtl/>
                      <w:lang w:eastAsia="he-IL"/>
                    </w:rPr>
                  </w:rPrChange>
                </w:rPr>
                <w:t xml:space="preserve">אור 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86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000000" w:rsidRDefault="007137F8">
            <w:pPr>
              <w:spacing w:before="40" w:after="40"/>
              <w:rPr>
                <w:ins w:id="87" w:author="Raviv Shmuelly" w:date="2014-10-28T15:02:00Z"/>
                <w:rFonts w:cs="David"/>
                <w:b/>
                <w:bCs/>
                <w:sz w:val="20"/>
                <w:szCs w:val="22"/>
                <w:lang w:eastAsia="he-IL"/>
                <w:rPrChange w:id="88" w:author="Raviv Shmuelly" w:date="2014-10-28T15:03:00Z">
                  <w:rPr>
                    <w:ins w:id="89" w:author="Raviv Shmuelly" w:date="2014-10-28T15:02:00Z"/>
                    <w:bCs/>
                    <w:lang w:eastAsia="he-IL"/>
                  </w:rPr>
                </w:rPrChange>
              </w:rPr>
              <w:pPrChange w:id="90" w:author="Raviv Shmuelly" w:date="2014-10-28T15:03:00Z">
                <w:pPr>
                  <w:spacing w:before="40" w:after="40"/>
                  <w:jc w:val="center"/>
                </w:pPr>
              </w:pPrChange>
            </w:pPr>
            <w:ins w:id="91" w:author="Raviv Shmuelly" w:date="2014-10-28T15:02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92" w:author="Raviv Shmuelly" w:date="2014-10-28T15:03:00Z">
                    <w:rPr>
                      <w:bCs/>
                      <w:rtl/>
                      <w:lang w:eastAsia="he-IL"/>
                    </w:rPr>
                  </w:rPrChange>
                </w:rPr>
                <w:t>סוג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  <w:tcPrChange w:id="93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  <w:hideMark/>
              </w:tcPr>
            </w:tcPrChange>
          </w:tcPr>
          <w:p w:rsidR="00716306" w:rsidRPr="00693C8E" w:rsidRDefault="007137F8" w:rsidP="00716306">
            <w:pPr>
              <w:spacing w:before="40" w:after="40"/>
              <w:rPr>
                <w:ins w:id="94" w:author="Raviv Shmuelly" w:date="2014-10-28T15:02:00Z"/>
                <w:rFonts w:cs="David"/>
                <w:b/>
                <w:bCs/>
                <w:sz w:val="20"/>
                <w:szCs w:val="22"/>
                <w:lang w:eastAsia="he-IL"/>
                <w:rPrChange w:id="95" w:author="Raviv Shmuelly" w:date="2014-10-28T15:03:00Z">
                  <w:rPr>
                    <w:ins w:id="96" w:author="Raviv Shmuelly" w:date="2014-10-28T15:02:00Z"/>
                    <w:bCs/>
                    <w:lang w:eastAsia="he-IL"/>
                  </w:rPr>
                </w:rPrChange>
              </w:rPr>
            </w:pPr>
            <w:ins w:id="97" w:author="Raviv Shmuelly" w:date="2014-10-28T15:02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98" w:author="Raviv Shmuelly" w:date="2014-10-28T15:03:00Z">
                    <w:rPr>
                      <w:bCs/>
                      <w:rtl/>
                      <w:lang w:eastAsia="he-IL"/>
                    </w:rPr>
                  </w:rPrChange>
                </w:rPr>
                <w:t>הערה</w:t>
              </w:r>
            </w:ins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tcPrChange w:id="99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/>
              </w:tcPr>
            </w:tcPrChange>
          </w:tcPr>
          <w:p w:rsidR="00716306" w:rsidRPr="003748C9" w:rsidRDefault="007137F8" w:rsidP="00716306">
            <w:pPr>
              <w:spacing w:before="40" w:after="40"/>
              <w:rPr>
                <w:ins w:id="100" w:author="Michal Moreno" w:date="2015-03-26T16:57:00Z"/>
                <w:rFonts w:cs="David"/>
                <w:b/>
                <w:bCs/>
                <w:sz w:val="20"/>
                <w:rtl/>
                <w:lang w:eastAsia="he-IL"/>
              </w:rPr>
            </w:pPr>
            <w:ins w:id="101" w:author="Michal Moreno" w:date="2015-03-26T16:58:00Z"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02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שם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03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04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שדה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05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06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בקליטה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07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08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למערכת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tcPrChange w:id="109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</w:tcPr>
            </w:tcPrChange>
          </w:tcPr>
          <w:p w:rsidR="00716306" w:rsidRPr="003748C9" w:rsidRDefault="007137F8" w:rsidP="00716306">
            <w:pPr>
              <w:spacing w:before="40" w:after="40"/>
              <w:rPr>
                <w:ins w:id="110" w:author="Michal Moreno" w:date="2015-03-26T16:57:00Z"/>
                <w:rFonts w:cs="David"/>
                <w:b/>
                <w:bCs/>
                <w:sz w:val="20"/>
                <w:rtl/>
                <w:lang w:eastAsia="he-IL"/>
              </w:rPr>
            </w:pPr>
            <w:ins w:id="111" w:author="Michal Moreno" w:date="2015-03-26T16:58:00Z"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12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סוג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13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14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שדה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15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16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בקליטה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17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18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למערכת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tcPrChange w:id="119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</w:tcPr>
            </w:tcPrChange>
          </w:tcPr>
          <w:p w:rsidR="00716306" w:rsidRPr="003748C9" w:rsidRDefault="007137F8" w:rsidP="00716306">
            <w:pPr>
              <w:spacing w:before="40" w:after="40"/>
              <w:rPr>
                <w:ins w:id="120" w:author="Michal Moreno" w:date="2015-03-26T16:57:00Z"/>
                <w:rFonts w:cs="David"/>
                <w:b/>
                <w:bCs/>
                <w:sz w:val="20"/>
                <w:rtl/>
                <w:lang w:eastAsia="he-IL"/>
              </w:rPr>
            </w:pPr>
            <w:ins w:id="121" w:author="Michal Moreno" w:date="2015-03-26T16:58:00Z"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22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תאור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23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24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שדה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25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26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בקליטה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27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28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למערכת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tcPrChange w:id="129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/>
              </w:tcPr>
            </w:tcPrChange>
          </w:tcPr>
          <w:p w:rsidR="00716306" w:rsidRPr="003748C9" w:rsidRDefault="007137F8" w:rsidP="00716306">
            <w:pPr>
              <w:spacing w:before="40" w:after="40"/>
              <w:rPr>
                <w:ins w:id="130" w:author="Michal Moreno" w:date="2015-03-26T16:57:00Z"/>
                <w:rFonts w:cs="David"/>
                <w:b/>
                <w:bCs/>
                <w:sz w:val="20"/>
                <w:rtl/>
                <w:lang w:eastAsia="he-IL"/>
              </w:rPr>
            </w:pPr>
            <w:ins w:id="131" w:author="Michal Moreno" w:date="2015-03-26T16:58:00Z"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32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יוצג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33" w:author="Michal Moreno" w:date="2015-03-26T16:58:00Z">
                    <w:rPr>
                      <w:b/>
                      <w:bCs/>
                      <w:rtl/>
                      <w:lang w:eastAsia="he-IL"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134" w:author="Michal Moreno" w:date="2015-03-26T16:58:00Z">
                    <w:rPr>
                      <w:rFonts w:hint="eastAsia"/>
                      <w:b/>
                      <w:bCs/>
                      <w:rtl/>
                      <w:lang w:eastAsia="he-IL"/>
                    </w:rPr>
                  </w:rPrChange>
                </w:rPr>
                <w:t>במסך</w:t>
              </w:r>
            </w:ins>
          </w:p>
        </w:tc>
      </w:tr>
      <w:tr w:rsidR="00716306" w:rsidRPr="00B8177F" w:rsidTr="00716306">
        <w:trPr>
          <w:ins w:id="135" w:author="Raviv Shmuelly" w:date="2014-10-28T15:02:00Z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B8177F" w:rsidRDefault="00716306" w:rsidP="00693C8E">
            <w:pPr>
              <w:pStyle w:val="ListParagraph"/>
              <w:numPr>
                <w:ilvl w:val="0"/>
                <w:numId w:val="17"/>
              </w:numPr>
              <w:rPr>
                <w:ins w:id="137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8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bidi w:val="0"/>
              <w:rPr>
                <w:ins w:id="139" w:author="Raviv Shmuelly" w:date="2014-10-28T15:02:00Z"/>
                <w:rFonts w:cs="David"/>
                <w:color w:val="000000"/>
                <w:sz w:val="20"/>
                <w:szCs w:val="22"/>
                <w:rPrChange w:id="140" w:author="Raviv Shmuelly" w:date="2014-10-28T15:03:00Z">
                  <w:rPr>
                    <w:ins w:id="141" w:author="Raviv Shmuelly" w:date="2014-10-28T15:02:00Z"/>
                    <w:color w:val="000000"/>
                  </w:rPr>
                </w:rPrChange>
              </w:rPr>
            </w:pPr>
            <w:ins w:id="142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143" w:author="Raviv Shmuelly" w:date="2014-10-28T15:03:00Z">
                    <w:rPr>
                      <w:color w:val="000000"/>
                    </w:rPr>
                  </w:rPrChange>
                </w:rPr>
                <w:t>MISPAR_SIDURI_</w:t>
              </w:r>
              <w:r w:rsidRPr="007137F8">
                <w:rPr>
                  <w:rFonts w:cs="David"/>
                  <w:color w:val="000000"/>
                  <w:sz w:val="20"/>
                  <w:rPrChange w:id="144" w:author="Raviv Shmuelly" w:date="2014-10-28T15:03:00Z">
                    <w:rPr>
                      <w:color w:val="000000"/>
                    </w:rPr>
                  </w:rPrChange>
                </w:rPr>
                <w:br/>
                <w:t>MESSARIM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146" w:author="Raviv Shmuelly" w:date="2014-10-28T15:02:00Z"/>
                <w:rFonts w:cs="David"/>
                <w:color w:val="000000"/>
                <w:sz w:val="20"/>
                <w:szCs w:val="22"/>
                <w:rtl/>
                <w:rPrChange w:id="147" w:author="Raviv Shmuelly" w:date="2014-10-28T15:03:00Z">
                  <w:rPr>
                    <w:ins w:id="148" w:author="Raviv Shmuelly" w:date="2014-10-28T15:02:00Z"/>
                    <w:color w:val="000000"/>
                    <w:rtl/>
                  </w:rPr>
                </w:rPrChange>
              </w:rPr>
            </w:pPr>
            <w:ins w:id="149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150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נומרטור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51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52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jc w:val="center"/>
              <w:rPr>
                <w:ins w:id="154" w:author="Raviv Shmuelly" w:date="2014-10-28T15:02:00Z"/>
                <w:rFonts w:cs="David"/>
                <w:color w:val="000000"/>
                <w:sz w:val="20"/>
                <w:szCs w:val="22"/>
                <w:rPrChange w:id="155" w:author="Raviv Shmuelly" w:date="2014-10-28T15:03:00Z">
                  <w:rPr>
                    <w:ins w:id="156" w:author="Raviv Shmuelly" w:date="2014-10-28T15:02:00Z"/>
                    <w:color w:val="000000"/>
                  </w:rPr>
                </w:rPrChange>
              </w:rPr>
            </w:pPr>
            <w:ins w:id="157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158" w:author="Raviv Shmuelly" w:date="2014-10-28T15:03:00Z">
                    <w:rPr>
                      <w:color w:val="000000"/>
                    </w:rPr>
                  </w:rPrChange>
                </w:rPr>
                <w:t>N 18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9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160" w:author="Raviv Shmuelly" w:date="2014-10-28T15:02:00Z"/>
                <w:rFonts w:cs="David"/>
                <w:color w:val="000000"/>
                <w:sz w:val="20"/>
                <w:szCs w:val="22"/>
                <w:rPrChange w:id="161" w:author="Raviv Shmuelly" w:date="2014-10-28T15:03:00Z">
                  <w:rPr>
                    <w:ins w:id="162" w:author="Raviv Shmuelly" w:date="2014-10-28T15:02:00Z"/>
                    <w:color w:val="000000"/>
                  </w:rPr>
                </w:rPrChange>
              </w:rPr>
            </w:pPr>
            <w:ins w:id="163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164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65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66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סוגי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67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68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מסרים</w:t>
              </w:r>
            </w:ins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69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6306" w:rsidRPr="003748C9" w:rsidRDefault="00716306" w:rsidP="00716306">
            <w:pPr>
              <w:rPr>
                <w:ins w:id="170" w:author="Michal Moreno" w:date="2015-03-26T16:57:00Z"/>
                <w:rFonts w:cs="David"/>
                <w:color w:val="000000"/>
                <w:sz w:val="20"/>
                <w:rtl/>
              </w:rPr>
            </w:pPr>
            <w:ins w:id="171" w:author="Michal Moreno" w:date="2015-03-26T16:58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MISPAR_SIDURI_</w:t>
              </w:r>
              <w:r w:rsidRPr="003748C9">
                <w:rPr>
                  <w:rFonts w:cs="David"/>
                  <w:color w:val="000000"/>
                  <w:sz w:val="20"/>
                </w:rPr>
                <w:br/>
                <w:t>MESSARIM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72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173" w:author="Michal Moreno" w:date="2015-03-26T16:57:00Z"/>
                <w:rFonts w:cs="David"/>
                <w:color w:val="000000"/>
                <w:sz w:val="20"/>
                <w:rtl/>
              </w:rPr>
            </w:pPr>
            <w:ins w:id="174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N 18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75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176" w:author="Michal Moreno" w:date="2015-03-26T16:57:00Z"/>
                <w:rFonts w:cs="David"/>
                <w:color w:val="000000"/>
                <w:sz w:val="20"/>
                <w:rtl/>
              </w:rPr>
            </w:pPr>
            <w:ins w:id="177" w:author="Michal Moreno" w:date="2015-03-26T16:59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נומרטור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מסרים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78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179" w:author="Michal Moreno" w:date="2015-03-26T16:57:00Z"/>
                <w:rFonts w:cs="David"/>
                <w:color w:val="000000"/>
                <w:sz w:val="20"/>
                <w:rtl/>
              </w:rPr>
            </w:pPr>
          </w:p>
        </w:tc>
      </w:tr>
      <w:tr w:rsidR="00716306" w:rsidRPr="00B8177F" w:rsidTr="00716306">
        <w:trPr>
          <w:ins w:id="180" w:author="Raviv Shmuelly" w:date="2014-10-28T15:02:00Z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1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B8177F" w:rsidRDefault="00716306" w:rsidP="00693C8E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ins w:id="182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83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bidi w:val="0"/>
              <w:rPr>
                <w:ins w:id="184" w:author="Raviv Shmuelly" w:date="2014-10-28T15:02:00Z"/>
                <w:rFonts w:cs="David"/>
                <w:color w:val="000000"/>
                <w:sz w:val="20"/>
                <w:szCs w:val="22"/>
                <w:rPrChange w:id="185" w:author="Raviv Shmuelly" w:date="2014-10-28T15:03:00Z">
                  <w:rPr>
                    <w:ins w:id="186" w:author="Raviv Shmuelly" w:date="2014-10-28T15:02:00Z"/>
                    <w:color w:val="000000"/>
                  </w:rPr>
                </w:rPrChange>
              </w:rPr>
            </w:pPr>
            <w:ins w:id="187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188" w:author="Raviv Shmuelly" w:date="2014-10-28T15:03:00Z">
                    <w:rPr>
                      <w:color w:val="000000"/>
                    </w:rPr>
                  </w:rPrChange>
                </w:rPr>
                <w:t>KOD_MAARECHET_</w:t>
              </w:r>
              <w:r w:rsidRPr="007137F8">
                <w:rPr>
                  <w:rFonts w:cs="David"/>
                  <w:color w:val="000000"/>
                  <w:sz w:val="20"/>
                  <w:rPrChange w:id="189" w:author="Raviv Shmuelly" w:date="2014-10-28T15:03:00Z">
                    <w:rPr>
                      <w:color w:val="000000"/>
                    </w:rPr>
                  </w:rPrChange>
                </w:rPr>
                <w:br/>
                <w:t>MEIDA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0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191" w:author="Raviv Shmuelly" w:date="2014-10-28T15:02:00Z"/>
                <w:rFonts w:cs="David"/>
                <w:color w:val="000000"/>
                <w:sz w:val="20"/>
                <w:szCs w:val="22"/>
                <w:rtl/>
                <w:rPrChange w:id="192" w:author="Raviv Shmuelly" w:date="2014-10-28T15:03:00Z">
                  <w:rPr>
                    <w:ins w:id="193" w:author="Raviv Shmuelly" w:date="2014-10-28T15:02:00Z"/>
                    <w:color w:val="000000"/>
                    <w:rtl/>
                  </w:rPr>
                </w:rPrChange>
              </w:rPr>
            </w:pPr>
            <w:ins w:id="194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195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96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97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מקור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98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jc w:val="center"/>
              <w:rPr>
                <w:ins w:id="199" w:author="Raviv Shmuelly" w:date="2014-10-28T15:02:00Z"/>
                <w:rFonts w:cs="David"/>
                <w:color w:val="000000"/>
                <w:sz w:val="20"/>
                <w:szCs w:val="22"/>
                <w:rPrChange w:id="200" w:author="Raviv Shmuelly" w:date="2014-10-28T15:03:00Z">
                  <w:rPr>
                    <w:ins w:id="201" w:author="Raviv Shmuelly" w:date="2014-10-28T15:02:00Z"/>
                    <w:color w:val="000000"/>
                  </w:rPr>
                </w:rPrChange>
              </w:rPr>
            </w:pPr>
            <w:ins w:id="202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203" w:author="Raviv Shmuelly" w:date="2014-10-28T15:03:00Z">
                    <w:rPr>
                      <w:color w:val="000000"/>
                    </w:rPr>
                  </w:rPrChange>
                </w:rPr>
                <w:t>C 4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04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205" w:author="Raviv Shmuelly" w:date="2014-10-28T15:02:00Z"/>
                <w:rFonts w:cs="David"/>
                <w:color w:val="000000"/>
                <w:sz w:val="20"/>
                <w:szCs w:val="22"/>
                <w:rPrChange w:id="206" w:author="Raviv Shmuelly" w:date="2014-10-28T15:03:00Z">
                  <w:rPr>
                    <w:ins w:id="207" w:author="Raviv Shmuelly" w:date="2014-10-28T15:02:00Z"/>
                    <w:color w:val="000000"/>
                  </w:rPr>
                </w:rPrChange>
              </w:rPr>
            </w:pPr>
            <w:ins w:id="208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209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10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211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12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213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14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6306" w:rsidRPr="003748C9" w:rsidRDefault="00716306" w:rsidP="00716306">
            <w:pPr>
              <w:rPr>
                <w:ins w:id="215" w:author="Michal Moreno" w:date="2015-03-26T16:57:00Z"/>
                <w:rFonts w:cs="David"/>
                <w:color w:val="000000"/>
                <w:sz w:val="20"/>
                <w:rtl/>
              </w:rPr>
            </w:pPr>
            <w:ins w:id="216" w:author="Michal Moreno" w:date="2015-03-26T16:58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KOD_MAARECHET_</w:t>
              </w:r>
              <w:r w:rsidRPr="003748C9">
                <w:rPr>
                  <w:rFonts w:cs="David"/>
                  <w:color w:val="000000"/>
                  <w:sz w:val="20"/>
                </w:rPr>
                <w:br/>
                <w:t>MEIDA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17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218" w:author="Michal Moreno" w:date="2015-03-26T16:57:00Z"/>
                <w:rFonts w:cs="David"/>
                <w:color w:val="000000"/>
                <w:sz w:val="20"/>
                <w:rtl/>
              </w:rPr>
            </w:pPr>
            <w:ins w:id="219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20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221" w:author="Michal Moreno" w:date="2015-03-26T16:57:00Z"/>
                <w:rFonts w:cs="David"/>
                <w:color w:val="000000"/>
                <w:sz w:val="20"/>
                <w:rtl/>
              </w:rPr>
            </w:pPr>
            <w:ins w:id="222" w:author="Michal Moreno" w:date="2015-03-26T16:59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מערכת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מקור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23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224" w:author="Michal Moreno" w:date="2015-03-26T16:57:00Z"/>
                <w:rFonts w:cs="David"/>
                <w:color w:val="000000"/>
                <w:sz w:val="20"/>
                <w:rtl/>
              </w:rPr>
            </w:pPr>
          </w:p>
        </w:tc>
      </w:tr>
      <w:tr w:rsidR="00716306" w:rsidRPr="00B8177F" w:rsidTr="00716306">
        <w:trPr>
          <w:ins w:id="225" w:author="Raviv Shmuelly" w:date="2014-10-28T15:02:00Z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6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B8177F" w:rsidRDefault="00716306" w:rsidP="00693C8E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ins w:id="227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28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bidi w:val="0"/>
              <w:rPr>
                <w:ins w:id="229" w:author="Raviv Shmuelly" w:date="2014-10-28T15:02:00Z"/>
                <w:rFonts w:cs="David"/>
                <w:color w:val="000000"/>
                <w:sz w:val="20"/>
                <w:szCs w:val="22"/>
                <w:rPrChange w:id="230" w:author="Raviv Shmuelly" w:date="2014-10-28T15:03:00Z">
                  <w:rPr>
                    <w:ins w:id="231" w:author="Raviv Shmuelly" w:date="2014-10-28T15:02:00Z"/>
                    <w:color w:val="000000"/>
                  </w:rPr>
                </w:rPrChange>
              </w:rPr>
            </w:pPr>
            <w:ins w:id="232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233" w:author="Raviv Shmuelly" w:date="2014-10-28T15:03:00Z">
                    <w:rPr>
                      <w:color w:val="000000"/>
                    </w:rPr>
                  </w:rPrChange>
                </w:rPr>
                <w:t>MESSARIN_TAARICH_</w:t>
              </w:r>
              <w:r w:rsidRPr="007137F8">
                <w:rPr>
                  <w:rFonts w:cs="David"/>
                  <w:color w:val="000000"/>
                  <w:sz w:val="20"/>
                  <w:rPrChange w:id="234" w:author="Raviv Shmuelly" w:date="2014-10-28T15:03:00Z">
                    <w:rPr>
                      <w:color w:val="000000"/>
                    </w:rPr>
                  </w:rPrChange>
                </w:rPr>
                <w:br/>
                <w:t>SHAA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35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236" w:author="Raviv Shmuelly" w:date="2014-10-28T15:02:00Z"/>
                <w:rFonts w:cs="David"/>
                <w:color w:val="000000"/>
                <w:sz w:val="20"/>
                <w:szCs w:val="22"/>
                <w:rtl/>
                <w:rPrChange w:id="237" w:author="Raviv Shmuelly" w:date="2014-10-28T15:03:00Z">
                  <w:rPr>
                    <w:ins w:id="238" w:author="Raviv Shmuelly" w:date="2014-10-28T15:02:00Z"/>
                    <w:color w:val="000000"/>
                    <w:rtl/>
                  </w:rPr>
                </w:rPrChange>
              </w:rPr>
            </w:pPr>
            <w:ins w:id="239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240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תאריך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41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242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ושעת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43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244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תשדורת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45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jc w:val="center"/>
              <w:rPr>
                <w:ins w:id="246" w:author="Raviv Shmuelly" w:date="2014-10-28T15:02:00Z"/>
                <w:rFonts w:cs="David"/>
                <w:color w:val="000000"/>
                <w:sz w:val="20"/>
                <w:szCs w:val="22"/>
                <w:rPrChange w:id="247" w:author="Raviv Shmuelly" w:date="2014-10-28T15:03:00Z">
                  <w:rPr>
                    <w:ins w:id="248" w:author="Raviv Shmuelly" w:date="2014-10-28T15:02:00Z"/>
                    <w:color w:val="000000"/>
                  </w:rPr>
                </w:rPrChange>
              </w:rPr>
            </w:pPr>
            <w:ins w:id="249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250" w:author="Raviv Shmuelly" w:date="2014-10-28T15:03:00Z">
                    <w:rPr>
                      <w:color w:val="000000"/>
                    </w:rPr>
                  </w:rPrChange>
                </w:rPr>
                <w:t>DateTime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51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6306" w:rsidP="00716306">
            <w:pPr>
              <w:rPr>
                <w:ins w:id="252" w:author="Raviv Shmuelly" w:date="2014-10-28T15:02:00Z"/>
                <w:rFonts w:cs="David"/>
                <w:color w:val="000000"/>
                <w:sz w:val="20"/>
                <w:szCs w:val="22"/>
                <w:rtl/>
                <w:rPrChange w:id="253" w:author="Raviv Shmuelly" w:date="2014-10-28T15:03:00Z">
                  <w:rPr>
                    <w:ins w:id="254" w:author="Raviv Shmuelly" w:date="2014-10-28T15:02:00Z"/>
                    <w:color w:val="000000"/>
                    <w:rtl/>
                  </w:rPr>
                </w:rPrChange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255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6306" w:rsidRPr="00693C8E" w:rsidRDefault="00716306" w:rsidP="00716306">
            <w:pPr>
              <w:rPr>
                <w:ins w:id="256" w:author="Michal Moreno" w:date="2015-03-26T16:57:00Z"/>
                <w:rFonts w:cs="David"/>
                <w:color w:val="000000"/>
                <w:sz w:val="20"/>
                <w:rtl/>
              </w:rPr>
            </w:pPr>
            <w:ins w:id="257" w:author="Michal Moreno" w:date="2015-03-26T16:58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MESSARIN_TAARICH_</w:t>
              </w:r>
              <w:r w:rsidRPr="003748C9">
                <w:rPr>
                  <w:rFonts w:cs="David"/>
                  <w:color w:val="000000"/>
                  <w:sz w:val="20"/>
                </w:rPr>
                <w:br/>
                <w:t>SHAA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58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693C8E" w:rsidRDefault="00716306" w:rsidP="00716306">
            <w:pPr>
              <w:rPr>
                <w:ins w:id="259" w:author="Michal Moreno" w:date="2015-03-26T16:57:00Z"/>
                <w:rFonts w:cs="David"/>
                <w:color w:val="000000"/>
                <w:sz w:val="20"/>
                <w:rtl/>
              </w:rPr>
            </w:pPr>
            <w:proofErr w:type="spellStart"/>
            <w:ins w:id="260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DateTime</w:t>
              </w:r>
            </w:ins>
            <w:proofErr w:type="spellEnd"/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61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693C8E" w:rsidRDefault="00716306" w:rsidP="00716306">
            <w:pPr>
              <w:rPr>
                <w:ins w:id="262" w:author="Michal Moreno" w:date="2015-03-26T16:57:00Z"/>
                <w:rFonts w:cs="David"/>
                <w:color w:val="000000"/>
                <w:sz w:val="20"/>
                <w:rtl/>
              </w:rPr>
            </w:pPr>
            <w:ins w:id="263" w:author="Michal Moreno" w:date="2015-03-26T16:59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תאריך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ושעת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תשדורת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264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693C8E" w:rsidRDefault="00716306" w:rsidP="00716306">
            <w:pPr>
              <w:rPr>
                <w:ins w:id="265" w:author="Michal Moreno" w:date="2015-03-26T16:57:00Z"/>
                <w:rFonts w:cs="David"/>
                <w:color w:val="000000"/>
                <w:sz w:val="20"/>
                <w:rtl/>
              </w:rPr>
            </w:pPr>
            <w:ins w:id="266" w:author="Michal Moreno" w:date="2015-03-26T17:00:00Z">
              <w:r>
                <w:rPr>
                  <w:rFonts w:cs="David" w:hint="cs"/>
                  <w:color w:val="000000"/>
                  <w:sz w:val="20"/>
                  <w:szCs w:val="22"/>
                  <w:rtl/>
                </w:rPr>
                <w:t>ניפוק תרופה</w:t>
              </w:r>
            </w:ins>
          </w:p>
        </w:tc>
      </w:tr>
      <w:tr w:rsidR="00716306" w:rsidRPr="00B8177F" w:rsidTr="00716306">
        <w:trPr>
          <w:ins w:id="267" w:author="Raviv Shmuelly" w:date="2014-10-28T15:02:00Z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68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B8177F" w:rsidRDefault="00716306" w:rsidP="00693C8E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ins w:id="269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0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bidi w:val="0"/>
              <w:rPr>
                <w:ins w:id="271" w:author="Raviv Shmuelly" w:date="2014-10-28T15:02:00Z"/>
                <w:rFonts w:cs="David"/>
                <w:color w:val="000000"/>
                <w:sz w:val="20"/>
                <w:szCs w:val="22"/>
                <w:rPrChange w:id="272" w:author="Raviv Shmuelly" w:date="2014-10-28T15:03:00Z">
                  <w:rPr>
                    <w:ins w:id="273" w:author="Raviv Shmuelly" w:date="2014-10-28T15:02:00Z"/>
                    <w:color w:val="000000"/>
                  </w:rPr>
                </w:rPrChange>
              </w:rPr>
            </w:pPr>
            <w:ins w:id="274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275" w:author="Raviv Shmuelly" w:date="2014-10-28T15:03:00Z">
                    <w:rPr>
                      <w:color w:val="000000"/>
                    </w:rPr>
                  </w:rPrChange>
                </w:rPr>
                <w:t>KOD_MAARECHET_</w:t>
              </w:r>
              <w:r w:rsidRPr="007137F8">
                <w:rPr>
                  <w:rFonts w:cs="David"/>
                  <w:color w:val="000000"/>
                  <w:sz w:val="20"/>
                  <w:rPrChange w:id="276" w:author="Raviv Shmuelly" w:date="2014-10-28T15:03:00Z">
                    <w:rPr>
                      <w:color w:val="00000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77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278" w:author="Raviv Shmuelly" w:date="2014-10-28T15:02:00Z"/>
                <w:rFonts w:cs="David"/>
                <w:color w:val="000000"/>
                <w:sz w:val="20"/>
                <w:szCs w:val="22"/>
                <w:rPrChange w:id="279" w:author="Raviv Shmuelly" w:date="2014-10-28T15:03:00Z">
                  <w:rPr>
                    <w:ins w:id="280" w:author="Raviv Shmuelly" w:date="2014-10-28T15:02:00Z"/>
                    <w:color w:val="000000"/>
                  </w:rPr>
                </w:rPrChange>
              </w:rPr>
            </w:pPr>
            <w:ins w:id="281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282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83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284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85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jc w:val="center"/>
              <w:rPr>
                <w:ins w:id="286" w:author="Raviv Shmuelly" w:date="2014-10-28T15:02:00Z"/>
                <w:rFonts w:cs="David"/>
                <w:color w:val="000000"/>
                <w:sz w:val="20"/>
                <w:szCs w:val="22"/>
                <w:rPrChange w:id="287" w:author="Raviv Shmuelly" w:date="2014-10-28T15:03:00Z">
                  <w:rPr>
                    <w:ins w:id="288" w:author="Raviv Shmuelly" w:date="2014-10-28T15:02:00Z"/>
                    <w:color w:val="000000"/>
                  </w:rPr>
                </w:rPrChange>
              </w:rPr>
            </w:pPr>
            <w:ins w:id="289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290" w:author="Raviv Shmuelly" w:date="2014-10-28T15:03:00Z">
                    <w:rPr>
                      <w:color w:val="000000"/>
                    </w:rPr>
                  </w:rPrChange>
                </w:rPr>
                <w:t>C 4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291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292" w:author="Raviv Shmuelly" w:date="2014-10-28T15:02:00Z"/>
                <w:rFonts w:cs="David"/>
                <w:color w:val="000000"/>
                <w:sz w:val="20"/>
                <w:szCs w:val="22"/>
                <w:rPrChange w:id="293" w:author="Raviv Shmuelly" w:date="2014-10-28T15:03:00Z">
                  <w:rPr>
                    <w:ins w:id="294" w:author="Raviv Shmuelly" w:date="2014-10-28T15:02:00Z"/>
                    <w:color w:val="000000"/>
                  </w:rPr>
                </w:rPrChange>
              </w:rPr>
            </w:pPr>
            <w:ins w:id="295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296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מטבלת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97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298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מערכות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299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300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משיקות</w:t>
              </w:r>
            </w:ins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01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02" w:author="Michal Moreno" w:date="2015-03-26T16:57:00Z"/>
                <w:rFonts w:cs="David"/>
                <w:color w:val="000000"/>
                <w:sz w:val="20"/>
                <w:rtl/>
              </w:rPr>
            </w:pPr>
            <w:ins w:id="303" w:author="Michal Moreno" w:date="2015-03-26T16:58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KOD_MAARECHET_</w:t>
              </w:r>
              <w:r w:rsidRPr="003748C9">
                <w:rPr>
                  <w:rFonts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04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05" w:author="Michal Moreno" w:date="2015-03-26T16:57:00Z"/>
                <w:rFonts w:cs="David"/>
                <w:color w:val="000000"/>
                <w:sz w:val="20"/>
                <w:rtl/>
              </w:rPr>
            </w:pPr>
            <w:ins w:id="306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07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08" w:author="Michal Moreno" w:date="2015-03-26T16:57:00Z"/>
                <w:rFonts w:cs="David"/>
                <w:color w:val="000000"/>
                <w:sz w:val="20"/>
                <w:rtl/>
              </w:rPr>
            </w:pPr>
            <w:ins w:id="309" w:author="Michal Moreno" w:date="2015-03-26T16:59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מערכת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יעד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10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11" w:author="Michal Moreno" w:date="2015-03-26T16:57:00Z"/>
                <w:rFonts w:cs="David"/>
                <w:color w:val="000000"/>
                <w:sz w:val="20"/>
                <w:rtl/>
              </w:rPr>
            </w:pPr>
          </w:p>
        </w:tc>
      </w:tr>
      <w:tr w:rsidR="00716306" w:rsidRPr="00B8177F" w:rsidTr="00716306">
        <w:trPr>
          <w:ins w:id="312" w:author="Raviv Shmuelly" w:date="2014-10-28T15:02:00Z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3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B8177F" w:rsidRDefault="00716306" w:rsidP="00693C8E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ins w:id="314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15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bidi w:val="0"/>
              <w:rPr>
                <w:ins w:id="316" w:author="Raviv Shmuelly" w:date="2014-10-28T15:02:00Z"/>
                <w:rFonts w:cs="David"/>
                <w:color w:val="000000"/>
                <w:sz w:val="20"/>
                <w:szCs w:val="22"/>
                <w:rPrChange w:id="317" w:author="Raviv Shmuelly" w:date="2014-10-28T15:03:00Z">
                  <w:rPr>
                    <w:ins w:id="318" w:author="Raviv Shmuelly" w:date="2014-10-28T15:02:00Z"/>
                    <w:color w:val="000000"/>
                  </w:rPr>
                </w:rPrChange>
              </w:rPr>
            </w:pPr>
            <w:ins w:id="319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320" w:author="Raviv Shmuelly" w:date="2014-10-28T15:03:00Z">
                    <w:rPr>
                      <w:color w:val="000000"/>
                    </w:rPr>
                  </w:rPrChange>
                </w:rPr>
                <w:t>TEUR_MAARECHET_</w:t>
              </w:r>
              <w:r w:rsidRPr="007137F8">
                <w:rPr>
                  <w:rFonts w:cs="David"/>
                  <w:color w:val="000000"/>
                  <w:sz w:val="20"/>
                  <w:rPrChange w:id="321" w:author="Raviv Shmuelly" w:date="2014-10-28T15:03:00Z">
                    <w:rPr>
                      <w:color w:val="000000"/>
                    </w:rPr>
                  </w:rPrChange>
                </w:rPr>
                <w:br/>
                <w:t>YAAD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22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323" w:author="Raviv Shmuelly" w:date="2014-10-28T15:02:00Z"/>
                <w:rFonts w:cs="David"/>
                <w:color w:val="000000"/>
                <w:sz w:val="20"/>
                <w:szCs w:val="22"/>
                <w:rtl/>
                <w:rPrChange w:id="324" w:author="Raviv Shmuelly" w:date="2014-10-28T15:03:00Z">
                  <w:rPr>
                    <w:ins w:id="325" w:author="Raviv Shmuelly" w:date="2014-10-28T15:02:00Z"/>
                    <w:color w:val="000000"/>
                    <w:rtl/>
                  </w:rPr>
                </w:rPrChange>
              </w:rPr>
            </w:pPr>
            <w:ins w:id="326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327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תאור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328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329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מערכת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330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331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יעד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2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jc w:val="center"/>
              <w:rPr>
                <w:ins w:id="333" w:author="Raviv Shmuelly" w:date="2014-10-28T15:02:00Z"/>
                <w:rFonts w:cs="David"/>
                <w:color w:val="000000"/>
                <w:sz w:val="20"/>
                <w:szCs w:val="22"/>
                <w:rtl/>
                <w:rPrChange w:id="334" w:author="Raviv Shmuelly" w:date="2014-10-28T15:03:00Z">
                  <w:rPr>
                    <w:ins w:id="335" w:author="Raviv Shmuelly" w:date="2014-10-28T15:02:00Z"/>
                    <w:color w:val="000000"/>
                    <w:rtl/>
                  </w:rPr>
                </w:rPrChange>
              </w:rPr>
            </w:pPr>
            <w:ins w:id="336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337" w:author="Raviv Shmuelly" w:date="2014-10-28T15:03:00Z">
                    <w:rPr>
                      <w:color w:val="000000"/>
                    </w:rPr>
                  </w:rPrChange>
                </w:rPr>
                <w:t>C 50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38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6306" w:rsidP="00716306">
            <w:pPr>
              <w:rPr>
                <w:ins w:id="339" w:author="Raviv Shmuelly" w:date="2014-10-28T15:02:00Z"/>
                <w:rFonts w:cs="David"/>
                <w:color w:val="000000"/>
                <w:sz w:val="20"/>
                <w:szCs w:val="22"/>
                <w:rtl/>
                <w:rPrChange w:id="340" w:author="Raviv Shmuelly" w:date="2014-10-28T15:03:00Z">
                  <w:rPr>
                    <w:ins w:id="341" w:author="Raviv Shmuelly" w:date="2014-10-28T15:02:00Z"/>
                    <w:color w:val="000000"/>
                    <w:rtl/>
                  </w:rPr>
                </w:rPrChange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42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6306" w:rsidRPr="00693C8E" w:rsidRDefault="00716306" w:rsidP="00716306">
            <w:pPr>
              <w:rPr>
                <w:ins w:id="343" w:author="Michal Moreno" w:date="2015-03-26T16:57:00Z"/>
                <w:rFonts w:cs="David"/>
                <w:color w:val="000000"/>
                <w:sz w:val="20"/>
                <w:rtl/>
              </w:rPr>
            </w:pPr>
            <w:ins w:id="344" w:author="Michal Moreno" w:date="2015-03-26T16:58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TEUR_MAARECHET_</w:t>
              </w:r>
              <w:r w:rsidRPr="003748C9">
                <w:rPr>
                  <w:rFonts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45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693C8E" w:rsidRDefault="00716306" w:rsidP="00716306">
            <w:pPr>
              <w:rPr>
                <w:ins w:id="346" w:author="Michal Moreno" w:date="2015-03-26T16:57:00Z"/>
                <w:rFonts w:cs="David"/>
                <w:color w:val="000000"/>
                <w:sz w:val="20"/>
                <w:rtl/>
              </w:rPr>
            </w:pPr>
            <w:ins w:id="347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C 50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48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693C8E" w:rsidRDefault="00716306" w:rsidP="00716306">
            <w:pPr>
              <w:rPr>
                <w:ins w:id="349" w:author="Michal Moreno" w:date="2015-03-26T16:57:00Z"/>
                <w:rFonts w:cs="David"/>
                <w:color w:val="000000"/>
                <w:sz w:val="20"/>
                <w:rtl/>
              </w:rPr>
            </w:pPr>
            <w:ins w:id="350" w:author="Michal Moreno" w:date="2015-03-26T16:59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תאור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מערכת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יעד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51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693C8E" w:rsidRDefault="00716306" w:rsidP="00716306">
            <w:pPr>
              <w:rPr>
                <w:ins w:id="352" w:author="Michal Moreno" w:date="2015-03-26T16:57:00Z"/>
                <w:rFonts w:cs="David"/>
                <w:color w:val="000000"/>
                <w:sz w:val="20"/>
                <w:rtl/>
              </w:rPr>
            </w:pPr>
          </w:p>
        </w:tc>
      </w:tr>
      <w:tr w:rsidR="00716306" w:rsidRPr="00B8177F" w:rsidTr="00716306">
        <w:trPr>
          <w:ins w:id="353" w:author="Raviv Shmuelly" w:date="2014-10-28T15:02:00Z"/>
        </w:trPr>
        <w:tc>
          <w:tcPr>
            <w:tcW w:w="2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4" w:author="Michal Moreno" w:date="2015-03-26T16:59:00Z">
              <w:tcPr>
                <w:tcW w:w="27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B8177F" w:rsidRDefault="00716306" w:rsidP="00693C8E">
            <w:pPr>
              <w:pStyle w:val="ListParagraph"/>
              <w:numPr>
                <w:ilvl w:val="0"/>
                <w:numId w:val="17"/>
              </w:numPr>
              <w:ind w:left="0" w:firstLine="0"/>
              <w:rPr>
                <w:ins w:id="355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10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56" w:author="Michal Moreno" w:date="2015-03-26T16:59:00Z">
              <w:tcPr>
                <w:tcW w:w="96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bidi w:val="0"/>
              <w:rPr>
                <w:ins w:id="357" w:author="Raviv Shmuelly" w:date="2014-10-28T15:02:00Z"/>
                <w:rFonts w:cs="David"/>
                <w:color w:val="000000"/>
                <w:sz w:val="20"/>
                <w:szCs w:val="22"/>
                <w:rPrChange w:id="358" w:author="Raviv Shmuelly" w:date="2014-10-28T15:03:00Z">
                  <w:rPr>
                    <w:ins w:id="359" w:author="Raviv Shmuelly" w:date="2014-10-28T15:02:00Z"/>
                    <w:color w:val="000000"/>
                  </w:rPr>
                </w:rPrChange>
              </w:rPr>
            </w:pPr>
            <w:ins w:id="360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361" w:author="Raviv Shmuelly" w:date="2014-10-28T15:03:00Z">
                    <w:rPr>
                      <w:color w:val="000000"/>
                    </w:rPr>
                  </w:rPrChange>
                </w:rPr>
                <w:t>SUG_MESSARIM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62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363" w:author="Raviv Shmuelly" w:date="2014-10-28T15:02:00Z"/>
                <w:rFonts w:cs="David"/>
                <w:color w:val="000000"/>
                <w:sz w:val="20"/>
                <w:szCs w:val="22"/>
                <w:rtl/>
                <w:rPrChange w:id="364" w:author="Raviv Shmuelly" w:date="2014-10-28T15:03:00Z">
                  <w:rPr>
                    <w:ins w:id="365" w:author="Raviv Shmuelly" w:date="2014-10-28T15:02:00Z"/>
                    <w:color w:val="000000"/>
                    <w:rtl/>
                  </w:rPr>
                </w:rPrChange>
              </w:rPr>
            </w:pPr>
            <w:ins w:id="366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367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סוג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368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369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0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jc w:val="center"/>
              <w:rPr>
                <w:ins w:id="371" w:author="Raviv Shmuelly" w:date="2014-10-28T15:02:00Z"/>
                <w:rFonts w:cs="David"/>
                <w:color w:val="000000"/>
                <w:sz w:val="20"/>
                <w:szCs w:val="22"/>
                <w:rPrChange w:id="372" w:author="Raviv Shmuelly" w:date="2014-10-28T15:03:00Z">
                  <w:rPr>
                    <w:ins w:id="373" w:author="Raviv Shmuelly" w:date="2014-10-28T15:02:00Z"/>
                    <w:color w:val="000000"/>
                  </w:rPr>
                </w:rPrChange>
              </w:rPr>
            </w:pPr>
            <w:ins w:id="374" w:author="Raviv Shmuelly" w:date="2014-10-28T15:02:00Z">
              <w:r w:rsidRPr="007137F8">
                <w:rPr>
                  <w:rFonts w:cs="David"/>
                  <w:color w:val="000000"/>
                  <w:sz w:val="20"/>
                  <w:rPrChange w:id="375" w:author="Raviv Shmuelly" w:date="2014-10-28T15:03:00Z">
                    <w:rPr>
                      <w:color w:val="000000"/>
                    </w:rPr>
                  </w:rPrChange>
                </w:rPr>
                <w:t>N 3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376" w:author="Michal Moreno" w:date="2015-03-26T16:59:00Z">
              <w:tcPr>
                <w:tcW w:w="40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693C8E" w:rsidRDefault="007137F8" w:rsidP="00716306">
            <w:pPr>
              <w:rPr>
                <w:ins w:id="377" w:author="Raviv Shmuelly" w:date="2014-10-28T15:02:00Z"/>
                <w:rFonts w:cs="David"/>
                <w:color w:val="000000"/>
                <w:sz w:val="20"/>
                <w:szCs w:val="22"/>
                <w:rtl/>
                <w:rPrChange w:id="378" w:author="Raviv Shmuelly" w:date="2014-10-28T15:03:00Z">
                  <w:rPr>
                    <w:ins w:id="379" w:author="Raviv Shmuelly" w:date="2014-10-28T15:02:00Z"/>
                    <w:color w:val="000000"/>
                    <w:rtl/>
                  </w:rPr>
                </w:rPrChange>
              </w:rPr>
            </w:pPr>
            <w:ins w:id="380" w:author="Raviv Shmuelly" w:date="2014-10-28T15:02:00Z">
              <w:r w:rsidRPr="007137F8">
                <w:rPr>
                  <w:rFonts w:cs="David" w:hint="eastAsia"/>
                  <w:color w:val="000000"/>
                  <w:sz w:val="20"/>
                  <w:rtl/>
                  <w:rPrChange w:id="381" w:author="Raviv Shmuelly" w:date="2014-10-28T15:03:00Z">
                    <w:rPr>
                      <w:rFonts w:hint="eastAsia"/>
                      <w:color w:val="000000"/>
                      <w:rtl/>
                    </w:rPr>
                  </w:rPrChange>
                </w:rPr>
                <w:t>מוגדר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382" w:author="Raviv Shmuelly" w:date="2014-10-28T15:03:00Z">
                    <w:rPr>
                      <w:color w:val="000000"/>
                      <w:rtl/>
                    </w:rPr>
                  </w:rPrChange>
                </w:rPr>
                <w:t xml:space="preserve"> בקובץ </w:t>
              </w:r>
              <w:r w:rsidRPr="007137F8">
                <w:rPr>
                  <w:rFonts w:cs="David"/>
                  <w:color w:val="000000"/>
                  <w:sz w:val="20"/>
                  <w:rPrChange w:id="383" w:author="Raviv Shmuelly" w:date="2014-10-28T15:03:00Z">
                    <w:rPr>
                      <w:color w:val="000000"/>
                    </w:rPr>
                  </w:rPrChange>
                </w:rPr>
                <w:t>XSD</w:t>
              </w:r>
            </w:ins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384" w:author="Michal Moreno" w:date="2015-03-26T16:59:00Z">
              <w:tcPr>
                <w:tcW w:w="1011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85" w:author="Michal Moreno" w:date="2015-03-26T16:57:00Z"/>
                <w:rFonts w:cs="David"/>
                <w:color w:val="000000"/>
                <w:sz w:val="20"/>
                <w:rtl/>
              </w:rPr>
            </w:pPr>
            <w:ins w:id="386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SUG_MESSARIM</w:t>
              </w:r>
              <w:r>
                <w:rPr>
                  <w:rFonts w:cs="David"/>
                  <w:color w:val="000000"/>
                  <w:sz w:val="20"/>
                </w:rPr>
                <w:t>Z</w:t>
              </w:r>
            </w:ins>
          </w:p>
        </w:tc>
        <w:tc>
          <w:tcPr>
            <w:tcW w:w="4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87" w:author="Michal Moreno" w:date="2015-03-26T16:59:00Z">
              <w:tcPr>
                <w:tcW w:w="439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88" w:author="Michal Moreno" w:date="2015-03-26T16:57:00Z"/>
                <w:rFonts w:cs="David"/>
                <w:color w:val="000000"/>
                <w:sz w:val="20"/>
                <w:rtl/>
              </w:rPr>
            </w:pPr>
            <w:ins w:id="389" w:author="Michal Moreno" w:date="2015-03-26T16:58:00Z">
              <w:r w:rsidRPr="003748C9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90" w:author="Michal Moreno" w:date="2015-03-26T16:59:00Z">
              <w:tcPr>
                <w:tcW w:w="408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91" w:author="Michal Moreno" w:date="2015-03-26T16:57:00Z"/>
                <w:rFonts w:cs="David"/>
                <w:color w:val="000000"/>
                <w:sz w:val="20"/>
                <w:rtl/>
              </w:rPr>
            </w:pPr>
            <w:ins w:id="392" w:author="Michal Moreno" w:date="2015-03-26T16:59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סוג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מסר</w:t>
              </w:r>
            </w:ins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393" w:author="Michal Moreno" w:date="2015-03-26T16:59:00Z">
              <w:tcPr>
                <w:tcW w:w="32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3748C9" w:rsidRDefault="00716306" w:rsidP="00716306">
            <w:pPr>
              <w:rPr>
                <w:ins w:id="394" w:author="Michal Moreno" w:date="2015-03-26T16:57:00Z"/>
                <w:rFonts w:cs="David"/>
                <w:color w:val="000000"/>
                <w:sz w:val="20"/>
                <w:rtl/>
              </w:rPr>
            </w:pPr>
          </w:p>
        </w:tc>
      </w:tr>
    </w:tbl>
    <w:p w:rsidR="00000000" w:rsidRDefault="00787A7D">
      <w:pPr>
        <w:rPr>
          <w:ins w:id="395" w:author="Raviv Shmuelly" w:date="2014-10-28T15:02:00Z"/>
          <w:lang w:eastAsia="he-IL"/>
        </w:rPr>
        <w:pPrChange w:id="396" w:author="Raviv Shmuelly" w:date="2014-10-28T15:02:00Z">
          <w:pPr>
            <w:pStyle w:val="Heading3"/>
            <w:numPr>
              <w:ilvl w:val="3"/>
              <w:numId w:val="3"/>
            </w:numPr>
            <w:spacing w:before="240" w:after="120" w:line="320" w:lineRule="exact"/>
            <w:ind w:left="1728" w:hanging="648"/>
          </w:pPr>
        </w:pPrChange>
      </w:pPr>
    </w:p>
    <w:p w:rsidR="00000000" w:rsidRDefault="00787A7D">
      <w:pPr>
        <w:rPr>
          <w:rtl/>
          <w:lang w:eastAsia="he-IL"/>
          <w:rPrChange w:id="397" w:author="Raviv Shmuelly" w:date="2014-10-28T15:02:00Z">
            <w:rPr>
              <w:rFonts w:ascii="Times New Roman" w:hAnsi="Times New Roman" w:cs="David"/>
              <w:b/>
              <w:bCs/>
              <w:color w:val="auto"/>
              <w:sz w:val="20"/>
              <w:rtl/>
              <w:lang w:eastAsia="he-IL"/>
            </w:rPr>
          </w:rPrChange>
        </w:rPr>
        <w:pPrChange w:id="398" w:author="Raviv Shmuelly" w:date="2014-10-28T15:02:00Z">
          <w:pPr>
            <w:pStyle w:val="Heading3"/>
            <w:numPr>
              <w:ilvl w:val="3"/>
              <w:numId w:val="3"/>
            </w:numPr>
            <w:spacing w:before="240" w:after="120" w:line="320" w:lineRule="exact"/>
            <w:ind w:left="1728" w:hanging="648"/>
          </w:pPr>
        </w:pPrChange>
      </w:pPr>
    </w:p>
    <w:tbl>
      <w:tblPr>
        <w:bidiVisual/>
        <w:tblW w:w="8355" w:type="dxa"/>
        <w:tblInd w:w="1099" w:type="dxa"/>
        <w:tblLook w:val="04A0"/>
      </w:tblPr>
      <w:tblGrid>
        <w:gridCol w:w="663"/>
        <w:gridCol w:w="2437"/>
        <w:gridCol w:w="1743"/>
        <w:gridCol w:w="1330"/>
        <w:gridCol w:w="2182"/>
      </w:tblGrid>
      <w:tr w:rsidR="00AB397F" w:rsidRPr="00EB2764" w:rsidDel="00693C8E" w:rsidTr="00F155DB">
        <w:trPr>
          <w:trHeight w:val="315"/>
          <w:tblHeader/>
          <w:del w:id="399" w:author="Raviv Shmuelly" w:date="2014-10-28T15:02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AB397F" w:rsidRPr="00EB2764" w:rsidDel="00693C8E" w:rsidRDefault="00AB397F" w:rsidP="00F155DB">
            <w:pPr>
              <w:spacing w:before="40" w:after="40"/>
              <w:rPr>
                <w:del w:id="400" w:author="Raviv Shmuelly" w:date="2014-10-28T15:02:00Z"/>
                <w:rFonts w:cs="David"/>
                <w:b/>
                <w:bCs/>
                <w:sz w:val="20"/>
                <w:lang w:eastAsia="he-IL"/>
              </w:rPr>
            </w:pPr>
            <w:del w:id="401" w:author="Raviv Shmuelly" w:date="2014-10-28T15:02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AB397F" w:rsidRPr="00EB2764" w:rsidDel="00693C8E" w:rsidRDefault="00AB397F" w:rsidP="00F155DB">
            <w:pPr>
              <w:spacing w:before="40" w:after="40"/>
              <w:rPr>
                <w:del w:id="402" w:author="Raviv Shmuelly" w:date="2014-10-28T15:02:00Z"/>
                <w:rFonts w:cs="David"/>
                <w:b/>
                <w:bCs/>
                <w:sz w:val="20"/>
                <w:lang w:eastAsia="he-IL"/>
              </w:rPr>
            </w:pPr>
            <w:del w:id="403" w:author="Raviv Shmuelly" w:date="2014-10-28T15:02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AB397F" w:rsidRPr="00EB2764" w:rsidDel="00693C8E" w:rsidRDefault="00AB397F" w:rsidP="00F155DB">
            <w:pPr>
              <w:spacing w:before="40" w:after="40"/>
              <w:rPr>
                <w:del w:id="404" w:author="Raviv Shmuelly" w:date="2014-10-28T15:02:00Z"/>
                <w:rFonts w:cs="David"/>
                <w:b/>
                <w:bCs/>
                <w:sz w:val="20"/>
                <w:lang w:eastAsia="he-IL"/>
              </w:rPr>
            </w:pPr>
            <w:del w:id="405" w:author="Raviv Shmuelly" w:date="2014-10-28T15:02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ת</w:delText>
              </w:r>
              <w:r w:rsidR="00BB01EC" w:rsidDel="00693C8E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delText>י</w:delText>
              </w:r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AB397F" w:rsidRPr="00EB2764" w:rsidDel="00693C8E" w:rsidRDefault="00AB397F" w:rsidP="00F155DB">
            <w:pPr>
              <w:spacing w:before="40" w:after="40"/>
              <w:rPr>
                <w:del w:id="406" w:author="Raviv Shmuelly" w:date="2014-10-28T15:02:00Z"/>
                <w:rFonts w:cs="David"/>
                <w:b/>
                <w:bCs/>
                <w:sz w:val="20"/>
                <w:lang w:eastAsia="he-IL"/>
              </w:rPr>
            </w:pPr>
            <w:del w:id="407" w:author="Raviv Shmuelly" w:date="2014-10-28T15:02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AB397F" w:rsidRPr="00EB2764" w:rsidDel="00693C8E" w:rsidRDefault="00AB397F" w:rsidP="00F155DB">
            <w:pPr>
              <w:spacing w:before="40" w:after="40"/>
              <w:rPr>
                <w:del w:id="408" w:author="Raviv Shmuelly" w:date="2014-10-28T15:02:00Z"/>
                <w:rFonts w:cs="David"/>
                <w:b/>
                <w:bCs/>
                <w:sz w:val="20"/>
                <w:lang w:eastAsia="he-IL"/>
              </w:rPr>
            </w:pPr>
            <w:del w:id="409" w:author="Raviv Shmuelly" w:date="2014-10-28T15:02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הערה</w:delText>
              </w:r>
            </w:del>
          </w:p>
        </w:tc>
      </w:tr>
      <w:tr w:rsidR="009B6912" w:rsidRPr="00EB2764" w:rsidDel="00693C8E" w:rsidTr="00F155DB">
        <w:trPr>
          <w:trHeight w:val="315"/>
          <w:del w:id="410" w:author="Raviv Shmuelly" w:date="2014-10-28T15:02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6912" w:rsidRPr="00EB2764" w:rsidDel="00693C8E" w:rsidRDefault="009B6912" w:rsidP="00F155DB">
            <w:pPr>
              <w:pStyle w:val="ListParagraph"/>
              <w:numPr>
                <w:ilvl w:val="0"/>
                <w:numId w:val="7"/>
              </w:numPr>
              <w:rPr>
                <w:del w:id="411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6912" w:rsidRPr="00EB2764" w:rsidDel="00693C8E" w:rsidRDefault="009B6912" w:rsidP="00F155DB">
            <w:pPr>
              <w:bidi w:val="0"/>
              <w:rPr>
                <w:del w:id="412" w:author="Raviv Shmuelly" w:date="2014-10-28T15:02:00Z"/>
                <w:rFonts w:cs="David"/>
                <w:color w:val="000000"/>
                <w:sz w:val="20"/>
              </w:rPr>
            </w:pPr>
            <w:del w:id="413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COD_SUG_MESSER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6912" w:rsidRPr="00EB2764" w:rsidDel="00693C8E" w:rsidRDefault="009B6912" w:rsidP="00F155DB">
            <w:pPr>
              <w:rPr>
                <w:del w:id="414" w:author="Raviv Shmuelly" w:date="2014-10-28T15:02:00Z"/>
                <w:rFonts w:cs="David"/>
                <w:color w:val="000000"/>
                <w:sz w:val="20"/>
              </w:rPr>
            </w:pPr>
            <w:del w:id="415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סוג מסר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6912" w:rsidRPr="00EB2764" w:rsidDel="00693C8E" w:rsidRDefault="009B6912" w:rsidP="00E84E1B">
            <w:pPr>
              <w:jc w:val="center"/>
              <w:rPr>
                <w:del w:id="416" w:author="Raviv Shmuelly" w:date="2014-10-28T15:02:00Z"/>
                <w:rFonts w:cs="David"/>
                <w:color w:val="000000"/>
                <w:sz w:val="20"/>
              </w:rPr>
            </w:pPr>
            <w:del w:id="417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B6912" w:rsidRPr="00EB2764" w:rsidDel="00693C8E" w:rsidRDefault="009B6912" w:rsidP="00F155DB">
            <w:pPr>
              <w:rPr>
                <w:del w:id="418" w:author="Raviv Shmuelly" w:date="2014-10-28T15:02:00Z"/>
                <w:rFonts w:cs="David"/>
                <w:color w:val="000000"/>
                <w:sz w:val="20"/>
              </w:rPr>
            </w:pPr>
            <w:del w:id="419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סוגי מסרים</w:delText>
              </w:r>
            </w:del>
          </w:p>
        </w:tc>
      </w:tr>
      <w:tr w:rsidR="00AB397F" w:rsidRPr="00EB2764" w:rsidDel="00693C8E" w:rsidTr="00F155DB">
        <w:trPr>
          <w:trHeight w:val="315"/>
          <w:del w:id="420" w:author="Raviv Shmuelly" w:date="2014-10-28T15:02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97F" w:rsidRPr="00EB2764" w:rsidDel="00693C8E" w:rsidRDefault="00AB397F" w:rsidP="00F155DB">
            <w:pPr>
              <w:pStyle w:val="ListParagraph"/>
              <w:numPr>
                <w:ilvl w:val="0"/>
                <w:numId w:val="7"/>
              </w:numPr>
              <w:rPr>
                <w:del w:id="421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97F" w:rsidRPr="00EB2764" w:rsidDel="00693C8E" w:rsidRDefault="00AB397F" w:rsidP="00F155DB">
            <w:pPr>
              <w:bidi w:val="0"/>
              <w:rPr>
                <w:del w:id="422" w:author="Raviv Shmuelly" w:date="2014-10-28T15:02:00Z"/>
                <w:rFonts w:cs="David"/>
                <w:color w:val="000000"/>
                <w:sz w:val="20"/>
              </w:rPr>
            </w:pPr>
            <w:del w:id="423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COD_MAARECHET</w:delText>
              </w:r>
              <w:r w:rsidR="006F680E" w:rsidRPr="00EB2764" w:rsidDel="00693C8E">
                <w:rPr>
                  <w:rFonts w:cs="David"/>
                  <w:color w:val="000000"/>
                  <w:sz w:val="20"/>
                </w:rPr>
                <w:delText>_</w:delText>
              </w:r>
              <w:r w:rsidR="006F680E" w:rsidRPr="00EB2764" w:rsidDel="00693C8E">
                <w:rPr>
                  <w:rFonts w:cs="David"/>
                  <w:color w:val="000000"/>
                  <w:sz w:val="20"/>
                </w:rPr>
                <w:br/>
                <w:delText>MAKOR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97F" w:rsidRPr="00EB2764" w:rsidDel="00693C8E" w:rsidRDefault="006F680E" w:rsidP="00F155DB">
            <w:pPr>
              <w:rPr>
                <w:del w:id="424" w:author="Raviv Shmuelly" w:date="2014-10-28T15:02:00Z"/>
                <w:rFonts w:cs="David"/>
                <w:color w:val="000000"/>
                <w:sz w:val="20"/>
                <w:rtl/>
              </w:rPr>
            </w:pPr>
            <w:del w:id="425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מערכת מקור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97F" w:rsidRPr="00EB2764" w:rsidDel="00693C8E" w:rsidRDefault="006F680E" w:rsidP="00E84E1B">
            <w:pPr>
              <w:jc w:val="center"/>
              <w:rPr>
                <w:del w:id="426" w:author="Raviv Shmuelly" w:date="2014-10-28T15:02:00Z"/>
                <w:rFonts w:cs="David"/>
                <w:color w:val="000000"/>
                <w:sz w:val="20"/>
              </w:rPr>
            </w:pPr>
            <w:del w:id="427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C</w:delText>
              </w:r>
              <w:r w:rsidR="00AB397F" w:rsidRPr="00EB2764" w:rsidDel="00693C8E">
                <w:rPr>
                  <w:rFonts w:cs="David"/>
                  <w:color w:val="000000"/>
                  <w:sz w:val="20"/>
                </w:rPr>
                <w:delText xml:space="preserve"> </w:delText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B397F" w:rsidRPr="00EB2764" w:rsidDel="00693C8E" w:rsidRDefault="006F680E" w:rsidP="00F155DB">
            <w:pPr>
              <w:rPr>
                <w:del w:id="428" w:author="Raviv Shmuelly" w:date="2014-10-28T15:02:00Z"/>
                <w:rFonts w:cs="David"/>
                <w:color w:val="000000"/>
                <w:sz w:val="20"/>
              </w:rPr>
            </w:pPr>
            <w:del w:id="429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מערכות משיקות</w:delText>
              </w:r>
            </w:del>
          </w:p>
        </w:tc>
      </w:tr>
      <w:tr w:rsidR="006F680E" w:rsidRPr="00EB2764" w:rsidDel="00693C8E" w:rsidTr="00F155DB">
        <w:trPr>
          <w:trHeight w:val="315"/>
          <w:del w:id="430" w:author="Raviv Shmuelly" w:date="2014-10-28T15:02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F680E" w:rsidRPr="00EB2764" w:rsidDel="00693C8E" w:rsidRDefault="006F680E" w:rsidP="00F155DB">
            <w:pPr>
              <w:pStyle w:val="ListParagraph"/>
              <w:numPr>
                <w:ilvl w:val="0"/>
                <w:numId w:val="7"/>
              </w:numPr>
              <w:rPr>
                <w:del w:id="431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F680E" w:rsidRPr="00EB2764" w:rsidDel="00693C8E" w:rsidRDefault="006F680E" w:rsidP="006F680E">
            <w:pPr>
              <w:bidi w:val="0"/>
              <w:rPr>
                <w:del w:id="432" w:author="Raviv Shmuelly" w:date="2014-10-28T15:02:00Z"/>
                <w:rFonts w:cs="David"/>
                <w:color w:val="000000"/>
                <w:sz w:val="20"/>
              </w:rPr>
            </w:pPr>
            <w:del w:id="433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COD_MAARECHET_</w:delText>
              </w:r>
              <w:r w:rsidRPr="00EB2764" w:rsidDel="00693C8E">
                <w:rPr>
                  <w:rFonts w:cs="David"/>
                  <w:color w:val="000000"/>
                  <w:sz w:val="20"/>
                </w:rPr>
                <w:br/>
                <w:delText>YAAD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F680E" w:rsidRPr="00EB2764" w:rsidDel="00693C8E" w:rsidRDefault="006F680E" w:rsidP="00F155DB">
            <w:pPr>
              <w:rPr>
                <w:del w:id="434" w:author="Raviv Shmuelly" w:date="2014-10-28T15:02:00Z"/>
                <w:rFonts w:cs="David"/>
                <w:color w:val="000000"/>
                <w:sz w:val="20"/>
              </w:rPr>
            </w:pPr>
            <w:del w:id="435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מערכת יעד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F680E" w:rsidRPr="00EB2764" w:rsidDel="00693C8E" w:rsidRDefault="006F680E" w:rsidP="00E84E1B">
            <w:pPr>
              <w:jc w:val="center"/>
              <w:rPr>
                <w:del w:id="436" w:author="Raviv Shmuelly" w:date="2014-10-28T15:02:00Z"/>
                <w:rFonts w:cs="David"/>
                <w:color w:val="000000"/>
                <w:sz w:val="20"/>
              </w:rPr>
            </w:pPr>
            <w:del w:id="437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F680E" w:rsidRPr="00EB2764" w:rsidDel="00693C8E" w:rsidRDefault="006F680E" w:rsidP="00F155DB">
            <w:pPr>
              <w:rPr>
                <w:del w:id="438" w:author="Raviv Shmuelly" w:date="2014-10-28T15:02:00Z"/>
                <w:rFonts w:cs="David"/>
                <w:color w:val="000000"/>
                <w:sz w:val="20"/>
              </w:rPr>
            </w:pPr>
            <w:del w:id="439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מערכות משיקות</w:delText>
              </w:r>
            </w:del>
          </w:p>
        </w:tc>
      </w:tr>
      <w:tr w:rsidR="008244AA" w:rsidRPr="00EB2764" w:rsidDel="00693C8E" w:rsidTr="00F155DB">
        <w:trPr>
          <w:trHeight w:val="315"/>
          <w:del w:id="440" w:author="Raviv Shmuelly" w:date="2014-10-28T15:02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pStyle w:val="ListParagraph"/>
              <w:numPr>
                <w:ilvl w:val="0"/>
                <w:numId w:val="7"/>
              </w:numPr>
              <w:rPr>
                <w:del w:id="441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DD7CD1" w:rsidP="008C4990">
            <w:pPr>
              <w:bidi w:val="0"/>
              <w:rPr>
                <w:del w:id="442" w:author="Raviv Shmuelly" w:date="2014-10-28T15:02:00Z"/>
                <w:rFonts w:cs="David"/>
                <w:color w:val="000000"/>
                <w:sz w:val="20"/>
              </w:rPr>
            </w:pPr>
            <w:del w:id="443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TAARICH_SHAA_</w:delText>
              </w:r>
              <w:r w:rsidR="005313A4" w:rsidRPr="00EB2764" w:rsidDel="00693C8E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BULK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444" w:author="Raviv Shmuelly" w:date="2014-10-28T15:02:00Z"/>
                <w:rFonts w:cs="David"/>
                <w:color w:val="000000"/>
                <w:sz w:val="20"/>
                <w:rtl/>
              </w:rPr>
            </w:pPr>
            <w:del w:id="445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תאריך תשדורת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E84E1B" w:rsidP="00E84E1B">
            <w:pPr>
              <w:jc w:val="center"/>
              <w:rPr>
                <w:del w:id="446" w:author="Raviv Shmuelly" w:date="2014-10-28T15:02:00Z"/>
                <w:rFonts w:cs="David"/>
                <w:color w:val="000000"/>
                <w:sz w:val="20"/>
                <w:rtl/>
              </w:rPr>
            </w:pPr>
            <w:del w:id="447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DateTime</w:delText>
              </w:r>
              <w:r w:rsidR="005313A4" w:rsidRPr="00EB2764" w:rsidDel="00693C8E">
                <w:rPr>
                  <w:rStyle w:val="FootnoteReference"/>
                  <w:rFonts w:cs="David"/>
                  <w:color w:val="000080"/>
                  <w:sz w:val="20"/>
                  <w:rtl/>
                </w:rPr>
                <w:footnoteReference w:id="1"/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450" w:author="Raviv Shmuelly" w:date="2014-10-28T15:02:00Z"/>
                <w:rFonts w:cs="David"/>
                <w:color w:val="000000"/>
                <w:sz w:val="20"/>
                <w:rtl/>
              </w:rPr>
            </w:pPr>
          </w:p>
        </w:tc>
      </w:tr>
      <w:tr w:rsidR="008C4990" w:rsidRPr="00EB2764" w:rsidDel="00693C8E" w:rsidTr="00F155DB">
        <w:trPr>
          <w:trHeight w:val="315"/>
          <w:del w:id="451" w:author="Raviv Shmuelly" w:date="2014-10-28T15:02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F155DB">
            <w:pPr>
              <w:pStyle w:val="ListParagraph"/>
              <w:numPr>
                <w:ilvl w:val="0"/>
                <w:numId w:val="7"/>
              </w:numPr>
              <w:rPr>
                <w:del w:id="452" w:author="Raviv Shmuelly" w:date="2014-10-28T15:02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8C4990">
            <w:pPr>
              <w:bidi w:val="0"/>
              <w:rPr>
                <w:del w:id="453" w:author="Raviv Shmuelly" w:date="2014-10-28T15:02:00Z"/>
                <w:rFonts w:cs="David"/>
                <w:color w:val="000000"/>
                <w:sz w:val="20"/>
              </w:rPr>
            </w:pPr>
            <w:del w:id="454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MISPAR_SIDURI_</w:delText>
              </w:r>
              <w:r w:rsidR="005313A4" w:rsidRPr="00EB2764" w:rsidDel="00693C8E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BULK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F155DB">
            <w:pPr>
              <w:rPr>
                <w:del w:id="455" w:author="Raviv Shmuelly" w:date="2014-10-28T15:02:00Z"/>
                <w:rFonts w:cs="David"/>
                <w:color w:val="000000"/>
                <w:sz w:val="20"/>
                <w:rtl/>
              </w:rPr>
            </w:pPr>
            <w:del w:id="456" w:author="Raviv Shmuelly" w:date="2014-10-28T15:02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מספר תשדורת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E84E1B">
            <w:pPr>
              <w:jc w:val="center"/>
              <w:rPr>
                <w:del w:id="457" w:author="Raviv Shmuelly" w:date="2014-10-28T15:02:00Z"/>
                <w:rFonts w:cs="David"/>
                <w:color w:val="000000"/>
                <w:sz w:val="20"/>
              </w:rPr>
            </w:pPr>
            <w:del w:id="458" w:author="Raviv Shmuelly" w:date="2014-10-28T15:02:00Z">
              <w:r w:rsidRPr="00EB2764" w:rsidDel="00693C8E">
                <w:rPr>
                  <w:rFonts w:cs="David"/>
                  <w:color w:val="000000"/>
                  <w:sz w:val="20"/>
                </w:rPr>
                <w:delText>N 10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F155DB">
            <w:pPr>
              <w:rPr>
                <w:del w:id="459" w:author="Raviv Shmuelly" w:date="2014-10-28T15:02:00Z"/>
                <w:rFonts w:cs="David"/>
                <w:color w:val="000000"/>
                <w:sz w:val="20"/>
                <w:rtl/>
              </w:rPr>
            </w:pPr>
          </w:p>
        </w:tc>
      </w:tr>
    </w:tbl>
    <w:p w:rsidR="005D1DF0" w:rsidRPr="00EB2764" w:rsidRDefault="008477F2" w:rsidP="00E84E1B">
      <w:pPr>
        <w:pStyle w:val="Heading3"/>
        <w:numPr>
          <w:ilvl w:val="3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מבנה</w:t>
      </w:r>
      <w:r w:rsidR="00A676FD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 רשומת הממשק,</w:t>
      </w:r>
      <w:r w:rsidR="00F0443E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 </w:t>
      </w:r>
      <w:r w:rsidR="00DD7ED4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פרטי ניפוק</w:t>
      </w:r>
      <w:r w:rsidR="005313A4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 </w:t>
      </w:r>
      <w:r w:rsidR="006F680E" w:rsidRPr="00EB2764">
        <w:rPr>
          <w:rFonts w:ascii="Times New Roman" w:hAnsi="Times New Roman" w:cs="David"/>
          <w:b/>
          <w:bCs/>
          <w:color w:val="auto"/>
          <w:sz w:val="20"/>
          <w:lang w:eastAsia="he-IL"/>
        </w:rPr>
        <w:t xml:space="preserve">      (</w:t>
      </w:r>
      <w:r w:rsidR="00E84E1B" w:rsidRPr="00EB2764">
        <w:rPr>
          <w:rFonts w:ascii="Times New Roman" w:eastAsia="Times New Roman" w:hAnsi="Times New Roman" w:cs="David"/>
          <w:b/>
          <w:bCs/>
          <w:color w:val="000000"/>
          <w:sz w:val="20"/>
        </w:rPr>
        <w:t>MESSERNIPOC</w:t>
      </w:r>
      <w:r w:rsidR="006F680E" w:rsidRPr="00EB2764">
        <w:rPr>
          <w:rFonts w:ascii="Times New Roman" w:hAnsi="Times New Roman" w:cs="David"/>
          <w:b/>
          <w:bCs/>
          <w:color w:val="auto"/>
          <w:sz w:val="20"/>
          <w:lang w:eastAsia="he-IL"/>
        </w:rPr>
        <w:t>)</w:t>
      </w:r>
    </w:p>
    <w:tbl>
      <w:tblPr>
        <w:bidiVisual/>
        <w:tblW w:w="5000" w:type="pct"/>
        <w:tblLook w:val="04A0"/>
        <w:tblPrChange w:id="460" w:author="Michal Moreno" w:date="2015-03-26T17:02:00Z">
          <w:tblPr>
            <w:bidiVisual/>
            <w:tblW w:w="5000" w:type="pct"/>
            <w:tblLook w:val="04A0"/>
          </w:tblPr>
        </w:tblPrChange>
      </w:tblPr>
      <w:tblGrid>
        <w:gridCol w:w="504"/>
        <w:gridCol w:w="2076"/>
        <w:gridCol w:w="1136"/>
        <w:gridCol w:w="793"/>
        <w:gridCol w:w="892"/>
        <w:gridCol w:w="1643"/>
        <w:gridCol w:w="793"/>
        <w:gridCol w:w="738"/>
        <w:gridCol w:w="667"/>
        <w:tblGridChange w:id="461">
          <w:tblGrid>
            <w:gridCol w:w="541"/>
            <w:gridCol w:w="2320"/>
            <w:gridCol w:w="1256"/>
            <w:gridCol w:w="869"/>
            <w:gridCol w:w="980"/>
            <w:gridCol w:w="807"/>
            <w:gridCol w:w="807"/>
            <w:gridCol w:w="807"/>
            <w:gridCol w:w="634"/>
          </w:tblGrid>
        </w:tblGridChange>
      </w:tblGrid>
      <w:tr w:rsidR="00716306" w:rsidRPr="00EB2764" w:rsidTr="002322B5">
        <w:trPr>
          <w:trHeight w:val="315"/>
          <w:tblHeader/>
          <w:trPrChange w:id="462" w:author="Michal Moreno" w:date="2015-03-26T17:02:00Z">
            <w:trPr>
              <w:trHeight w:val="315"/>
              <w:tblHeader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463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>מסד</w:t>
            </w: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464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>שם שדה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465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>ת</w:t>
            </w:r>
            <w:r>
              <w:rPr>
                <w:rFonts w:cs="David" w:hint="cs"/>
                <w:b/>
                <w:bCs/>
                <w:sz w:val="20"/>
                <w:rtl/>
                <w:lang w:eastAsia="he-IL"/>
              </w:rPr>
              <w:t>י</w:t>
            </w: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 xml:space="preserve">אור 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466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>סוג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467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>הערה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tcPrChange w:id="468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ins w:id="469" w:author="Michal Moreno" w:date="2015-03-26T16:58:00Z"/>
                <w:rFonts w:cs="David"/>
                <w:b/>
                <w:bCs/>
                <w:sz w:val="20"/>
                <w:rtl/>
                <w:lang w:eastAsia="he-IL"/>
              </w:rPr>
            </w:pPr>
            <w:ins w:id="470" w:author="Michal Moreno" w:date="2015-03-26T17:02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tcPrChange w:id="471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ins w:id="472" w:author="Michal Moreno" w:date="2015-03-26T16:58:00Z"/>
                <w:rFonts w:cs="David"/>
                <w:b/>
                <w:bCs/>
                <w:sz w:val="20"/>
                <w:rtl/>
                <w:lang w:eastAsia="he-IL"/>
              </w:rPr>
            </w:pPr>
            <w:ins w:id="473" w:author="Michal Moreno" w:date="2015-03-26T17:02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tcPrChange w:id="474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ins w:id="475" w:author="Michal Moreno" w:date="2015-03-26T16:58:00Z"/>
                <w:rFonts w:cs="David"/>
                <w:b/>
                <w:bCs/>
                <w:sz w:val="20"/>
                <w:rtl/>
                <w:lang w:eastAsia="he-IL"/>
              </w:rPr>
            </w:pPr>
            <w:ins w:id="476" w:author="Michal Moreno" w:date="2015-03-26T17:02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tcPrChange w:id="477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</w:tcPr>
            </w:tcPrChange>
          </w:tcPr>
          <w:p w:rsidR="00716306" w:rsidRPr="00EB2764" w:rsidRDefault="00716306" w:rsidP="000F5152">
            <w:pPr>
              <w:spacing w:before="40" w:after="40"/>
              <w:rPr>
                <w:ins w:id="478" w:author="Michal Moreno" w:date="2015-03-26T16:58:00Z"/>
                <w:rFonts w:cs="David"/>
                <w:b/>
                <w:bCs/>
                <w:sz w:val="20"/>
                <w:rtl/>
                <w:lang w:eastAsia="he-IL"/>
              </w:rPr>
            </w:pPr>
            <w:ins w:id="479" w:author="Michal Moreno" w:date="2015-03-26T17:02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יוצג במסך</w:t>
              </w:r>
            </w:ins>
          </w:p>
        </w:tc>
      </w:tr>
      <w:tr w:rsidR="00716306" w:rsidRPr="00EB2764" w:rsidTr="002322B5">
        <w:trPr>
          <w:trHeight w:val="315"/>
          <w:trPrChange w:id="480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1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RDefault="00716306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2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RDefault="00716306" w:rsidP="008C4990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MISPAR_SIDURI_</w:t>
            </w:r>
            <w:r w:rsidRPr="00EB2764">
              <w:rPr>
                <w:rFonts w:cs="David" w:hint="cs"/>
                <w:color w:val="000000"/>
                <w:sz w:val="20"/>
                <w:rtl/>
              </w:rPr>
              <w:br/>
            </w:r>
            <w:r w:rsidRPr="00EB2764">
              <w:rPr>
                <w:rFonts w:cs="David"/>
                <w:color w:val="000000"/>
                <w:sz w:val="20"/>
              </w:rPr>
              <w:t>MESSER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3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RDefault="00716306" w:rsidP="00F155DB">
            <w:pPr>
              <w:rPr>
                <w:rFonts w:cs="David"/>
                <w:color w:val="000000"/>
                <w:sz w:val="20"/>
                <w:rtl/>
              </w:rPr>
            </w:pPr>
            <w:r w:rsidRPr="00EB2764">
              <w:rPr>
                <w:rFonts w:cs="David" w:hint="cs"/>
                <w:color w:val="000000"/>
                <w:sz w:val="20"/>
                <w:rtl/>
              </w:rPr>
              <w:t>מספר מסר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4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RDefault="00716306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N 10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485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RDefault="00716306" w:rsidP="00F155DB">
            <w:pPr>
              <w:rPr>
                <w:rFonts w:cs="David"/>
                <w:color w:val="000000"/>
                <w:sz w:val="20"/>
                <w:rtl/>
              </w:rPr>
            </w:pPr>
            <w:del w:id="486" w:author="Raviv Shmuelly" w:date="2014-10-26T13:29:00Z">
              <w:r w:rsidRPr="00EB2764" w:rsidDel="00DF4EEC">
                <w:rPr>
                  <w:rFonts w:cs="David" w:hint="cs"/>
                  <w:color w:val="000000"/>
                  <w:sz w:val="20"/>
                  <w:rtl/>
                </w:rPr>
                <w:delText>זהה למספר התשדורת</w:delText>
              </w:r>
            </w:del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487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DF4EEC" w:rsidRDefault="00716306" w:rsidP="00F155DB">
            <w:pPr>
              <w:rPr>
                <w:ins w:id="488" w:author="Michal Moreno" w:date="2015-03-26T16:58:00Z"/>
                <w:rFonts w:cs="David"/>
                <w:color w:val="000000"/>
                <w:sz w:val="20"/>
                <w:rtl/>
              </w:rPr>
            </w:pPr>
            <w:ins w:id="489" w:author="Michal Moreno" w:date="2015-03-26T17:02:00Z">
              <w:r w:rsidRPr="00EB2764">
                <w:rPr>
                  <w:rFonts w:cs="David"/>
                  <w:color w:val="000000"/>
                  <w:sz w:val="20"/>
                </w:rPr>
                <w:t>MISPAR_SIDURI_</w:t>
              </w:r>
              <w:r w:rsidRPr="00EB2764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>
                <w:rPr>
                  <w:rFonts w:cs="David"/>
                  <w:color w:val="000000"/>
                  <w:sz w:val="20"/>
                </w:rPr>
                <w:t>MESSER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49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DF4EEC" w:rsidRDefault="00716306" w:rsidP="00F155DB">
            <w:pPr>
              <w:rPr>
                <w:ins w:id="491" w:author="Michal Moreno" w:date="2015-03-26T16:58:00Z"/>
                <w:rFonts w:cs="David"/>
                <w:color w:val="000000"/>
                <w:sz w:val="20"/>
                <w:rtl/>
              </w:rPr>
            </w:pPr>
            <w:ins w:id="492" w:author="Michal Moreno" w:date="2015-03-26T17:02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49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DF4EEC" w:rsidRDefault="00716306" w:rsidP="00F155DB">
            <w:pPr>
              <w:rPr>
                <w:ins w:id="494" w:author="Michal Moreno" w:date="2015-03-26T16:58:00Z"/>
                <w:rFonts w:cs="David"/>
                <w:color w:val="000000"/>
                <w:sz w:val="20"/>
                <w:rtl/>
              </w:rPr>
            </w:pPr>
            <w:ins w:id="495" w:author="Michal Moreno" w:date="2015-03-26T17:02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מספר מסר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49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DF4EEC" w:rsidRDefault="00716306" w:rsidP="00F155DB">
            <w:pPr>
              <w:rPr>
                <w:ins w:id="497" w:author="Michal Moreno" w:date="2015-03-26T16:58:00Z"/>
                <w:rFonts w:cs="David"/>
                <w:color w:val="000000"/>
                <w:sz w:val="20"/>
                <w:rtl/>
              </w:rPr>
            </w:pPr>
            <w:ins w:id="498" w:author="Michal Moreno" w:date="2015-03-26T17:02:00Z">
              <w:r>
                <w:rPr>
                  <w:rFonts w:cs="David" w:hint="cs"/>
                  <w:color w:val="000000"/>
                  <w:sz w:val="20"/>
                  <w:rtl/>
                </w:rPr>
                <w:t xml:space="preserve">ניפוק </w:t>
              </w:r>
            </w:ins>
            <w:ins w:id="499" w:author="Michal Moreno" w:date="2015-03-26T17:03:00Z">
              <w:r>
                <w:rPr>
                  <w:rFonts w:cs="David" w:hint="cs"/>
                  <w:color w:val="000000"/>
                  <w:sz w:val="20"/>
                  <w:rtl/>
                </w:rPr>
                <w:t>תרופה</w:t>
              </w:r>
            </w:ins>
          </w:p>
        </w:tc>
      </w:tr>
      <w:tr w:rsidR="00716306" w:rsidRPr="00EB2764" w:rsidDel="00A724EC" w:rsidTr="002322B5">
        <w:trPr>
          <w:trHeight w:val="315"/>
          <w:del w:id="500" w:author="Raviv Shmuelly" w:date="2014-10-26T13:23:00Z"/>
          <w:trPrChange w:id="501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2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Del="00A724EC" w:rsidRDefault="00716306" w:rsidP="008C4990">
            <w:pPr>
              <w:pStyle w:val="ListParagraph"/>
              <w:numPr>
                <w:ilvl w:val="0"/>
                <w:numId w:val="14"/>
              </w:numPr>
              <w:rPr>
                <w:del w:id="503" w:author="Raviv Shmuelly" w:date="2014-10-26T13:23:00Z"/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4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Del="00A724EC" w:rsidRDefault="00716306" w:rsidP="00B00923">
            <w:pPr>
              <w:bidi w:val="0"/>
              <w:rPr>
                <w:del w:id="505" w:author="Raviv Shmuelly" w:date="2014-10-26T13:23:00Z"/>
                <w:rFonts w:cs="David"/>
                <w:color w:val="000000"/>
                <w:sz w:val="20"/>
              </w:rPr>
            </w:pPr>
            <w:del w:id="506" w:author="Raviv Shmuelly" w:date="2014-10-26T13:23:00Z">
              <w:r w:rsidRPr="00EB2764" w:rsidDel="00A724EC">
                <w:rPr>
                  <w:rFonts w:cs="David"/>
                  <w:color w:val="000000"/>
                  <w:sz w:val="20"/>
                </w:rPr>
                <w:delText>TAARICH_SHAA_</w:delText>
              </w:r>
              <w:r w:rsidRPr="00EB2764" w:rsidDel="00A724EC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 w:rsidDel="00A724EC">
                <w:rPr>
                  <w:rFonts w:cs="David"/>
                  <w:color w:val="000000"/>
                  <w:sz w:val="20"/>
                </w:rPr>
                <w:delText>BULK</w:delText>
              </w:r>
            </w:del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07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Del="00A724EC" w:rsidRDefault="00716306" w:rsidP="00F155DB">
            <w:pPr>
              <w:rPr>
                <w:del w:id="508" w:author="Raviv Shmuelly" w:date="2014-10-26T13:23:00Z"/>
                <w:rFonts w:cs="David"/>
                <w:color w:val="000000"/>
                <w:sz w:val="20"/>
                <w:rtl/>
              </w:rPr>
            </w:pPr>
            <w:del w:id="509" w:author="Raviv Shmuelly" w:date="2014-10-26T13:23:00Z">
              <w:r w:rsidRPr="00EB2764" w:rsidDel="00A724EC">
                <w:rPr>
                  <w:rFonts w:cs="David" w:hint="cs"/>
                  <w:color w:val="000000"/>
                  <w:sz w:val="20"/>
                  <w:rtl/>
                </w:rPr>
                <w:delText>תאריך מסר</w:delText>
              </w:r>
            </w:del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0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Del="00A724EC" w:rsidRDefault="00716306" w:rsidP="005313A4">
            <w:pPr>
              <w:jc w:val="center"/>
              <w:rPr>
                <w:del w:id="511" w:author="Raviv Shmuelly" w:date="2014-10-26T13:23:00Z"/>
                <w:rFonts w:cs="David"/>
                <w:color w:val="000000"/>
                <w:sz w:val="20"/>
              </w:rPr>
            </w:pPr>
            <w:del w:id="512" w:author="Raviv Shmuelly" w:date="2014-10-26T13:23:00Z">
              <w:r w:rsidRPr="00EB2764" w:rsidDel="00A724EC">
                <w:rPr>
                  <w:rFonts w:cs="David"/>
                  <w:color w:val="000000"/>
                  <w:sz w:val="20"/>
                </w:rPr>
                <w:delText>DateTime</w:delText>
              </w:r>
            </w:del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13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716306" w:rsidRPr="00EB2764" w:rsidDel="00A724EC" w:rsidRDefault="00716306" w:rsidP="00F155DB">
            <w:pPr>
              <w:rPr>
                <w:del w:id="514" w:author="Raviv Shmuelly" w:date="2014-10-26T13:23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15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A724EC" w:rsidRDefault="00716306" w:rsidP="00F155DB">
            <w:pPr>
              <w:rPr>
                <w:ins w:id="516" w:author="Michal Moreno" w:date="2015-03-26T16:58:00Z"/>
                <w:rFonts w:cs="David"/>
                <w:color w:val="000000"/>
                <w:sz w:val="20"/>
                <w:rtl/>
              </w:rPr>
            </w:pPr>
            <w:ins w:id="517" w:author="Michal Moreno" w:date="2015-03-26T17:02:00Z">
              <w:r w:rsidRPr="00EB2764">
                <w:rPr>
                  <w:rFonts w:cs="David"/>
                  <w:color w:val="000000"/>
                  <w:sz w:val="20"/>
                </w:rPr>
                <w:t>MISPAR_</w:t>
              </w:r>
              <w:r>
                <w:rPr>
                  <w:rFonts w:cs="David"/>
                  <w:color w:val="000000"/>
                  <w:sz w:val="20"/>
                </w:rPr>
                <w:t>NIPUK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18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A724EC" w:rsidRDefault="00716306" w:rsidP="00F155DB">
            <w:pPr>
              <w:rPr>
                <w:ins w:id="519" w:author="Michal Moreno" w:date="2015-03-26T16:58:00Z"/>
                <w:rFonts w:cs="David"/>
                <w:color w:val="000000"/>
                <w:sz w:val="20"/>
                <w:rtl/>
              </w:rPr>
            </w:pPr>
            <w:ins w:id="520" w:author="Michal Moreno" w:date="2015-03-26T17:02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21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A724EC" w:rsidRDefault="00716306" w:rsidP="00F155DB">
            <w:pPr>
              <w:rPr>
                <w:ins w:id="522" w:author="Michal Moreno" w:date="2015-03-26T16:58:00Z"/>
                <w:rFonts w:cs="David"/>
                <w:color w:val="000000"/>
                <w:sz w:val="20"/>
                <w:rtl/>
              </w:rPr>
            </w:pPr>
            <w:ins w:id="523" w:author="Michal Moreno" w:date="2015-03-26T17:02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מס' </w:t>
              </w:r>
              <w:r>
                <w:rPr>
                  <w:rFonts w:cs="David" w:hint="cs"/>
                  <w:color w:val="000000"/>
                  <w:sz w:val="20"/>
                  <w:rtl/>
                </w:rPr>
                <w:t>ניפוק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24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716306" w:rsidRPr="00EB2764" w:rsidDel="00A724EC" w:rsidRDefault="00716306" w:rsidP="00F155DB">
            <w:pPr>
              <w:rPr>
                <w:ins w:id="525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</w:tr>
      <w:tr w:rsidR="002322B5" w:rsidRPr="00EB2764" w:rsidTr="002322B5">
        <w:trPr>
          <w:trHeight w:val="315"/>
          <w:trPrChange w:id="526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7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28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</w:t>
            </w:r>
            <w:del w:id="529" w:author="Raviv Shmuelly" w:date="2014-10-26T13:24:00Z">
              <w:r w:rsidRPr="00EB2764" w:rsidDel="00A724EC">
                <w:rPr>
                  <w:rFonts w:cs="David"/>
                  <w:color w:val="000000"/>
                  <w:sz w:val="20"/>
                </w:rPr>
                <w:delText>ASMACHTA</w:delText>
              </w:r>
            </w:del>
            <w:ins w:id="530" w:author="Raviv Shmuelly" w:date="2014-10-26T13:24:00Z">
              <w:r>
                <w:rPr>
                  <w:rFonts w:cs="David"/>
                  <w:color w:val="000000"/>
                  <w:sz w:val="20"/>
                </w:rPr>
                <w:t>NIPUK</w:t>
              </w:r>
            </w:ins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31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5B10E6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 xml:space="preserve">מס' </w:t>
            </w:r>
            <w:ins w:id="532" w:author="Raviv Shmuelly" w:date="2014-10-26T13:27:00Z">
              <w:r>
                <w:rPr>
                  <w:rFonts w:cs="David" w:hint="cs"/>
                  <w:color w:val="000000"/>
                  <w:sz w:val="20"/>
                  <w:rtl/>
                </w:rPr>
                <w:t>ניפוק</w:t>
              </w:r>
            </w:ins>
            <w:del w:id="533" w:author="Raviv Shmuelly" w:date="2014-10-26T13:27:00Z">
              <w:r w:rsidRPr="00EB2764" w:rsidDel="00A724EC">
                <w:rPr>
                  <w:rFonts w:cs="David"/>
                  <w:color w:val="000000"/>
                  <w:sz w:val="20"/>
                  <w:rtl/>
                </w:rPr>
                <w:delText>אסמכתא</w:delText>
              </w:r>
            </w:del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34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N 10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35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 w:hint="cs"/>
                <w:color w:val="000000"/>
                <w:sz w:val="20"/>
                <w:rtl/>
              </w:rPr>
              <w:t>חד ערכי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3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37" w:author="Michal Moreno" w:date="2015-03-26T16:58:00Z"/>
                <w:rFonts w:cs="David"/>
                <w:color w:val="000000"/>
                <w:sz w:val="20"/>
                <w:rtl/>
              </w:rPr>
            </w:pPr>
            <w:ins w:id="538" w:author="Michal Moreno" w:date="2015-03-26T17:07:00Z">
              <w:r w:rsidRPr="00EB2764">
                <w:rPr>
                  <w:rFonts w:cs="David"/>
                  <w:color w:val="000000"/>
                  <w:sz w:val="20"/>
                </w:rPr>
                <w:t>MISPAR_</w:t>
              </w:r>
              <w:r>
                <w:rPr>
                  <w:rFonts w:cs="David"/>
                  <w:color w:val="000000"/>
                  <w:sz w:val="20"/>
                </w:rPr>
                <w:t>NIPUK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3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40" w:author="Michal Moreno" w:date="2015-03-26T16:58:00Z"/>
                <w:rFonts w:cs="David"/>
                <w:color w:val="000000"/>
                <w:sz w:val="20"/>
                <w:rtl/>
              </w:rPr>
            </w:pPr>
            <w:ins w:id="541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42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43" w:author="Michal Moreno" w:date="2015-03-26T16:58:00Z"/>
                <w:rFonts w:cs="David"/>
                <w:color w:val="000000"/>
                <w:sz w:val="20"/>
                <w:rtl/>
              </w:rPr>
            </w:pPr>
            <w:ins w:id="544" w:author="Michal Moreno" w:date="2015-03-26T17:08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מס' </w:t>
              </w:r>
              <w:r>
                <w:rPr>
                  <w:rFonts w:cs="David" w:hint="cs"/>
                  <w:color w:val="000000"/>
                  <w:sz w:val="20"/>
                  <w:rtl/>
                </w:rPr>
                <w:t>ניפוק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45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46" w:author="Michal Moreno" w:date="2015-03-26T16:58:00Z"/>
                <w:rFonts w:cs="David"/>
                <w:color w:val="000000"/>
                <w:sz w:val="20"/>
                <w:rtl/>
              </w:rPr>
            </w:pPr>
            <w:ins w:id="547" w:author="Michal Moreno" w:date="2015-03-26T17:08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Tr="002322B5">
        <w:trPr>
          <w:trHeight w:val="315"/>
          <w:trPrChange w:id="548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49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50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B00923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MISPAR_HORAA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51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מס' הוראה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52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N 10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53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מזהה חד ערכי של הוראה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54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55" w:author="Michal Moreno" w:date="2015-03-26T16:58:00Z"/>
                <w:rFonts w:cs="David"/>
                <w:color w:val="000000"/>
                <w:sz w:val="20"/>
                <w:rtl/>
              </w:rPr>
            </w:pPr>
            <w:ins w:id="556" w:author="Michal Moreno" w:date="2015-03-26T17:07:00Z">
              <w:r w:rsidRPr="00EB2764">
                <w:rPr>
                  <w:rFonts w:cs="David"/>
                  <w:color w:val="000000"/>
                  <w:sz w:val="20"/>
                </w:rPr>
                <w:t>MISPAR_HORAA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57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58" w:author="Michal Moreno" w:date="2015-03-26T16:58:00Z"/>
                <w:rFonts w:cs="David"/>
                <w:color w:val="000000"/>
                <w:sz w:val="20"/>
                <w:rtl/>
              </w:rPr>
            </w:pPr>
            <w:ins w:id="559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6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61" w:author="Michal Moreno" w:date="2015-03-26T16:58:00Z"/>
                <w:rFonts w:cs="David"/>
                <w:color w:val="000000"/>
                <w:sz w:val="20"/>
                <w:rtl/>
              </w:rPr>
            </w:pPr>
            <w:ins w:id="562" w:author="Michal Moreno" w:date="2015-03-26T17:08:00Z">
              <w:r w:rsidRPr="00EB2764">
                <w:rPr>
                  <w:rFonts w:cs="David"/>
                  <w:color w:val="000000"/>
                  <w:sz w:val="20"/>
                  <w:rtl/>
                </w:rPr>
                <w:t>מס' הוראה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6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64" w:author="Michal Moreno" w:date="2015-03-26T16:58:00Z"/>
                <w:rFonts w:cs="David"/>
                <w:color w:val="000000"/>
                <w:sz w:val="20"/>
                <w:rtl/>
              </w:rPr>
            </w:pPr>
            <w:ins w:id="565" w:author="Michal Moreno" w:date="2015-03-26T17:08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תרופה, מתן תרופה</w:t>
              </w:r>
            </w:ins>
          </w:p>
        </w:tc>
      </w:tr>
      <w:tr w:rsidR="002322B5" w:rsidRPr="00EB2764" w:rsidTr="002322B5">
        <w:trPr>
          <w:trHeight w:val="315"/>
          <w:trPrChange w:id="566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67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68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B00923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MISPAR_MIRAHAM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69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מס' מרשם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70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N 10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71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מזהה חד ערכי של המרשם אליו מקושרת ההוראה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72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73" w:author="Michal Moreno" w:date="2015-03-26T16:58:00Z"/>
                <w:rFonts w:cs="David"/>
                <w:color w:val="000000"/>
                <w:sz w:val="20"/>
                <w:rtl/>
              </w:rPr>
            </w:pPr>
            <w:ins w:id="574" w:author="Michal Moreno" w:date="2015-03-26T17:07:00Z">
              <w:r w:rsidRPr="00EB2764">
                <w:rPr>
                  <w:rFonts w:cs="David"/>
                  <w:color w:val="000000"/>
                  <w:sz w:val="20"/>
                </w:rPr>
                <w:t>MISPAR_MIRAHAM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75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76" w:author="Michal Moreno" w:date="2015-03-26T16:58:00Z"/>
                <w:rFonts w:cs="David"/>
                <w:color w:val="000000"/>
                <w:sz w:val="20"/>
                <w:rtl/>
              </w:rPr>
            </w:pPr>
            <w:ins w:id="577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78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79" w:author="Michal Moreno" w:date="2015-03-26T16:58:00Z"/>
                <w:rFonts w:cs="David"/>
                <w:color w:val="000000"/>
                <w:sz w:val="20"/>
                <w:rtl/>
              </w:rPr>
            </w:pPr>
            <w:ins w:id="580" w:author="Michal Moreno" w:date="2015-03-26T17:08:00Z">
              <w:r w:rsidRPr="00EB2764">
                <w:rPr>
                  <w:rFonts w:cs="David"/>
                  <w:color w:val="000000"/>
                  <w:sz w:val="20"/>
                  <w:rtl/>
                </w:rPr>
                <w:t>מס' מרשם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81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82" w:author="Michal Moreno" w:date="2015-03-26T16:58:00Z"/>
                <w:rFonts w:cs="David"/>
                <w:color w:val="000000"/>
                <w:sz w:val="20"/>
                <w:rtl/>
              </w:rPr>
            </w:pPr>
            <w:ins w:id="583" w:author="Michal Moreno" w:date="2015-03-26T17:09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Tr="002322B5">
        <w:trPr>
          <w:trHeight w:val="315"/>
          <w:trPrChange w:id="584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5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6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MISPAR_ISHI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7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מס' אישי מטופל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8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C 9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589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 w:hint="cs"/>
                <w:color w:val="000000"/>
                <w:sz w:val="20"/>
                <w:rtl/>
              </w:rPr>
              <w:t>לצורך אימות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9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91" w:author="Michal Moreno" w:date="2015-03-26T16:58:00Z"/>
                <w:rFonts w:cs="David"/>
                <w:color w:val="000000"/>
                <w:sz w:val="20"/>
                <w:rtl/>
              </w:rPr>
            </w:pPr>
            <w:ins w:id="592" w:author="Michal Moreno" w:date="2015-03-26T17:07:00Z">
              <w:r w:rsidRPr="00EB2764">
                <w:rPr>
                  <w:rFonts w:cs="David"/>
                  <w:color w:val="000000"/>
                  <w:sz w:val="20"/>
                </w:rPr>
                <w:t>MISPAR_ISHI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9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94" w:author="Michal Moreno" w:date="2015-03-26T16:58:00Z"/>
                <w:rFonts w:cs="David"/>
                <w:color w:val="000000"/>
                <w:sz w:val="20"/>
                <w:rtl/>
              </w:rPr>
            </w:pPr>
            <w:ins w:id="595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C 9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9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597" w:author="Michal Moreno" w:date="2015-03-26T16:58:00Z"/>
                <w:rFonts w:cs="David"/>
                <w:color w:val="000000"/>
                <w:sz w:val="20"/>
                <w:rtl/>
              </w:rPr>
            </w:pPr>
            <w:ins w:id="598" w:author="Michal Moreno" w:date="2015-03-26T17:09:00Z">
              <w:r w:rsidRPr="00EB2764">
                <w:rPr>
                  <w:rFonts w:cs="David"/>
                  <w:color w:val="000000"/>
                  <w:sz w:val="20"/>
                  <w:rtl/>
                </w:rPr>
                <w:t>מס' אישי מטופל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59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00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</w:tr>
      <w:tr w:rsidR="002322B5" w:rsidRPr="00EB2764" w:rsidTr="002322B5">
        <w:trPr>
          <w:trHeight w:val="315"/>
          <w:trPrChange w:id="601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2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3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MISPAR_TEUDAT_</w:t>
            </w:r>
            <w:r w:rsidRPr="00EB2764">
              <w:rPr>
                <w:rFonts w:cs="David" w:hint="cs"/>
                <w:color w:val="000000"/>
                <w:sz w:val="20"/>
                <w:rtl/>
              </w:rPr>
              <w:br/>
            </w:r>
            <w:r w:rsidRPr="00EB2764">
              <w:rPr>
                <w:rFonts w:cs="David"/>
                <w:color w:val="000000"/>
                <w:sz w:val="20"/>
              </w:rPr>
              <w:t>ZEHUT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4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  <w:rtl/>
              </w:rPr>
            </w:pPr>
            <w:r w:rsidRPr="00EB2764">
              <w:rPr>
                <w:rFonts w:cs="David" w:hint="cs"/>
                <w:color w:val="000000"/>
                <w:sz w:val="20"/>
                <w:rtl/>
              </w:rPr>
              <w:t>ת.ז מטופל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5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C 9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06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 w:hint="cs"/>
                <w:color w:val="000000"/>
                <w:sz w:val="20"/>
                <w:rtl/>
              </w:rPr>
              <w:t>לצורך אימות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07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08" w:author="Michal Moreno" w:date="2015-03-26T16:58:00Z"/>
                <w:rFonts w:cs="David"/>
                <w:color w:val="000000"/>
                <w:sz w:val="20"/>
                <w:rtl/>
              </w:rPr>
            </w:pPr>
            <w:ins w:id="609" w:author="Michal Moreno" w:date="2015-03-26T17:07:00Z">
              <w:r w:rsidRPr="00EB2764">
                <w:rPr>
                  <w:rFonts w:cs="David"/>
                  <w:color w:val="000000"/>
                  <w:sz w:val="20"/>
                </w:rPr>
                <w:t>MISPAR_TEUDAT_</w:t>
              </w:r>
              <w:r w:rsidRPr="00EB2764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>
                <w:rPr>
                  <w:rFonts w:cs="David"/>
                  <w:color w:val="000000"/>
                  <w:sz w:val="20"/>
                </w:rPr>
                <w:t>ZEHUT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1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11" w:author="Michal Moreno" w:date="2015-03-26T16:58:00Z"/>
                <w:rFonts w:cs="David"/>
                <w:color w:val="000000"/>
                <w:sz w:val="20"/>
                <w:rtl/>
              </w:rPr>
            </w:pPr>
            <w:ins w:id="612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C 9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1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14" w:author="Michal Moreno" w:date="2015-03-26T16:58:00Z"/>
                <w:rFonts w:cs="David"/>
                <w:color w:val="000000"/>
                <w:sz w:val="20"/>
                <w:rtl/>
              </w:rPr>
            </w:pPr>
            <w:ins w:id="615" w:author="Michal Moreno" w:date="2015-03-26T17:09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ת.ז מטופל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1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17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</w:tr>
      <w:tr w:rsidR="002322B5" w:rsidRPr="00EB2764" w:rsidDel="00A724EC" w:rsidTr="002322B5">
        <w:trPr>
          <w:trHeight w:val="315"/>
          <w:del w:id="618" w:author="Raviv Shmuelly" w:date="2014-10-26T13:24:00Z"/>
          <w:trPrChange w:id="619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0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del w:id="621" w:author="Raviv Shmuelly" w:date="2014-10-26T13:24:00Z"/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2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F155DB">
            <w:pPr>
              <w:bidi w:val="0"/>
              <w:rPr>
                <w:del w:id="623" w:author="Raviv Shmuelly" w:date="2014-10-26T13:24:00Z"/>
                <w:rFonts w:cs="David"/>
                <w:color w:val="000000"/>
                <w:sz w:val="20"/>
              </w:rPr>
            </w:pPr>
            <w:del w:id="624" w:author="Raviv Shmuelly" w:date="2014-10-26T13:24:00Z">
              <w:r w:rsidRPr="00EB2764" w:rsidDel="00A724EC">
                <w:rPr>
                  <w:rFonts w:cs="David"/>
                  <w:color w:val="000000"/>
                  <w:sz w:val="20"/>
                </w:rPr>
                <w:delText>TAARICH_LEYDA</w:delText>
              </w:r>
            </w:del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5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F155DB">
            <w:pPr>
              <w:rPr>
                <w:del w:id="626" w:author="Raviv Shmuelly" w:date="2014-10-26T13:24:00Z"/>
                <w:rFonts w:cs="David"/>
                <w:color w:val="000000"/>
                <w:sz w:val="20"/>
                <w:rtl/>
              </w:rPr>
            </w:pPr>
            <w:del w:id="627" w:author="Raviv Shmuelly" w:date="2014-10-26T13:24:00Z">
              <w:r w:rsidRPr="00EB2764" w:rsidDel="00A724EC">
                <w:rPr>
                  <w:rFonts w:cs="David" w:hint="cs"/>
                  <w:color w:val="000000"/>
                  <w:sz w:val="20"/>
                  <w:rtl/>
                </w:rPr>
                <w:delText>תאריך לידה</w:delText>
              </w:r>
            </w:del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28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F155DB">
            <w:pPr>
              <w:jc w:val="center"/>
              <w:rPr>
                <w:del w:id="629" w:author="Raviv Shmuelly" w:date="2014-10-26T13:24:00Z"/>
                <w:rFonts w:cs="David"/>
                <w:color w:val="000000"/>
                <w:sz w:val="20"/>
              </w:rPr>
            </w:pPr>
            <w:del w:id="630" w:author="Raviv Shmuelly" w:date="2014-10-26T13:24:00Z">
              <w:r w:rsidRPr="00EB2764" w:rsidDel="00A724EC">
                <w:rPr>
                  <w:rFonts w:cs="David"/>
                  <w:color w:val="000000"/>
                  <w:sz w:val="20"/>
                </w:rPr>
                <w:delText>DateTime</w:delText>
              </w:r>
            </w:del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31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F155DB">
            <w:pPr>
              <w:rPr>
                <w:del w:id="632" w:author="Raviv Shmuelly" w:date="2014-10-26T13:24:00Z"/>
                <w:rFonts w:cs="David"/>
                <w:color w:val="000000"/>
                <w:sz w:val="20"/>
              </w:rPr>
            </w:pPr>
            <w:del w:id="633" w:author="Raviv Shmuelly" w:date="2014-10-26T13:24:00Z">
              <w:r w:rsidRPr="00EB2764" w:rsidDel="00A724EC">
                <w:rPr>
                  <w:rFonts w:cs="David" w:hint="cs"/>
                  <w:color w:val="000000"/>
                  <w:sz w:val="20"/>
                  <w:rtl/>
                </w:rPr>
                <w:delText>לצורך אימות</w:delText>
              </w:r>
            </w:del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34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635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3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637" w:author="Michal Moreno" w:date="2015-03-26T16:58:00Z"/>
                <w:rFonts w:cs="David"/>
                <w:color w:val="000000"/>
                <w:sz w:val="20"/>
                <w:rtl/>
              </w:rPr>
            </w:pPr>
            <w:ins w:id="638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C 32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3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640" w:author="Michal Moreno" w:date="2015-03-26T16:58:00Z"/>
                <w:rFonts w:cs="David"/>
                <w:color w:val="000000"/>
                <w:sz w:val="20"/>
                <w:rtl/>
              </w:rPr>
            </w:pPr>
            <w:ins w:id="641" w:author="Michal Moreno" w:date="2015-03-26T17:09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קוד תרופה 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42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643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</w:tr>
      <w:tr w:rsidR="002322B5" w:rsidRPr="00EB2764" w:rsidTr="002322B5">
        <w:trPr>
          <w:trHeight w:val="315"/>
          <w:trPrChange w:id="644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5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6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GUID_TRUFA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7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 xml:space="preserve">קוד תרופה 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8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C 32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49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GUID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5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51" w:author="Michal Moreno" w:date="2015-03-26T16:58:00Z"/>
                <w:rFonts w:cs="David"/>
                <w:color w:val="000000"/>
                <w:sz w:val="20"/>
              </w:rPr>
            </w:pPr>
            <w:ins w:id="652" w:author="Michal Moreno" w:date="2015-03-26T17:07:00Z">
              <w:r w:rsidRPr="00EB2764">
                <w:rPr>
                  <w:rFonts w:cs="David"/>
                  <w:color w:val="000000"/>
                  <w:sz w:val="20"/>
                </w:rPr>
                <w:t>GUID_TRUFA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5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54" w:author="Michal Moreno" w:date="2015-03-26T16:58:00Z"/>
                <w:rFonts w:cs="David"/>
                <w:color w:val="000000"/>
                <w:sz w:val="20"/>
              </w:rPr>
            </w:pPr>
            <w:ins w:id="655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 xml:space="preserve">N </w:t>
              </w:r>
              <w:r>
                <w:rPr>
                  <w:rFonts w:cs="David"/>
                  <w:color w:val="000000"/>
                  <w:sz w:val="20"/>
                </w:rPr>
                <w:t>9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5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2322B5">
            <w:pPr>
              <w:rPr>
                <w:ins w:id="657" w:author="Michal Moreno" w:date="2015-03-26T16:58:00Z"/>
                <w:rFonts w:cs="David"/>
                <w:color w:val="000000"/>
                <w:sz w:val="20"/>
              </w:rPr>
            </w:pPr>
            <w:ins w:id="658" w:author="Michal Moreno" w:date="2015-03-26T17:09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קוד תרופה 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5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60" w:author="Michal Moreno" w:date="2015-03-26T16:58:00Z"/>
                <w:rFonts w:cs="David"/>
                <w:color w:val="000000"/>
                <w:sz w:val="20"/>
              </w:rPr>
            </w:pPr>
            <w:ins w:id="661" w:author="Michal Moreno" w:date="2015-03-26T17:10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Tr="002322B5">
        <w:trPr>
          <w:trHeight w:val="315"/>
          <w:trPrChange w:id="662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3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4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COD_TRUFA_TOMER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5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קוד תרופה תומר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6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5B10E6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 xml:space="preserve">N </w:t>
            </w:r>
            <w:del w:id="667" w:author="Raviv Shmuelly" w:date="2014-10-26T13:24:00Z">
              <w:r w:rsidRPr="00EB2764" w:rsidDel="00A724EC">
                <w:rPr>
                  <w:rFonts w:cs="David"/>
                  <w:color w:val="000000"/>
                  <w:sz w:val="20"/>
                </w:rPr>
                <w:delText>8</w:delText>
              </w:r>
            </w:del>
            <w:ins w:id="668" w:author="Raviv Shmuelly" w:date="2014-10-26T13:24:00Z">
              <w:r>
                <w:rPr>
                  <w:rFonts w:cs="David"/>
                  <w:color w:val="000000"/>
                  <w:sz w:val="20"/>
                </w:rPr>
                <w:t>9</w:t>
              </w:r>
            </w:ins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69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 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7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71" w:author="Michal Moreno" w:date="2015-03-26T16:58:00Z"/>
                <w:rFonts w:cs="David"/>
                <w:color w:val="000000"/>
                <w:sz w:val="20"/>
                <w:rtl/>
              </w:rPr>
            </w:pPr>
            <w:ins w:id="672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COD_TRUFA_TOMER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7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74" w:author="Michal Moreno" w:date="2015-03-26T16:58:00Z"/>
                <w:rFonts w:cs="David"/>
                <w:color w:val="000000"/>
                <w:sz w:val="20"/>
                <w:rtl/>
              </w:rPr>
            </w:pPr>
            <w:ins w:id="675" w:author="Michal Moreno" w:date="2015-03-26T17:08:00Z">
              <w:r>
                <w:rPr>
                  <w:rFonts w:cs="David"/>
                  <w:color w:val="000000"/>
                  <w:sz w:val="20"/>
                </w:rPr>
                <w:t>N 5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7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77" w:author="Michal Moreno" w:date="2015-03-26T16:58:00Z"/>
                <w:rFonts w:cs="David"/>
                <w:color w:val="000000"/>
                <w:sz w:val="20"/>
                <w:rtl/>
              </w:rPr>
            </w:pPr>
            <w:ins w:id="678" w:author="Michal Moreno" w:date="2015-03-26T17:10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קוד תרופה פנימי תומר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7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80" w:author="Michal Moreno" w:date="2015-03-26T16:58:00Z"/>
                <w:rFonts w:cs="David"/>
                <w:color w:val="000000"/>
                <w:sz w:val="20"/>
                <w:rtl/>
              </w:rPr>
            </w:pPr>
            <w:ins w:id="681" w:author="Michal Moreno" w:date="2015-03-26T17:10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Tr="002322B5">
        <w:trPr>
          <w:trHeight w:val="315"/>
          <w:trPrChange w:id="682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83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84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B00923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COD_TRUFA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85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D451CA">
            <w:pPr>
              <w:rPr>
                <w:rFonts w:cs="David"/>
                <w:color w:val="000000"/>
                <w:sz w:val="20"/>
                <w:rtl/>
              </w:rPr>
            </w:pPr>
            <w:r w:rsidRPr="00EB2764">
              <w:rPr>
                <w:rFonts w:cs="David" w:hint="cs"/>
                <w:color w:val="000000"/>
                <w:sz w:val="20"/>
                <w:rtl/>
              </w:rPr>
              <w:t>קוד תרופה פנימי תומר</w:t>
            </w:r>
            <w:r w:rsidRPr="00EB2764">
              <w:rPr>
                <w:rFonts w:cs="David"/>
                <w:color w:val="000000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86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D451CA">
            <w:pPr>
              <w:jc w:val="center"/>
              <w:rPr>
                <w:rFonts w:cs="David"/>
                <w:color w:val="000000"/>
                <w:sz w:val="20"/>
              </w:rPr>
            </w:pPr>
            <w:del w:id="687" w:author="Raviv Shmuelly" w:date="2014-10-26T13:24:00Z">
              <w:r w:rsidRPr="00EB2764" w:rsidDel="00A724EC">
                <w:rPr>
                  <w:rFonts w:cs="David"/>
                  <w:color w:val="000000"/>
                  <w:sz w:val="20"/>
                </w:rPr>
                <w:delText>C 4</w:delText>
              </w:r>
            </w:del>
            <w:ins w:id="688" w:author="Raviv Shmuelly" w:date="2014-10-26T13:24:00Z">
              <w:r>
                <w:rPr>
                  <w:rFonts w:cs="David"/>
                  <w:color w:val="000000"/>
                  <w:sz w:val="20"/>
                </w:rPr>
                <w:t>N 5</w:t>
              </w:r>
            </w:ins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689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9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91" w:author="Michal Moreno" w:date="2015-03-26T16:58:00Z"/>
                <w:rFonts w:cs="David"/>
                <w:color w:val="000000"/>
                <w:sz w:val="20"/>
                <w:rtl/>
              </w:rPr>
            </w:pPr>
            <w:ins w:id="692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COD_TRUFA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9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694" w:author="Michal Moreno" w:date="2015-03-26T16:58:00Z"/>
                <w:rFonts w:cs="David"/>
                <w:color w:val="000000"/>
                <w:sz w:val="20"/>
                <w:rtl/>
              </w:rPr>
            </w:pPr>
            <w:ins w:id="695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9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2322B5">
            <w:pPr>
              <w:rPr>
                <w:ins w:id="697" w:author="Michal Moreno" w:date="2015-03-26T16:58:00Z"/>
                <w:rFonts w:cs="David"/>
                <w:color w:val="000000"/>
                <w:sz w:val="20"/>
                <w:rtl/>
              </w:rPr>
            </w:pPr>
            <w:ins w:id="698" w:author="Michal Moreno" w:date="2015-03-26T17:10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קוד תרופה תומר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69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700" w:author="Michal Moreno" w:date="2015-03-26T16:58:00Z"/>
                <w:rFonts w:cs="David"/>
                <w:color w:val="000000"/>
                <w:sz w:val="20"/>
                <w:rtl/>
              </w:rPr>
            </w:pPr>
            <w:ins w:id="701" w:author="Michal Moreno" w:date="2015-03-26T17:10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Tr="002322B5">
        <w:trPr>
          <w:trHeight w:val="315"/>
          <w:trPrChange w:id="702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3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4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KAMUT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5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 xml:space="preserve">מס' יחידות 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6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N 3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07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  <w:rtl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כמות שנופקה</w:t>
            </w:r>
            <w:ins w:id="708" w:author="Raviv Shmuelly" w:date="2014-10-26T13:26:00Z">
              <w:r>
                <w:rPr>
                  <w:rFonts w:cs="David" w:hint="cs"/>
                  <w:color w:val="000000"/>
                  <w:sz w:val="20"/>
                  <w:rtl/>
                </w:rPr>
                <w:t xml:space="preserve">, ערך </w:t>
              </w:r>
              <w:r>
                <w:rPr>
                  <w:rFonts w:cs="David"/>
                  <w:color w:val="000000"/>
                  <w:sz w:val="20"/>
                </w:rPr>
                <w:t xml:space="preserve">NULL </w:t>
              </w:r>
              <w:r>
                <w:rPr>
                  <w:rFonts w:cs="David" w:hint="cs"/>
                  <w:color w:val="000000"/>
                  <w:sz w:val="20"/>
                  <w:rtl/>
                </w:rPr>
                <w:t xml:space="preserve"> בשדה </w:t>
              </w:r>
              <w:r>
                <w:rPr>
                  <w:rFonts w:cs="David" w:hint="cs"/>
                  <w:color w:val="000000"/>
                  <w:sz w:val="20"/>
                  <w:rtl/>
                </w:rPr>
                <w:lastRenderedPageBreak/>
                <w:t>זה יהווה אינדיקציה על ניפוק בבית מרקחת אזרחי</w:t>
              </w:r>
            </w:ins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0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710" w:author="Michal Moreno" w:date="2015-03-26T16:58:00Z"/>
                <w:rFonts w:cs="David"/>
                <w:color w:val="000000"/>
                <w:sz w:val="20"/>
                <w:rtl/>
              </w:rPr>
            </w:pPr>
            <w:ins w:id="711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lastRenderedPageBreak/>
                <w:t>KAMUT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12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713" w:author="Michal Moreno" w:date="2015-03-26T16:58:00Z"/>
                <w:rFonts w:cs="David"/>
                <w:color w:val="000000"/>
                <w:sz w:val="20"/>
                <w:rtl/>
              </w:rPr>
            </w:pPr>
            <w:ins w:id="714" w:author="Michal Moreno" w:date="2015-03-26T17:08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15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2322B5" w:rsidP="00F155DB">
            <w:pPr>
              <w:rPr>
                <w:ins w:id="716" w:author="Michal Moreno" w:date="2015-03-26T16:58:00Z"/>
                <w:rFonts w:cs="David"/>
                <w:color w:val="000000"/>
                <w:sz w:val="20"/>
                <w:rtl/>
              </w:rPr>
            </w:pPr>
            <w:ins w:id="717" w:author="Michal Moreno" w:date="2015-03-26T17:10:00Z">
              <w:r w:rsidRPr="00EB2764">
                <w:rPr>
                  <w:rFonts w:cs="David"/>
                  <w:color w:val="000000"/>
                  <w:sz w:val="20"/>
                  <w:rtl/>
                </w:rPr>
                <w:t>מס' יחידות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18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19" w:author="Michal Moreno" w:date="2015-03-26T16:58:00Z"/>
                <w:rFonts w:cs="David"/>
                <w:color w:val="000000"/>
                <w:sz w:val="20"/>
                <w:rtl/>
              </w:rPr>
            </w:pPr>
            <w:ins w:id="720" w:author="Michal Moreno" w:date="2015-03-26T17:13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Tr="002322B5">
        <w:trPr>
          <w:trHeight w:val="315"/>
          <w:trPrChange w:id="721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22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23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D69D3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MISPAR_ARIZUT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24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מס' אריזות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25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D69D3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N 3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26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 </w:t>
            </w: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27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28" w:author="Michal Moreno" w:date="2015-03-26T16:58:00Z"/>
                <w:rFonts w:cs="David"/>
                <w:color w:val="000000"/>
                <w:sz w:val="20"/>
                <w:rtl/>
              </w:rPr>
            </w:pPr>
            <w:ins w:id="729" w:author="Michal Moreno" w:date="2015-03-26T17:14:00Z">
              <w:r w:rsidRPr="00EB2764">
                <w:rPr>
                  <w:rFonts w:cs="David"/>
                  <w:color w:val="000000"/>
                  <w:sz w:val="20"/>
                </w:rPr>
                <w:t>MISPAR_ARIZUT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30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31" w:author="Michal Moreno" w:date="2015-03-26T16:58:00Z"/>
                <w:rFonts w:cs="David"/>
                <w:color w:val="000000"/>
                <w:sz w:val="20"/>
                <w:rtl/>
              </w:rPr>
            </w:pPr>
            <w:ins w:id="732" w:author="Michal Moreno" w:date="2015-03-26T17:13:00Z">
              <w:r w:rsidRPr="00EB2764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33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34" w:author="Michal Moreno" w:date="2015-03-26T16:58:00Z"/>
                <w:rFonts w:cs="David"/>
                <w:color w:val="000000"/>
                <w:sz w:val="20"/>
                <w:rtl/>
              </w:rPr>
            </w:pPr>
            <w:ins w:id="735" w:author="Michal Moreno" w:date="2015-03-26T17:14:00Z">
              <w:r w:rsidRPr="00EB2764">
                <w:rPr>
                  <w:rFonts w:cs="David"/>
                  <w:color w:val="000000"/>
                  <w:sz w:val="20"/>
                  <w:rtl/>
                </w:rPr>
                <w:t>מס' אריזות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36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37" w:author="Michal Moreno" w:date="2015-03-26T16:58:00Z"/>
                <w:rFonts w:cs="David"/>
                <w:color w:val="000000"/>
                <w:sz w:val="20"/>
                <w:rtl/>
              </w:rPr>
            </w:pPr>
            <w:ins w:id="738" w:author="Michal Moreno" w:date="2015-03-26T17:14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  <w:tr w:rsidR="002322B5" w:rsidRPr="00EB2764" w:rsidDel="00A724EC" w:rsidTr="002322B5">
        <w:trPr>
          <w:trHeight w:val="315"/>
          <w:del w:id="739" w:author="Raviv Shmuelly" w:date="2014-10-26T13:25:00Z"/>
          <w:trPrChange w:id="740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41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del w:id="742" w:author="Raviv Shmuelly" w:date="2014-10-26T13:25:00Z"/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43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8D69D3">
            <w:pPr>
              <w:bidi w:val="0"/>
              <w:rPr>
                <w:del w:id="744" w:author="Raviv Shmuelly" w:date="2014-10-26T13:25:00Z"/>
                <w:rFonts w:cs="David"/>
                <w:color w:val="000000"/>
                <w:sz w:val="20"/>
              </w:rPr>
            </w:pPr>
            <w:del w:id="745" w:author="Raviv Shmuelly" w:date="2014-10-26T13:25:00Z">
              <w:r w:rsidRPr="00EB2764" w:rsidDel="00A724EC">
                <w:rPr>
                  <w:rFonts w:cs="David"/>
                  <w:color w:val="000000"/>
                  <w:sz w:val="20"/>
                </w:rPr>
                <w:delText>KOD_ARIZAT_TRUFA</w:delText>
              </w:r>
            </w:del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46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F155DB">
            <w:pPr>
              <w:rPr>
                <w:del w:id="747" w:author="Raviv Shmuelly" w:date="2014-10-26T13:25:00Z"/>
                <w:rFonts w:cs="David"/>
                <w:color w:val="000000"/>
                <w:sz w:val="20"/>
              </w:rPr>
            </w:pPr>
            <w:del w:id="748" w:author="Raviv Shmuelly" w:date="2014-10-26T13:25:00Z">
              <w:r w:rsidRPr="00EB2764" w:rsidDel="00A724EC">
                <w:rPr>
                  <w:rFonts w:cs="David"/>
                  <w:color w:val="000000"/>
                  <w:sz w:val="20"/>
                  <w:rtl/>
                </w:rPr>
                <w:delText>ת</w:delText>
              </w:r>
              <w:r w:rsidDel="00A724EC">
                <w:rPr>
                  <w:rFonts w:cs="David" w:hint="cs"/>
                  <w:color w:val="000000"/>
                  <w:sz w:val="20"/>
                  <w:rtl/>
                </w:rPr>
                <w:delText>י</w:delText>
              </w:r>
              <w:r w:rsidRPr="00EB2764" w:rsidDel="00A724EC">
                <w:rPr>
                  <w:rFonts w:cs="David"/>
                  <w:color w:val="000000"/>
                  <w:sz w:val="20"/>
                  <w:rtl/>
                </w:rPr>
                <w:delText>אור אריזה</w:delText>
              </w:r>
            </w:del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49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D451CA">
            <w:pPr>
              <w:jc w:val="center"/>
              <w:rPr>
                <w:del w:id="750" w:author="Raviv Shmuelly" w:date="2014-10-26T13:25:00Z"/>
                <w:rFonts w:cs="David"/>
                <w:color w:val="000000"/>
                <w:sz w:val="20"/>
              </w:rPr>
            </w:pPr>
            <w:del w:id="751" w:author="Raviv Shmuelly" w:date="2014-10-26T13:25:00Z">
              <w:r w:rsidRPr="00EB2764" w:rsidDel="00A724EC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52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Del="00A724EC" w:rsidRDefault="002322B5" w:rsidP="00F155DB">
            <w:pPr>
              <w:rPr>
                <w:del w:id="753" w:author="Raviv Shmuelly" w:date="2014-10-26T13:25:00Z"/>
                <w:rFonts w:cs="David"/>
                <w:color w:val="000000"/>
                <w:sz w:val="20"/>
              </w:rPr>
            </w:pPr>
            <w:del w:id="754" w:author="Raviv Shmuelly" w:date="2014-10-26T13:25:00Z">
              <w:r w:rsidRPr="00EB2764" w:rsidDel="00A724EC">
                <w:rPr>
                  <w:rFonts w:cs="David"/>
                  <w:color w:val="000000"/>
                  <w:sz w:val="20"/>
                  <w:rtl/>
                </w:rPr>
                <w:delText xml:space="preserve">יועבר </w:delText>
              </w:r>
              <w:r w:rsidRPr="00EB2764" w:rsidDel="00A724EC">
                <w:rPr>
                  <w:rFonts w:cs="David" w:hint="cs"/>
                  <w:color w:val="000000"/>
                  <w:sz w:val="20"/>
                  <w:rtl/>
                </w:rPr>
                <w:delText>קוד סוג אריזת התרופה</w:delText>
              </w:r>
              <w:r w:rsidRPr="00EB2764" w:rsidDel="00A724EC">
                <w:rPr>
                  <w:rFonts w:cs="David"/>
                  <w:color w:val="000000"/>
                  <w:sz w:val="20"/>
                </w:rPr>
                <w:delText xml:space="preserve">  </w:delText>
              </w:r>
              <w:r w:rsidRPr="00EB2764" w:rsidDel="00A724EC">
                <w:rPr>
                  <w:rFonts w:cs="David" w:hint="cs"/>
                  <w:color w:val="000000"/>
                  <w:sz w:val="20"/>
                  <w:rtl/>
                </w:rPr>
                <w:delText>ממערכת תומר</w:delText>
              </w:r>
              <w:r w:rsidRPr="00EB2764" w:rsidDel="00A724EC">
                <w:rPr>
                  <w:rFonts w:cs="David"/>
                  <w:color w:val="000000"/>
                  <w:sz w:val="20"/>
                  <w:rtl/>
                </w:rPr>
                <w:delText> </w:delText>
              </w:r>
            </w:del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55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756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57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758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5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760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61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Del="00A724EC" w:rsidRDefault="002322B5" w:rsidP="00F155DB">
            <w:pPr>
              <w:rPr>
                <w:ins w:id="762" w:author="Michal Moreno" w:date="2015-03-26T16:58:00Z"/>
                <w:rFonts w:cs="David"/>
                <w:color w:val="000000"/>
                <w:sz w:val="20"/>
                <w:rtl/>
              </w:rPr>
            </w:pPr>
          </w:p>
        </w:tc>
      </w:tr>
      <w:tr w:rsidR="002322B5" w:rsidRPr="00EB2764" w:rsidTr="002322B5">
        <w:trPr>
          <w:trHeight w:val="315"/>
          <w:trPrChange w:id="763" w:author="Michal Moreno" w:date="2015-03-26T17:02:00Z">
            <w:trPr>
              <w:trHeight w:val="315"/>
            </w:trPr>
          </w:trPrChange>
        </w:trPr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4" w:author="Michal Moreno" w:date="2015-03-26T17:02:00Z">
              <w:tcPr>
                <w:tcW w:w="33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8C4990">
            <w:pPr>
              <w:pStyle w:val="ListParagraph"/>
              <w:numPr>
                <w:ilvl w:val="0"/>
                <w:numId w:val="14"/>
              </w:numPr>
              <w:rPr>
                <w:rFonts w:cs="David"/>
                <w:color w:val="000000"/>
                <w:sz w:val="20"/>
              </w:rPr>
            </w:pPr>
          </w:p>
        </w:tc>
        <w:tc>
          <w:tcPr>
            <w:tcW w:w="11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5" w:author="Michal Moreno" w:date="2015-03-26T17:02:00Z">
              <w:tcPr>
                <w:tcW w:w="1512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B00923">
            <w:pPr>
              <w:bidi w:val="0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TAARICH_NIPOK</w:t>
            </w:r>
          </w:p>
        </w:tc>
        <w:tc>
          <w:tcPr>
            <w:tcW w:w="6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6" w:author="Michal Moreno" w:date="2015-03-26T17:02:00Z">
              <w:tcPr>
                <w:tcW w:w="80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  <w:rtl/>
              </w:rPr>
              <w:t>תאריך ניפוק</w:t>
            </w:r>
          </w:p>
        </w:tc>
        <w:tc>
          <w:tcPr>
            <w:tcW w:w="4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7" w:author="Michal Moreno" w:date="2015-03-26T17:02:00Z">
              <w:tcPr>
                <w:tcW w:w="55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jc w:val="center"/>
              <w:rPr>
                <w:rFonts w:cs="David"/>
                <w:color w:val="000000"/>
                <w:sz w:val="20"/>
              </w:rPr>
            </w:pPr>
            <w:r w:rsidRPr="00EB2764">
              <w:rPr>
                <w:rFonts w:cs="David"/>
                <w:color w:val="000000"/>
                <w:sz w:val="20"/>
              </w:rPr>
              <w:t>DateTime</w:t>
            </w:r>
          </w:p>
        </w:tc>
        <w:tc>
          <w:tcPr>
            <w:tcW w:w="4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768" w:author="Michal Moreno" w:date="2015-03-26T17:02:00Z">
              <w:tcPr>
                <w:tcW w:w="62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2322B5" w:rsidRPr="00EB2764" w:rsidRDefault="002322B5" w:rsidP="00F155DB">
            <w:pPr>
              <w:rPr>
                <w:rFonts w:cs="David"/>
                <w:color w:val="000000"/>
                <w:sz w:val="20"/>
              </w:rPr>
            </w:pPr>
          </w:p>
        </w:tc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69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70" w:author="Michal Moreno" w:date="2015-03-26T16:58:00Z"/>
                <w:rFonts w:cs="David"/>
                <w:color w:val="000000"/>
                <w:sz w:val="20"/>
              </w:rPr>
            </w:pPr>
            <w:ins w:id="771" w:author="Michal Moreno" w:date="2015-03-26T17:14:00Z">
              <w:r w:rsidRPr="00EB2764">
                <w:rPr>
                  <w:rFonts w:cs="David"/>
                  <w:color w:val="000000"/>
                  <w:sz w:val="20"/>
                </w:rPr>
                <w:t>TAARICH_NIPOK</w:t>
              </w:r>
            </w:ins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72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73" w:author="Michal Moreno" w:date="2015-03-26T16:58:00Z"/>
                <w:rFonts w:cs="David"/>
                <w:color w:val="000000"/>
                <w:sz w:val="20"/>
              </w:rPr>
            </w:pPr>
            <w:proofErr w:type="spellStart"/>
            <w:ins w:id="774" w:author="Michal Moreno" w:date="2015-03-26T17:14:00Z">
              <w:r w:rsidRPr="00EB2764">
                <w:rPr>
                  <w:rFonts w:cs="David"/>
                  <w:color w:val="000000"/>
                  <w:sz w:val="20"/>
                </w:rPr>
                <w:t>DateTime</w:t>
              </w:r>
            </w:ins>
            <w:proofErr w:type="spellEnd"/>
          </w:p>
        </w:tc>
        <w:tc>
          <w:tcPr>
            <w:tcW w:w="4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75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76" w:author="Michal Moreno" w:date="2015-03-26T16:58:00Z"/>
                <w:rFonts w:cs="David"/>
                <w:color w:val="000000"/>
                <w:sz w:val="20"/>
              </w:rPr>
            </w:pPr>
            <w:ins w:id="777" w:author="Michal Moreno" w:date="2015-03-26T17:14:00Z">
              <w:r w:rsidRPr="00EB2764">
                <w:rPr>
                  <w:rFonts w:cs="David"/>
                  <w:color w:val="000000"/>
                  <w:sz w:val="20"/>
                  <w:rtl/>
                </w:rPr>
                <w:t>תאריך ניפוק</w:t>
              </w:r>
            </w:ins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778" w:author="Michal Moreno" w:date="2015-03-26T17:02:00Z">
              <w:tcPr>
                <w:tcW w:w="2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2322B5" w:rsidRPr="00EB2764" w:rsidRDefault="006F4F04" w:rsidP="00F155DB">
            <w:pPr>
              <w:rPr>
                <w:ins w:id="779" w:author="Michal Moreno" w:date="2015-03-26T16:58:00Z"/>
                <w:rFonts w:cs="David"/>
                <w:color w:val="000000"/>
                <w:sz w:val="20"/>
              </w:rPr>
            </w:pPr>
            <w:ins w:id="780" w:author="Michal Moreno" w:date="2015-03-26T17:14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</w:tr>
    </w:tbl>
    <w:p w:rsidR="00517029" w:rsidRPr="00EB2764" w:rsidRDefault="00517029" w:rsidP="00517029">
      <w:pPr>
        <w:pStyle w:val="Heading3"/>
        <w:numPr>
          <w:ilvl w:val="2"/>
          <w:numId w:val="3"/>
        </w:numPr>
        <w:spacing w:before="240" w:after="120" w:line="320" w:lineRule="exact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מבנה קובץ הבקרה</w:t>
      </w:r>
    </w:p>
    <w:p w:rsidR="00DF4EEC" w:rsidRPr="00EB2764" w:rsidRDefault="0062114A" w:rsidP="005B10E6">
      <w:pPr>
        <w:ind w:left="1224"/>
        <w:rPr>
          <w:rFonts w:eastAsiaTheme="majorEastAsia" w:cs="David"/>
          <w:sz w:val="20"/>
          <w:rtl/>
          <w:lang w:eastAsia="he-IL"/>
        </w:rPr>
      </w:pPr>
      <w:r w:rsidRPr="00EB2764">
        <w:rPr>
          <w:rFonts w:cs="David" w:hint="cs"/>
          <w:sz w:val="20"/>
          <w:rtl/>
          <w:lang w:eastAsia="he-IL"/>
        </w:rPr>
        <w:t xml:space="preserve">עבור כל קובץ ניפוק הוראה תפיק מערכת </w:t>
      </w:r>
      <w:r w:rsidRPr="00EB2764">
        <w:rPr>
          <w:rFonts w:eastAsiaTheme="majorEastAsia" w:cs="David"/>
          <w:sz w:val="20"/>
          <w:lang w:eastAsia="he-IL"/>
        </w:rPr>
        <w:t>CPR</w:t>
      </w:r>
      <w:r w:rsidRPr="00EB2764">
        <w:rPr>
          <w:rFonts w:cs="David"/>
          <w:sz w:val="20"/>
          <w:lang w:eastAsia="he-IL"/>
        </w:rPr>
        <w:t xml:space="preserve"> </w:t>
      </w:r>
      <w:r w:rsidRPr="00EB2764">
        <w:rPr>
          <w:rFonts w:eastAsiaTheme="majorEastAsia" w:cs="David"/>
          <w:sz w:val="20"/>
          <w:lang w:eastAsia="he-IL"/>
        </w:rPr>
        <w:t>NG</w:t>
      </w:r>
      <w:r w:rsidRPr="00EB2764">
        <w:rPr>
          <w:rFonts w:eastAsiaTheme="majorEastAsia" w:cs="David" w:hint="cs"/>
          <w:sz w:val="20"/>
          <w:rtl/>
          <w:lang w:eastAsia="he-IL"/>
        </w:rPr>
        <w:t xml:space="preserve"> קובץ בקרה.</w:t>
      </w:r>
      <w:r w:rsidRPr="00EB2764">
        <w:rPr>
          <w:rFonts w:eastAsiaTheme="majorEastAsia" w:cs="David"/>
          <w:sz w:val="20"/>
          <w:rtl/>
          <w:lang w:eastAsia="he-IL"/>
        </w:rPr>
        <w:br/>
      </w:r>
      <w:r w:rsidRPr="00EB2764">
        <w:rPr>
          <w:rFonts w:eastAsiaTheme="majorEastAsia" w:cs="David" w:hint="cs"/>
          <w:sz w:val="20"/>
          <w:rtl/>
          <w:lang w:eastAsia="he-IL"/>
        </w:rPr>
        <w:t xml:space="preserve">קובץ הבקרה יכיל את מספר </w:t>
      </w:r>
      <w:r w:rsidR="00080006" w:rsidRPr="00EB2764">
        <w:rPr>
          <w:rFonts w:eastAsiaTheme="majorEastAsia" w:cs="David" w:hint="cs"/>
          <w:sz w:val="20"/>
          <w:rtl/>
          <w:lang w:eastAsia="he-IL"/>
        </w:rPr>
        <w:t xml:space="preserve">המסר, קוד התקלה </w:t>
      </w:r>
      <w:r w:rsidR="00AA0374">
        <w:rPr>
          <w:rFonts w:eastAsiaTheme="majorEastAsia" w:cs="David" w:hint="cs"/>
          <w:sz w:val="20"/>
          <w:rtl/>
          <w:lang w:eastAsia="he-IL"/>
        </w:rPr>
        <w:t xml:space="preserve">במידה וקיים </w:t>
      </w:r>
      <w:r w:rsidR="00080006" w:rsidRPr="00EB2764">
        <w:rPr>
          <w:rFonts w:eastAsiaTheme="majorEastAsia" w:cs="David" w:hint="cs"/>
          <w:sz w:val="20"/>
          <w:rtl/>
          <w:lang w:eastAsia="he-IL"/>
        </w:rPr>
        <w:t xml:space="preserve">ומועד יצירת מסר </w:t>
      </w:r>
      <w:r w:rsidR="00AA0374" w:rsidRPr="00EB2764">
        <w:rPr>
          <w:rFonts w:eastAsiaTheme="majorEastAsia" w:cs="David" w:hint="cs"/>
          <w:sz w:val="20"/>
          <w:rtl/>
          <w:lang w:eastAsia="he-IL"/>
        </w:rPr>
        <w:t>ה</w:t>
      </w:r>
      <w:r w:rsidR="00AA0374">
        <w:rPr>
          <w:rFonts w:eastAsiaTheme="majorEastAsia" w:cs="David" w:hint="cs"/>
          <w:sz w:val="20"/>
          <w:rtl/>
          <w:lang w:eastAsia="he-IL"/>
        </w:rPr>
        <w:t>בקר</w:t>
      </w:r>
      <w:r w:rsidR="00AA0374" w:rsidRPr="00EB2764">
        <w:rPr>
          <w:rFonts w:eastAsiaTheme="majorEastAsia" w:cs="David" w:hint="cs"/>
          <w:sz w:val="20"/>
          <w:rtl/>
          <w:lang w:eastAsia="he-IL"/>
        </w:rPr>
        <w:t>ה</w:t>
      </w:r>
      <w:r w:rsidR="00080006" w:rsidRPr="00EB2764">
        <w:rPr>
          <w:rFonts w:eastAsiaTheme="majorEastAsia" w:cs="David" w:hint="cs"/>
          <w:sz w:val="20"/>
          <w:rtl/>
          <w:lang w:eastAsia="he-IL"/>
        </w:rPr>
        <w:t>.</w:t>
      </w:r>
      <w:r w:rsidR="00080006" w:rsidRPr="00EB2764">
        <w:rPr>
          <w:rFonts w:eastAsiaTheme="majorEastAsia" w:cs="David"/>
          <w:sz w:val="20"/>
          <w:rtl/>
          <w:lang w:eastAsia="he-IL"/>
        </w:rPr>
        <w:br/>
      </w:r>
      <w:r w:rsidR="00080006" w:rsidRPr="00EB2764">
        <w:rPr>
          <w:rFonts w:eastAsiaTheme="majorEastAsia" w:cs="David" w:hint="cs"/>
          <w:sz w:val="20"/>
          <w:rtl/>
          <w:lang w:eastAsia="he-IL"/>
        </w:rPr>
        <w:t xml:space="preserve">עבור קליטה תקינה של הנתון תועבר רק כותרת </w:t>
      </w:r>
      <w:del w:id="781" w:author="Raviv Shmuelly" w:date="2014-10-26T13:31:00Z">
        <w:r w:rsidR="00080006" w:rsidRPr="00EB2764" w:rsidDel="00DF4EEC">
          <w:rPr>
            <w:rFonts w:eastAsiaTheme="majorEastAsia" w:cs="David" w:hint="cs"/>
            <w:sz w:val="20"/>
            <w:rtl/>
            <w:lang w:eastAsia="he-IL"/>
          </w:rPr>
          <w:delText>ה</w:delText>
        </w:r>
      </w:del>
      <w:r w:rsidR="00080006" w:rsidRPr="00EB2764">
        <w:rPr>
          <w:rFonts w:eastAsiaTheme="majorEastAsia" w:cs="David" w:hint="cs"/>
          <w:sz w:val="20"/>
          <w:rtl/>
          <w:lang w:eastAsia="he-IL"/>
        </w:rPr>
        <w:t>מסר</w:t>
      </w:r>
      <w:ins w:id="782" w:author="Raviv Shmuelly" w:date="2014-10-26T13:31:00Z">
        <w:r w:rsidR="00DF4EEC">
          <w:rPr>
            <w:rFonts w:eastAsiaTheme="majorEastAsia" w:cs="David" w:hint="cs"/>
            <w:sz w:val="20"/>
            <w:rtl/>
            <w:lang w:eastAsia="he-IL"/>
          </w:rPr>
          <w:t xml:space="preserve"> הבקרה, </w:t>
        </w:r>
      </w:ins>
      <w:del w:id="783" w:author="Raviv Shmuelly" w:date="2014-10-26T13:31:00Z">
        <w:r w:rsidR="00080006" w:rsidRPr="00EB2764" w:rsidDel="00DF4EEC">
          <w:rPr>
            <w:rFonts w:eastAsiaTheme="majorEastAsia" w:cs="David" w:hint="cs"/>
            <w:sz w:val="20"/>
            <w:rtl/>
            <w:lang w:eastAsia="he-IL"/>
          </w:rPr>
          <w:delText>.</w:delText>
        </w:r>
      </w:del>
      <w:ins w:id="784" w:author="Raviv Shmuelly" w:date="2014-10-26T13:29:00Z">
        <w:r w:rsidR="00DF4EEC">
          <w:rPr>
            <w:rFonts w:eastAsiaTheme="majorEastAsia" w:cs="David" w:hint="cs"/>
            <w:sz w:val="20"/>
            <w:rtl/>
            <w:lang w:eastAsia="he-IL"/>
          </w:rPr>
          <w:t xml:space="preserve">עבור תקלות קלט </w:t>
        </w:r>
      </w:ins>
      <w:ins w:id="785" w:author="Raviv Shmuelly" w:date="2014-10-26T13:32:00Z">
        <w:r w:rsidR="00DF4EEC">
          <w:rPr>
            <w:rFonts w:eastAsiaTheme="majorEastAsia" w:cs="David" w:hint="cs"/>
            <w:sz w:val="20"/>
            <w:rtl/>
            <w:lang w:eastAsia="he-IL"/>
          </w:rPr>
          <w:t xml:space="preserve">של ניפוקים </w:t>
        </w:r>
      </w:ins>
      <w:ins w:id="786" w:author="Raviv Shmuelly" w:date="2014-10-26T13:29:00Z">
        <w:r w:rsidR="00DF4EEC">
          <w:rPr>
            <w:rFonts w:eastAsiaTheme="majorEastAsia" w:cs="David" w:hint="cs"/>
            <w:sz w:val="20"/>
            <w:rtl/>
            <w:lang w:eastAsia="he-IL"/>
          </w:rPr>
          <w:t xml:space="preserve">יועברו פרטי </w:t>
        </w:r>
      </w:ins>
      <w:ins w:id="787" w:author="Raviv Shmuelly" w:date="2014-10-26T13:31:00Z">
        <w:r w:rsidR="00DF4EEC">
          <w:rPr>
            <w:rFonts w:eastAsiaTheme="majorEastAsia" w:cs="David" w:hint="cs"/>
            <w:sz w:val="20"/>
            <w:rtl/>
            <w:lang w:eastAsia="he-IL"/>
          </w:rPr>
          <w:t>שורות הניפוק</w:t>
        </w:r>
      </w:ins>
      <w:ins w:id="788" w:author="Raviv Shmuelly" w:date="2014-10-26T13:32:00Z">
        <w:r w:rsidR="00DF4EEC">
          <w:rPr>
            <w:rFonts w:eastAsiaTheme="majorEastAsia" w:cs="David" w:hint="cs"/>
            <w:sz w:val="20"/>
            <w:rtl/>
            <w:lang w:eastAsia="he-IL"/>
          </w:rPr>
          <w:t xml:space="preserve"> במסר הבקרה.</w:t>
        </w:r>
      </w:ins>
    </w:p>
    <w:p w:rsidR="009B6912" w:rsidRPr="00EB2764" w:rsidRDefault="009B6912" w:rsidP="0062114A">
      <w:pPr>
        <w:ind w:left="1224"/>
        <w:rPr>
          <w:rFonts w:eastAsiaTheme="majorEastAsia" w:cs="David"/>
          <w:sz w:val="20"/>
          <w:rtl/>
          <w:lang w:eastAsia="he-IL"/>
        </w:rPr>
      </w:pPr>
    </w:p>
    <w:p w:rsidR="009B6912" w:rsidRPr="00EB2764" w:rsidRDefault="009B6912" w:rsidP="00080006">
      <w:pPr>
        <w:ind w:left="1080" w:firstLine="360"/>
        <w:rPr>
          <w:rFonts w:cs="David"/>
          <w:sz w:val="20"/>
          <w:lang w:eastAsia="he-IL"/>
        </w:rPr>
      </w:pPr>
      <w:r w:rsidRPr="00EB2764">
        <w:rPr>
          <w:rFonts w:cs="David" w:hint="cs"/>
          <w:sz w:val="20"/>
          <w:rtl/>
          <w:lang w:eastAsia="he-IL"/>
        </w:rPr>
        <w:t>כותרת מסר</w:t>
      </w:r>
      <w:r w:rsidRPr="00EB2764">
        <w:rPr>
          <w:rFonts w:cs="David"/>
          <w:sz w:val="20"/>
          <w:lang w:eastAsia="he-IL"/>
        </w:rPr>
        <w:t xml:space="preserve"> </w:t>
      </w:r>
      <w:r w:rsidR="00080006" w:rsidRPr="00EB2764">
        <w:rPr>
          <w:rFonts w:cs="David"/>
          <w:sz w:val="20"/>
          <w:lang w:eastAsia="he-IL"/>
        </w:rPr>
        <w:t>MESSARIM</w:t>
      </w:r>
      <w:r w:rsidRPr="00EB2764">
        <w:rPr>
          <w:rFonts w:cs="David"/>
          <w:sz w:val="20"/>
          <w:lang w:eastAsia="he-IL"/>
        </w:rPr>
        <w:t xml:space="preserve"> </w:t>
      </w:r>
    </w:p>
    <w:p w:rsidR="009B6912" w:rsidRPr="00EB2764" w:rsidRDefault="00E15AE4" w:rsidP="00080006">
      <w:pPr>
        <w:pStyle w:val="ListParagraph"/>
        <w:numPr>
          <w:ilvl w:val="0"/>
          <w:numId w:val="13"/>
        </w:numPr>
        <w:rPr>
          <w:rFonts w:eastAsiaTheme="majorEastAsia" w:cs="David"/>
          <w:sz w:val="20"/>
          <w:rtl/>
          <w:lang w:eastAsia="he-IL"/>
        </w:rPr>
      </w:pPr>
      <w:r w:rsidRPr="00EB2764">
        <w:rPr>
          <w:rFonts w:cs="David" w:hint="cs"/>
          <w:sz w:val="20"/>
          <w:rtl/>
          <w:lang w:eastAsia="he-IL"/>
        </w:rPr>
        <w:t>פרטי</w:t>
      </w:r>
      <w:r w:rsidRPr="00EB2764">
        <w:rPr>
          <w:rFonts w:cs="David"/>
          <w:sz w:val="20"/>
          <w:lang w:eastAsia="he-IL"/>
        </w:rPr>
        <w:t xml:space="preserve"> </w:t>
      </w:r>
      <w:r w:rsidRPr="00EB2764">
        <w:rPr>
          <w:rFonts w:cs="David" w:hint="cs"/>
          <w:sz w:val="20"/>
          <w:rtl/>
          <w:lang w:eastAsia="he-IL"/>
        </w:rPr>
        <w:t xml:space="preserve"> מסר בקרה</w:t>
      </w:r>
      <w:r w:rsidR="009B6912" w:rsidRPr="00EB2764">
        <w:rPr>
          <w:rFonts w:cs="David" w:hint="cs"/>
          <w:sz w:val="20"/>
          <w:rtl/>
          <w:lang w:eastAsia="he-IL"/>
        </w:rPr>
        <w:t xml:space="preserve"> </w:t>
      </w:r>
      <w:r w:rsidRPr="00EB2764">
        <w:rPr>
          <w:rFonts w:cs="David"/>
          <w:sz w:val="20"/>
          <w:lang w:eastAsia="he-IL"/>
        </w:rPr>
        <w:t>MESSER</w:t>
      </w:r>
      <w:r w:rsidR="00FB5DE3" w:rsidRPr="00EB2764">
        <w:rPr>
          <w:rFonts w:cs="David"/>
          <w:sz w:val="20"/>
          <w:lang w:eastAsia="he-IL"/>
        </w:rPr>
        <w:t>_BAKARA</w:t>
      </w:r>
    </w:p>
    <w:p w:rsidR="00E15AE4" w:rsidRDefault="00E15AE4" w:rsidP="00DD7CD1">
      <w:pPr>
        <w:pStyle w:val="Heading3"/>
        <w:numPr>
          <w:ilvl w:val="3"/>
          <w:numId w:val="3"/>
        </w:numPr>
        <w:spacing w:before="240" w:after="120" w:line="320" w:lineRule="exact"/>
        <w:rPr>
          <w:ins w:id="789" w:author="Raviv Shmuelly" w:date="2014-10-28T15:03:00Z"/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 xml:space="preserve">מבנה כותרת מסר </w:t>
      </w:r>
      <w:r w:rsidR="008244AA"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ה</w:t>
      </w: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בקרה (</w:t>
      </w:r>
      <w:r w:rsidR="00DD7CD1" w:rsidRPr="00EB2764">
        <w:rPr>
          <w:rFonts w:ascii="Times New Roman" w:hAnsi="Times New Roman" w:cs="David"/>
          <w:b/>
          <w:bCs/>
          <w:color w:val="auto"/>
          <w:sz w:val="20"/>
          <w:lang w:eastAsia="he-IL"/>
        </w:rPr>
        <w:t>MESSARIM</w:t>
      </w: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)</w:t>
      </w:r>
    </w:p>
    <w:tbl>
      <w:tblPr>
        <w:bidiVisual/>
        <w:tblW w:w="5000" w:type="pct"/>
        <w:tblLook w:val="04A0"/>
      </w:tblPr>
      <w:tblGrid>
        <w:gridCol w:w="544"/>
        <w:gridCol w:w="1944"/>
        <w:gridCol w:w="812"/>
        <w:gridCol w:w="874"/>
        <w:gridCol w:w="801"/>
        <w:gridCol w:w="1944"/>
        <w:gridCol w:w="874"/>
        <w:gridCol w:w="812"/>
        <w:gridCol w:w="637"/>
      </w:tblGrid>
      <w:tr w:rsidR="0084109C" w:rsidRPr="00C56D66" w:rsidTr="0084109C">
        <w:trPr>
          <w:tblHeader/>
          <w:ins w:id="790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53A41" w:rsidRPr="00C56D66" w:rsidRDefault="00853A41" w:rsidP="00716306">
            <w:pPr>
              <w:spacing w:before="40" w:after="40"/>
              <w:rPr>
                <w:ins w:id="791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ins w:id="792" w:author="Raviv Shmuelly" w:date="2014-10-28T15:03:00Z">
              <w:r w:rsidRPr="00C56D66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מסד</w:t>
              </w:r>
            </w:ins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53A41" w:rsidRPr="00C56D66" w:rsidRDefault="00853A41" w:rsidP="00716306">
            <w:pPr>
              <w:spacing w:before="40" w:after="40"/>
              <w:rPr>
                <w:ins w:id="793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ins w:id="794" w:author="Raviv Shmuelly" w:date="2014-10-28T15:03:00Z">
              <w:r w:rsidRPr="00C56D66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שם שדה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53A41" w:rsidRPr="00C56D66" w:rsidRDefault="00853A41" w:rsidP="00716306">
            <w:pPr>
              <w:spacing w:before="40" w:after="40"/>
              <w:rPr>
                <w:ins w:id="795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ins w:id="796" w:author="Raviv Shmuelly" w:date="2014-10-28T15:03:00Z">
              <w:r w:rsidRPr="00C56D66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ת</w:t>
              </w:r>
              <w:r w:rsidRPr="00C56D6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י</w:t>
              </w:r>
              <w:r w:rsidRPr="00C56D66">
                <w:rPr>
                  <w:rFonts w:cs="David"/>
                  <w:b/>
                  <w:bCs/>
                  <w:sz w:val="20"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53A41" w:rsidRPr="00C56D66" w:rsidRDefault="00853A41" w:rsidP="00716306">
            <w:pPr>
              <w:spacing w:before="40" w:after="40"/>
              <w:rPr>
                <w:ins w:id="797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ins w:id="798" w:author="Raviv Shmuelly" w:date="2014-10-28T15:03:00Z">
              <w:r w:rsidRPr="00C56D66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סוג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53A41" w:rsidRPr="00C56D66" w:rsidRDefault="00853A41" w:rsidP="00716306">
            <w:pPr>
              <w:spacing w:before="40" w:after="40"/>
              <w:rPr>
                <w:ins w:id="799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ins w:id="800" w:author="Raviv Shmuelly" w:date="2014-10-28T15:03:00Z">
              <w:r w:rsidRPr="00C56D66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הערה</w:t>
              </w:r>
            </w:ins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53A41" w:rsidRPr="00C56D66" w:rsidRDefault="00853A41" w:rsidP="00716306">
            <w:pPr>
              <w:spacing w:before="40" w:after="40"/>
              <w:rPr>
                <w:ins w:id="801" w:author="Michal Moreno" w:date="2015-03-26T17:15:00Z"/>
                <w:rFonts w:cs="David"/>
                <w:b/>
                <w:bCs/>
                <w:sz w:val="20"/>
                <w:rtl/>
                <w:lang w:eastAsia="he-IL"/>
              </w:rPr>
            </w:pPr>
            <w:ins w:id="802" w:author="Michal Moreno" w:date="2015-03-26T17:15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53A41" w:rsidRPr="00C56D66" w:rsidRDefault="00853A41" w:rsidP="00716306">
            <w:pPr>
              <w:spacing w:before="40" w:after="40"/>
              <w:rPr>
                <w:ins w:id="803" w:author="Michal Moreno" w:date="2015-03-26T17:15:00Z"/>
                <w:rFonts w:cs="David"/>
                <w:b/>
                <w:bCs/>
                <w:sz w:val="20"/>
                <w:rtl/>
                <w:lang w:eastAsia="he-IL"/>
              </w:rPr>
            </w:pPr>
            <w:ins w:id="804" w:author="Michal Moreno" w:date="2015-03-26T17:15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53A41" w:rsidRPr="00C56D66" w:rsidRDefault="00853A41" w:rsidP="00716306">
            <w:pPr>
              <w:spacing w:before="40" w:after="40"/>
              <w:rPr>
                <w:ins w:id="805" w:author="Michal Moreno" w:date="2015-03-26T17:15:00Z"/>
                <w:rFonts w:cs="David"/>
                <w:b/>
                <w:bCs/>
                <w:sz w:val="20"/>
                <w:rtl/>
                <w:lang w:eastAsia="he-IL"/>
              </w:rPr>
            </w:pPr>
            <w:ins w:id="806" w:author="Michal Moreno" w:date="2015-03-26T17:15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53A41" w:rsidRPr="00C56D66" w:rsidRDefault="00853A41" w:rsidP="00716306">
            <w:pPr>
              <w:spacing w:before="40" w:after="40"/>
              <w:rPr>
                <w:ins w:id="807" w:author="Michal Moreno" w:date="2015-03-26T17:15:00Z"/>
                <w:rFonts w:cs="David"/>
                <w:b/>
                <w:bCs/>
                <w:sz w:val="20"/>
                <w:rtl/>
                <w:lang w:eastAsia="he-IL"/>
              </w:rPr>
            </w:pPr>
            <w:ins w:id="808" w:author="Michal Moreno" w:date="2015-03-26T17:15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יוצג במסך</w:t>
              </w:r>
            </w:ins>
          </w:p>
        </w:tc>
      </w:tr>
      <w:tr w:rsidR="0084109C" w:rsidRPr="00B8177F" w:rsidTr="0084109C">
        <w:trPr>
          <w:ins w:id="809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00000" w:rsidRDefault="00787A7D">
            <w:pPr>
              <w:pStyle w:val="ListParagraph"/>
              <w:numPr>
                <w:ilvl w:val="0"/>
                <w:numId w:val="19"/>
              </w:numPr>
              <w:rPr>
                <w:ins w:id="810" w:author="Raviv Shmuelly" w:date="2014-10-28T15:03:00Z"/>
                <w:rFonts w:cs="David"/>
                <w:color w:val="000000"/>
                <w:sz w:val="20"/>
              </w:rPr>
              <w:pPrChange w:id="811" w:author="Raviv Shmuelly" w:date="2014-10-28T15:04:00Z">
                <w:pPr>
                  <w:pStyle w:val="ListParagraph"/>
                  <w:numPr>
                    <w:numId w:val="17"/>
                  </w:numPr>
                  <w:ind w:left="360" w:hanging="360"/>
                </w:pPr>
              </w:pPrChange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bidi w:val="0"/>
              <w:rPr>
                <w:ins w:id="812" w:author="Raviv Shmuelly" w:date="2014-10-28T15:03:00Z"/>
                <w:rFonts w:cs="David"/>
                <w:color w:val="000000"/>
                <w:sz w:val="20"/>
              </w:rPr>
            </w:pPr>
            <w:ins w:id="813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MISPAR_SIDURI_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MESSARIM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14" w:author="Raviv Shmuelly" w:date="2014-10-28T15:03:00Z"/>
                <w:rFonts w:cs="David"/>
                <w:color w:val="000000"/>
                <w:sz w:val="20"/>
                <w:rtl/>
              </w:rPr>
            </w:pPr>
            <w:ins w:id="815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נומרטור מסרים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jc w:val="center"/>
              <w:rPr>
                <w:ins w:id="816" w:author="Raviv Shmuelly" w:date="2014-10-28T15:03:00Z"/>
                <w:rFonts w:cs="David"/>
                <w:color w:val="000000"/>
                <w:sz w:val="20"/>
              </w:rPr>
            </w:pPr>
            <w:ins w:id="817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N 18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18" w:author="Raviv Shmuelly" w:date="2014-10-28T15:03:00Z"/>
                <w:rFonts w:cs="David"/>
                <w:color w:val="000000"/>
                <w:sz w:val="20"/>
              </w:rPr>
            </w:pPr>
            <w:ins w:id="819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מטבלת סוגי מסרים</w:t>
              </w:r>
            </w:ins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20" w:author="Michal Moreno" w:date="2015-03-26T17:15:00Z"/>
                <w:rFonts w:cs="David"/>
                <w:color w:val="000000"/>
                <w:sz w:val="20"/>
                <w:rtl/>
              </w:rPr>
            </w:pPr>
            <w:ins w:id="821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t>MISPAR_SIDURI_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MESSARIM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22" w:author="Michal Moreno" w:date="2015-03-26T17:15:00Z"/>
                <w:rFonts w:cs="David"/>
                <w:color w:val="000000"/>
                <w:sz w:val="20"/>
                <w:rtl/>
              </w:rPr>
            </w:pPr>
            <w:ins w:id="823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t>N 18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24" w:author="Michal Moreno" w:date="2015-03-26T17:15:00Z"/>
                <w:rFonts w:cs="David"/>
                <w:color w:val="000000"/>
                <w:sz w:val="20"/>
                <w:rtl/>
              </w:rPr>
            </w:pPr>
            <w:ins w:id="825" w:author="Michal Moreno" w:date="2015-03-26T17:18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נומרטור מסרים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26" w:author="Michal Moreno" w:date="2015-03-26T17:15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rPr>
          <w:ins w:id="827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00000" w:rsidRDefault="00787A7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828" w:author="Raviv Shmuelly" w:date="2014-10-28T15:03:00Z"/>
                <w:rFonts w:cs="David"/>
                <w:color w:val="000000"/>
                <w:sz w:val="20"/>
              </w:rPr>
              <w:pPrChange w:id="829" w:author="Raviv Shmuelly" w:date="2014-10-28T15:04:00Z">
                <w:pPr>
                  <w:pStyle w:val="ListParagraph"/>
                  <w:numPr>
                    <w:numId w:val="17"/>
                  </w:numPr>
                  <w:ind w:left="0" w:hanging="360"/>
                </w:pPr>
              </w:pPrChange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bidi w:val="0"/>
              <w:rPr>
                <w:ins w:id="830" w:author="Raviv Shmuelly" w:date="2014-10-28T15:03:00Z"/>
                <w:rFonts w:cs="David"/>
                <w:color w:val="000000"/>
                <w:sz w:val="20"/>
              </w:rPr>
            </w:pPr>
            <w:ins w:id="831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KOD_MAARECHET_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MEIDA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32" w:author="Raviv Shmuelly" w:date="2014-10-28T15:03:00Z"/>
                <w:rFonts w:cs="David"/>
                <w:color w:val="000000"/>
                <w:sz w:val="20"/>
                <w:rtl/>
              </w:rPr>
            </w:pPr>
            <w:ins w:id="833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מערכת מקור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jc w:val="center"/>
              <w:rPr>
                <w:ins w:id="834" w:author="Raviv Shmuelly" w:date="2014-10-28T15:03:00Z"/>
                <w:rFonts w:cs="David"/>
                <w:color w:val="000000"/>
                <w:sz w:val="20"/>
              </w:rPr>
            </w:pPr>
            <w:ins w:id="835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36" w:author="Raviv Shmuelly" w:date="2014-10-28T15:03:00Z"/>
                <w:rFonts w:cs="David"/>
                <w:color w:val="000000"/>
                <w:sz w:val="20"/>
              </w:rPr>
            </w:pPr>
            <w:ins w:id="837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מטבלת מערכות משיקות</w:t>
              </w:r>
            </w:ins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38" w:author="Michal Moreno" w:date="2015-03-26T17:15:00Z"/>
                <w:rFonts w:cs="David"/>
                <w:color w:val="000000"/>
                <w:sz w:val="20"/>
                <w:rtl/>
              </w:rPr>
            </w:pPr>
            <w:ins w:id="839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t>KOD_MAARECHET_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MEIDA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40" w:author="Michal Moreno" w:date="2015-03-26T17:15:00Z"/>
                <w:rFonts w:cs="David"/>
                <w:color w:val="000000"/>
                <w:sz w:val="20"/>
                <w:rtl/>
              </w:rPr>
            </w:pPr>
            <w:ins w:id="841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42" w:author="Michal Moreno" w:date="2015-03-26T17:15:00Z"/>
                <w:rFonts w:cs="David"/>
                <w:color w:val="000000"/>
                <w:sz w:val="20"/>
                <w:rtl/>
              </w:rPr>
            </w:pPr>
            <w:ins w:id="843" w:author="Michal Moreno" w:date="2015-03-26T17:18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מערכת מקור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44" w:author="Michal Moreno" w:date="2015-03-26T17:15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rPr>
          <w:ins w:id="845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00000" w:rsidRDefault="00787A7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846" w:author="Raviv Shmuelly" w:date="2014-10-28T15:03:00Z"/>
                <w:rFonts w:cs="David"/>
                <w:color w:val="000000"/>
                <w:sz w:val="20"/>
              </w:rPr>
              <w:pPrChange w:id="847" w:author="Raviv Shmuelly" w:date="2014-10-28T15:04:00Z">
                <w:pPr>
                  <w:pStyle w:val="ListParagraph"/>
                  <w:numPr>
                    <w:numId w:val="17"/>
                  </w:numPr>
                  <w:ind w:left="0" w:hanging="360"/>
                </w:pPr>
              </w:pPrChange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bidi w:val="0"/>
              <w:rPr>
                <w:ins w:id="848" w:author="Raviv Shmuelly" w:date="2014-10-28T15:03:00Z"/>
                <w:rFonts w:cs="David"/>
                <w:color w:val="000000"/>
                <w:sz w:val="20"/>
              </w:rPr>
            </w:pPr>
            <w:ins w:id="849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MESSARIN_TAARICH_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SHAA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50" w:author="Raviv Shmuelly" w:date="2014-10-28T15:03:00Z"/>
                <w:rFonts w:cs="David"/>
                <w:color w:val="000000"/>
                <w:sz w:val="20"/>
                <w:rtl/>
              </w:rPr>
            </w:pPr>
            <w:ins w:id="851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תאריך ושעת תשדורת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jc w:val="center"/>
              <w:rPr>
                <w:ins w:id="852" w:author="Raviv Shmuelly" w:date="2014-10-28T15:03:00Z"/>
                <w:rFonts w:cs="David"/>
                <w:color w:val="000000"/>
                <w:sz w:val="20"/>
              </w:rPr>
            </w:pPr>
            <w:ins w:id="853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DateTime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54" w:author="Raviv Shmuelly" w:date="2014-10-28T15:03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55" w:author="Michal Moreno" w:date="2015-03-26T17:15:00Z"/>
                <w:rFonts w:cs="David"/>
                <w:color w:val="000000"/>
                <w:sz w:val="20"/>
                <w:rtl/>
              </w:rPr>
            </w:pPr>
            <w:ins w:id="856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t>MESSARIN_TAARICH_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SHAA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57" w:author="Michal Moreno" w:date="2015-03-26T17:15:00Z"/>
                <w:rFonts w:cs="David"/>
                <w:color w:val="000000"/>
                <w:sz w:val="20"/>
                <w:rtl/>
              </w:rPr>
            </w:pPr>
            <w:proofErr w:type="spellStart"/>
            <w:ins w:id="858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t>DateTime</w:t>
              </w:r>
            </w:ins>
            <w:proofErr w:type="spellEnd"/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59" w:author="Michal Moreno" w:date="2015-03-26T17:15:00Z"/>
                <w:rFonts w:cs="David"/>
                <w:color w:val="000000"/>
                <w:sz w:val="20"/>
                <w:rtl/>
              </w:rPr>
            </w:pPr>
            <w:ins w:id="860" w:author="Michal Moreno" w:date="2015-03-26T17:18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תאריך ושעת תשדורת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61" w:author="Michal Moreno" w:date="2015-03-26T17:15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rPr>
          <w:ins w:id="862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00000" w:rsidRDefault="00787A7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863" w:author="Raviv Shmuelly" w:date="2014-10-28T15:03:00Z"/>
                <w:rFonts w:cs="David"/>
                <w:color w:val="000000"/>
                <w:sz w:val="20"/>
              </w:rPr>
              <w:pPrChange w:id="864" w:author="Raviv Shmuelly" w:date="2014-10-28T15:04:00Z">
                <w:pPr>
                  <w:pStyle w:val="ListParagraph"/>
                  <w:numPr>
                    <w:numId w:val="17"/>
                  </w:numPr>
                  <w:ind w:left="0" w:hanging="360"/>
                </w:pPr>
              </w:pPrChange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bidi w:val="0"/>
              <w:rPr>
                <w:ins w:id="865" w:author="Raviv Shmuelly" w:date="2014-10-28T15:03:00Z"/>
                <w:rFonts w:cs="David"/>
                <w:color w:val="000000"/>
                <w:sz w:val="20"/>
              </w:rPr>
            </w:pPr>
            <w:ins w:id="866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KOD_MAARECHE</w:t>
              </w:r>
              <w:r w:rsidRPr="00C56D66">
                <w:rPr>
                  <w:rFonts w:cs="David"/>
                  <w:color w:val="000000"/>
                  <w:sz w:val="20"/>
                </w:rPr>
                <w:lastRenderedPageBreak/>
                <w:t>T_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67" w:author="Raviv Shmuelly" w:date="2014-10-28T15:03:00Z"/>
                <w:rFonts w:cs="David"/>
                <w:color w:val="000000"/>
                <w:sz w:val="20"/>
              </w:rPr>
            </w:pPr>
            <w:ins w:id="868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lastRenderedPageBreak/>
                <w:t>מערכ</w:t>
              </w:r>
              <w:r w:rsidRPr="00C56D66">
                <w:rPr>
                  <w:rFonts w:cs="David" w:hint="cs"/>
                  <w:color w:val="000000"/>
                  <w:sz w:val="20"/>
                  <w:rtl/>
                </w:rPr>
                <w:lastRenderedPageBreak/>
                <w:t>ת יעד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jc w:val="center"/>
              <w:rPr>
                <w:ins w:id="869" w:author="Raviv Shmuelly" w:date="2014-10-28T15:03:00Z"/>
                <w:rFonts w:cs="David"/>
                <w:color w:val="000000"/>
                <w:sz w:val="20"/>
              </w:rPr>
            </w:pPr>
            <w:ins w:id="870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lastRenderedPageBreak/>
                <w:t>C 4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71" w:author="Raviv Shmuelly" w:date="2014-10-28T15:03:00Z"/>
                <w:rFonts w:cs="David"/>
                <w:color w:val="000000"/>
                <w:sz w:val="20"/>
              </w:rPr>
            </w:pPr>
            <w:ins w:id="872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מטבל</w:t>
              </w:r>
              <w:r w:rsidRPr="00C56D66">
                <w:rPr>
                  <w:rFonts w:cs="David" w:hint="cs"/>
                  <w:color w:val="000000"/>
                  <w:sz w:val="20"/>
                  <w:rtl/>
                </w:rPr>
                <w:lastRenderedPageBreak/>
                <w:t>ת מערכות משיקות</w:t>
              </w:r>
            </w:ins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73" w:author="Michal Moreno" w:date="2015-03-26T17:15:00Z"/>
                <w:rFonts w:cs="David"/>
                <w:color w:val="000000"/>
                <w:sz w:val="20"/>
                <w:rtl/>
              </w:rPr>
            </w:pPr>
            <w:ins w:id="874" w:author="Michal Moreno" w:date="2015-03-26T17:18:00Z">
              <w:r w:rsidRPr="00C56D66">
                <w:rPr>
                  <w:rFonts w:cs="David"/>
                  <w:color w:val="000000"/>
                  <w:sz w:val="20"/>
                </w:rPr>
                <w:lastRenderedPageBreak/>
                <w:t>KOD_MAARECHE</w:t>
              </w:r>
              <w:r w:rsidRPr="00C56D66">
                <w:rPr>
                  <w:rFonts w:cs="David"/>
                  <w:color w:val="000000"/>
                  <w:sz w:val="20"/>
                </w:rPr>
                <w:lastRenderedPageBreak/>
                <w:t>T_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75" w:author="Michal Moreno" w:date="2015-03-26T17:15:00Z"/>
                <w:rFonts w:cs="David"/>
                <w:color w:val="000000"/>
                <w:sz w:val="20"/>
                <w:rtl/>
              </w:rPr>
            </w:pPr>
            <w:ins w:id="876" w:author="Michal Moreno" w:date="2015-03-26T17:19:00Z">
              <w:r w:rsidRPr="00C56D66">
                <w:rPr>
                  <w:rFonts w:cs="David"/>
                  <w:color w:val="000000"/>
                  <w:sz w:val="20"/>
                </w:rPr>
                <w:lastRenderedPageBreak/>
                <w:t>C 4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77" w:author="Michal Moreno" w:date="2015-03-26T17:15:00Z"/>
                <w:rFonts w:cs="David"/>
                <w:color w:val="000000"/>
                <w:sz w:val="20"/>
                <w:rtl/>
              </w:rPr>
            </w:pPr>
            <w:ins w:id="878" w:author="Michal Moreno" w:date="2015-03-26T17:19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מערכ</w:t>
              </w:r>
              <w:r w:rsidRPr="00C56D66">
                <w:rPr>
                  <w:rFonts w:cs="David" w:hint="cs"/>
                  <w:color w:val="000000"/>
                  <w:sz w:val="20"/>
                  <w:rtl/>
                </w:rPr>
                <w:lastRenderedPageBreak/>
                <w:t>ת יעד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79" w:author="Michal Moreno" w:date="2015-03-26T17:15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rPr>
          <w:ins w:id="880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00000" w:rsidRDefault="00787A7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881" w:author="Raviv Shmuelly" w:date="2014-10-28T15:03:00Z"/>
                <w:rFonts w:cs="David"/>
                <w:color w:val="000000"/>
                <w:sz w:val="20"/>
              </w:rPr>
              <w:pPrChange w:id="882" w:author="Raviv Shmuelly" w:date="2014-10-28T15:04:00Z">
                <w:pPr>
                  <w:pStyle w:val="ListParagraph"/>
                  <w:numPr>
                    <w:numId w:val="17"/>
                  </w:numPr>
                  <w:ind w:left="0" w:hanging="360"/>
                </w:pPr>
              </w:pPrChange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bidi w:val="0"/>
              <w:rPr>
                <w:ins w:id="883" w:author="Raviv Shmuelly" w:date="2014-10-28T15:03:00Z"/>
                <w:rFonts w:cs="David"/>
                <w:color w:val="000000"/>
                <w:sz w:val="20"/>
              </w:rPr>
            </w:pPr>
            <w:ins w:id="884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TEUR_MAARECHET_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85" w:author="Raviv Shmuelly" w:date="2014-10-28T15:03:00Z"/>
                <w:rFonts w:cs="David"/>
                <w:color w:val="000000"/>
                <w:sz w:val="20"/>
                <w:rtl/>
              </w:rPr>
            </w:pPr>
            <w:ins w:id="886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תאור מערכת יעד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jc w:val="center"/>
              <w:rPr>
                <w:ins w:id="887" w:author="Raviv Shmuelly" w:date="2014-10-28T15:03:00Z"/>
                <w:rFonts w:cs="David"/>
                <w:color w:val="000000"/>
                <w:sz w:val="20"/>
                <w:rtl/>
              </w:rPr>
            </w:pPr>
            <w:ins w:id="888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C 50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889" w:author="Raviv Shmuelly" w:date="2014-10-28T15:03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90" w:author="Michal Moreno" w:date="2015-03-26T17:15:00Z"/>
                <w:rFonts w:cs="David"/>
                <w:color w:val="000000"/>
                <w:sz w:val="20"/>
                <w:rtl/>
              </w:rPr>
            </w:pPr>
            <w:ins w:id="891" w:author="Michal Moreno" w:date="2015-03-26T17:19:00Z">
              <w:r w:rsidRPr="00C56D66">
                <w:rPr>
                  <w:rFonts w:cs="David"/>
                  <w:color w:val="000000"/>
                  <w:sz w:val="20"/>
                </w:rPr>
                <w:t>TEUR_MAARECHET_</w:t>
              </w:r>
              <w:r w:rsidRPr="00C56D66">
                <w:rPr>
                  <w:rFonts w:cs="David"/>
                  <w:color w:val="000000"/>
                  <w:sz w:val="20"/>
                </w:rPr>
                <w:br/>
                <w:t>YAAD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92" w:author="Michal Moreno" w:date="2015-03-26T17:15:00Z"/>
                <w:rFonts w:cs="David"/>
                <w:color w:val="000000"/>
                <w:sz w:val="20"/>
                <w:rtl/>
              </w:rPr>
            </w:pPr>
            <w:ins w:id="893" w:author="Michal Moreno" w:date="2015-03-26T17:19:00Z">
              <w:r w:rsidRPr="00C56D66">
                <w:rPr>
                  <w:rFonts w:cs="David"/>
                  <w:color w:val="000000"/>
                  <w:sz w:val="20"/>
                </w:rPr>
                <w:t>C 50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94" w:author="Michal Moreno" w:date="2015-03-26T17:15:00Z"/>
                <w:rFonts w:cs="David"/>
                <w:color w:val="000000"/>
                <w:sz w:val="20"/>
                <w:rtl/>
              </w:rPr>
            </w:pPr>
            <w:ins w:id="895" w:author="Michal Moreno" w:date="2015-03-26T17:19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תאור מערכת יעד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896" w:author="Michal Moreno" w:date="2015-03-26T17:15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rPr>
          <w:ins w:id="897" w:author="Raviv Shmuelly" w:date="2014-10-28T15:03:00Z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00000" w:rsidRDefault="00787A7D">
            <w:pPr>
              <w:pStyle w:val="ListParagraph"/>
              <w:numPr>
                <w:ilvl w:val="0"/>
                <w:numId w:val="19"/>
              </w:numPr>
              <w:ind w:left="0" w:firstLine="0"/>
              <w:rPr>
                <w:ins w:id="898" w:author="Raviv Shmuelly" w:date="2014-10-28T15:03:00Z"/>
                <w:rFonts w:cs="David"/>
                <w:color w:val="000000"/>
                <w:sz w:val="20"/>
              </w:rPr>
              <w:pPrChange w:id="899" w:author="Raviv Shmuelly" w:date="2014-10-28T15:04:00Z">
                <w:pPr>
                  <w:pStyle w:val="ListParagraph"/>
                  <w:numPr>
                    <w:numId w:val="17"/>
                  </w:numPr>
                  <w:ind w:left="0" w:hanging="360"/>
                </w:pPr>
              </w:pPrChange>
            </w:pP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bidi w:val="0"/>
              <w:rPr>
                <w:ins w:id="900" w:author="Raviv Shmuelly" w:date="2014-10-28T15:03:00Z"/>
                <w:rFonts w:cs="David"/>
                <w:color w:val="000000"/>
                <w:sz w:val="20"/>
              </w:rPr>
            </w:pPr>
            <w:ins w:id="901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SUG_MESSARIM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902" w:author="Raviv Shmuelly" w:date="2014-10-28T15:03:00Z"/>
                <w:rFonts w:cs="David"/>
                <w:color w:val="000000"/>
                <w:sz w:val="20"/>
                <w:rtl/>
              </w:rPr>
            </w:pPr>
            <w:ins w:id="903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סוג מסר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jc w:val="center"/>
              <w:rPr>
                <w:ins w:id="904" w:author="Raviv Shmuelly" w:date="2014-10-28T15:03:00Z"/>
                <w:rFonts w:cs="David"/>
                <w:color w:val="000000"/>
                <w:sz w:val="20"/>
              </w:rPr>
            </w:pPr>
            <w:ins w:id="905" w:author="Raviv Shmuelly" w:date="2014-10-28T15:03:00Z">
              <w:r w:rsidRPr="00C56D66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4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4109C" w:rsidRPr="00C56D66" w:rsidRDefault="0084109C" w:rsidP="00716306">
            <w:pPr>
              <w:rPr>
                <w:ins w:id="906" w:author="Raviv Shmuelly" w:date="2014-10-28T15:03:00Z"/>
                <w:rFonts w:cs="David"/>
                <w:color w:val="000000"/>
                <w:sz w:val="20"/>
                <w:rtl/>
              </w:rPr>
            </w:pPr>
            <w:ins w:id="907" w:author="Raviv Shmuelly" w:date="2014-10-28T15:03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 xml:space="preserve">מוגדר בקובץ </w:t>
              </w:r>
              <w:r w:rsidRPr="00C56D66">
                <w:rPr>
                  <w:rFonts w:cs="David"/>
                  <w:color w:val="000000"/>
                  <w:sz w:val="20"/>
                </w:rPr>
                <w:t>XSD</w:t>
              </w:r>
            </w:ins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908" w:author="Michal Moreno" w:date="2015-03-26T17:15:00Z"/>
                <w:rFonts w:cs="David"/>
                <w:color w:val="000000"/>
                <w:sz w:val="20"/>
                <w:rtl/>
              </w:rPr>
            </w:pPr>
            <w:ins w:id="909" w:author="Michal Moreno" w:date="2015-03-26T17:19:00Z">
              <w:r w:rsidRPr="00C56D66">
                <w:rPr>
                  <w:rFonts w:cs="David"/>
                  <w:color w:val="000000"/>
                  <w:sz w:val="20"/>
                </w:rPr>
                <w:t>SUG_MESSARIM</w:t>
              </w:r>
            </w:ins>
          </w:p>
        </w:tc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910" w:author="Michal Moreno" w:date="2015-03-26T17:15:00Z"/>
                <w:rFonts w:cs="David"/>
                <w:color w:val="000000"/>
                <w:sz w:val="20"/>
                <w:rtl/>
              </w:rPr>
            </w:pPr>
            <w:ins w:id="911" w:author="Michal Moreno" w:date="2015-03-26T17:19:00Z">
              <w:r w:rsidRPr="00C56D66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4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912" w:author="Michal Moreno" w:date="2015-03-26T17:15:00Z"/>
                <w:rFonts w:cs="David"/>
                <w:color w:val="000000"/>
                <w:sz w:val="20"/>
                <w:rtl/>
              </w:rPr>
            </w:pPr>
            <w:ins w:id="913" w:author="Michal Moreno" w:date="2015-03-26T17:19:00Z">
              <w:r w:rsidRPr="00C56D66">
                <w:rPr>
                  <w:rFonts w:cs="David" w:hint="cs"/>
                  <w:color w:val="000000"/>
                  <w:sz w:val="20"/>
                  <w:rtl/>
                </w:rPr>
                <w:t>סוג מסר</w:t>
              </w:r>
            </w:ins>
          </w:p>
        </w:tc>
        <w:tc>
          <w:tcPr>
            <w:tcW w:w="3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84109C" w:rsidRPr="00C56D66" w:rsidRDefault="0084109C" w:rsidP="00716306">
            <w:pPr>
              <w:rPr>
                <w:ins w:id="914" w:author="Michal Moreno" w:date="2015-03-26T17:15:00Z"/>
                <w:rFonts w:cs="David"/>
                <w:color w:val="000000"/>
                <w:sz w:val="20"/>
                <w:rtl/>
              </w:rPr>
            </w:pPr>
          </w:p>
        </w:tc>
      </w:tr>
    </w:tbl>
    <w:p w:rsidR="00000000" w:rsidRDefault="00787A7D">
      <w:pPr>
        <w:rPr>
          <w:ins w:id="915" w:author="Raviv Shmuelly" w:date="2014-10-28T15:03:00Z"/>
          <w:lang w:eastAsia="he-IL"/>
        </w:rPr>
        <w:pPrChange w:id="916" w:author="Raviv Shmuelly" w:date="2014-10-28T15:03:00Z">
          <w:pPr>
            <w:pStyle w:val="Heading3"/>
            <w:numPr>
              <w:ilvl w:val="3"/>
              <w:numId w:val="3"/>
            </w:numPr>
            <w:spacing w:before="240" w:after="120" w:line="320" w:lineRule="exact"/>
            <w:ind w:left="1728" w:hanging="648"/>
          </w:pPr>
        </w:pPrChange>
      </w:pPr>
    </w:p>
    <w:p w:rsidR="00000000" w:rsidRDefault="00787A7D">
      <w:pPr>
        <w:rPr>
          <w:del w:id="917" w:author="Raviv Shmuelly" w:date="2014-10-28T15:03:00Z"/>
          <w:lang w:eastAsia="he-IL"/>
          <w:rPrChange w:id="918" w:author="Raviv Shmuelly" w:date="2014-10-28T15:03:00Z">
            <w:rPr>
              <w:del w:id="919" w:author="Raviv Shmuelly" w:date="2014-10-28T15:03:00Z"/>
              <w:rFonts w:ascii="Times New Roman" w:hAnsi="Times New Roman" w:cs="David"/>
              <w:b/>
              <w:bCs/>
              <w:color w:val="auto"/>
              <w:sz w:val="20"/>
              <w:lang w:eastAsia="he-IL"/>
            </w:rPr>
          </w:rPrChange>
        </w:rPr>
        <w:pPrChange w:id="920" w:author="Raviv Shmuelly" w:date="2014-10-28T15:03:00Z">
          <w:pPr>
            <w:pStyle w:val="Heading3"/>
            <w:numPr>
              <w:ilvl w:val="3"/>
              <w:numId w:val="3"/>
            </w:numPr>
            <w:spacing w:before="240" w:after="120" w:line="320" w:lineRule="exact"/>
            <w:ind w:left="1728" w:hanging="648"/>
          </w:pPr>
        </w:pPrChange>
      </w:pPr>
    </w:p>
    <w:tbl>
      <w:tblPr>
        <w:bidiVisual/>
        <w:tblW w:w="8355" w:type="dxa"/>
        <w:tblInd w:w="1099" w:type="dxa"/>
        <w:tblLook w:val="04A0"/>
      </w:tblPr>
      <w:tblGrid>
        <w:gridCol w:w="663"/>
        <w:gridCol w:w="2437"/>
        <w:gridCol w:w="1743"/>
        <w:gridCol w:w="1330"/>
        <w:gridCol w:w="2182"/>
      </w:tblGrid>
      <w:tr w:rsidR="008244AA" w:rsidRPr="00EB2764" w:rsidDel="00693C8E" w:rsidTr="00F155DB">
        <w:trPr>
          <w:trHeight w:val="315"/>
          <w:tblHeader/>
          <w:del w:id="921" w:author="Raviv Shmuelly" w:date="2014-10-28T15:03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8244AA" w:rsidRPr="00EB2764" w:rsidDel="00693C8E" w:rsidRDefault="008244AA" w:rsidP="00F155DB">
            <w:pPr>
              <w:spacing w:before="40" w:after="40"/>
              <w:rPr>
                <w:del w:id="922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del w:id="923" w:author="Raviv Shmuelly" w:date="2014-10-28T15:03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8244AA" w:rsidRPr="00EB2764" w:rsidDel="00693C8E" w:rsidRDefault="008244AA" w:rsidP="00F155DB">
            <w:pPr>
              <w:spacing w:before="40" w:after="40"/>
              <w:rPr>
                <w:del w:id="924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del w:id="925" w:author="Raviv Shmuelly" w:date="2014-10-28T15:03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8244AA" w:rsidRPr="00EB2764" w:rsidDel="00693C8E" w:rsidRDefault="008244AA" w:rsidP="00F155DB">
            <w:pPr>
              <w:spacing w:before="40" w:after="40"/>
              <w:rPr>
                <w:del w:id="926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del w:id="927" w:author="Raviv Shmuelly" w:date="2014-10-28T15:03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ת</w:delText>
              </w:r>
              <w:r w:rsidR="00BB01EC" w:rsidDel="00693C8E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delText>י</w:delText>
              </w:r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8244AA" w:rsidRPr="00EB2764" w:rsidDel="00693C8E" w:rsidRDefault="008244AA" w:rsidP="00F155DB">
            <w:pPr>
              <w:spacing w:before="40" w:after="40"/>
              <w:rPr>
                <w:del w:id="928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del w:id="929" w:author="Raviv Shmuelly" w:date="2014-10-28T15:03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8244AA" w:rsidRPr="00EB2764" w:rsidDel="00693C8E" w:rsidRDefault="008244AA" w:rsidP="00F155DB">
            <w:pPr>
              <w:spacing w:before="40" w:after="40"/>
              <w:rPr>
                <w:del w:id="930" w:author="Raviv Shmuelly" w:date="2014-10-28T15:03:00Z"/>
                <w:rFonts w:cs="David"/>
                <w:b/>
                <w:bCs/>
                <w:sz w:val="20"/>
                <w:lang w:eastAsia="he-IL"/>
              </w:rPr>
            </w:pPr>
            <w:del w:id="931" w:author="Raviv Shmuelly" w:date="2014-10-28T15:03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הערה</w:delText>
              </w:r>
            </w:del>
          </w:p>
        </w:tc>
      </w:tr>
      <w:tr w:rsidR="008244AA" w:rsidRPr="00EB2764" w:rsidDel="00693C8E" w:rsidTr="00F155DB">
        <w:trPr>
          <w:trHeight w:val="315"/>
          <w:del w:id="932" w:author="Raviv Shmuelly" w:date="2014-10-28T15:03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8244AA">
            <w:pPr>
              <w:pStyle w:val="ListParagraph"/>
              <w:numPr>
                <w:ilvl w:val="0"/>
                <w:numId w:val="16"/>
              </w:numPr>
              <w:rPr>
                <w:del w:id="933" w:author="Raviv Shmuelly" w:date="2014-10-28T15:03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bidi w:val="0"/>
              <w:rPr>
                <w:del w:id="934" w:author="Raviv Shmuelly" w:date="2014-10-28T15:03:00Z"/>
                <w:rFonts w:cs="David"/>
                <w:color w:val="000000"/>
                <w:sz w:val="20"/>
              </w:rPr>
            </w:pPr>
            <w:del w:id="935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KOD_SUG_MESSER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36" w:author="Raviv Shmuelly" w:date="2014-10-28T15:03:00Z"/>
                <w:rFonts w:cs="David"/>
                <w:color w:val="000000"/>
                <w:sz w:val="20"/>
              </w:rPr>
            </w:pPr>
            <w:del w:id="937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סוג מסר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jc w:val="center"/>
              <w:rPr>
                <w:del w:id="938" w:author="Raviv Shmuelly" w:date="2014-10-28T15:03:00Z"/>
                <w:rFonts w:cs="David"/>
                <w:color w:val="000000"/>
                <w:sz w:val="20"/>
              </w:rPr>
            </w:pPr>
            <w:del w:id="939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40" w:author="Raviv Shmuelly" w:date="2014-10-28T15:03:00Z"/>
                <w:rFonts w:cs="David"/>
                <w:color w:val="000000"/>
                <w:sz w:val="20"/>
              </w:rPr>
            </w:pPr>
            <w:del w:id="941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סוגי מסרים</w:delText>
              </w:r>
            </w:del>
          </w:p>
        </w:tc>
      </w:tr>
      <w:tr w:rsidR="008244AA" w:rsidRPr="00EB2764" w:rsidDel="00693C8E" w:rsidTr="00F155DB">
        <w:trPr>
          <w:trHeight w:val="315"/>
          <w:del w:id="942" w:author="Raviv Shmuelly" w:date="2014-10-28T15:03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8244AA">
            <w:pPr>
              <w:pStyle w:val="ListParagraph"/>
              <w:numPr>
                <w:ilvl w:val="0"/>
                <w:numId w:val="16"/>
              </w:numPr>
              <w:rPr>
                <w:del w:id="943" w:author="Raviv Shmuelly" w:date="2014-10-28T15:03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bidi w:val="0"/>
              <w:rPr>
                <w:del w:id="944" w:author="Raviv Shmuelly" w:date="2014-10-28T15:03:00Z"/>
                <w:rFonts w:cs="David"/>
                <w:color w:val="000000"/>
                <w:sz w:val="20"/>
              </w:rPr>
            </w:pPr>
            <w:del w:id="945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KOD_MAARECHET_</w:delText>
              </w:r>
              <w:r w:rsidRPr="00EB2764" w:rsidDel="00693C8E">
                <w:rPr>
                  <w:rFonts w:cs="David"/>
                  <w:color w:val="000000"/>
                  <w:sz w:val="20"/>
                </w:rPr>
                <w:br/>
                <w:delText>MAKOR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46" w:author="Raviv Shmuelly" w:date="2014-10-28T15:03:00Z"/>
                <w:rFonts w:cs="David"/>
                <w:color w:val="000000"/>
                <w:sz w:val="20"/>
                <w:rtl/>
              </w:rPr>
            </w:pPr>
            <w:del w:id="947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מערכת מקור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jc w:val="center"/>
              <w:rPr>
                <w:del w:id="948" w:author="Raviv Shmuelly" w:date="2014-10-28T15:03:00Z"/>
                <w:rFonts w:cs="David"/>
                <w:color w:val="000000"/>
                <w:sz w:val="20"/>
              </w:rPr>
            </w:pPr>
            <w:del w:id="949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50" w:author="Raviv Shmuelly" w:date="2014-10-28T15:03:00Z"/>
                <w:rFonts w:cs="David"/>
                <w:color w:val="000000"/>
                <w:sz w:val="20"/>
              </w:rPr>
            </w:pPr>
            <w:del w:id="951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מערכות משיקות</w:delText>
              </w:r>
            </w:del>
          </w:p>
        </w:tc>
      </w:tr>
      <w:tr w:rsidR="008244AA" w:rsidRPr="00EB2764" w:rsidDel="00693C8E" w:rsidTr="00F155DB">
        <w:trPr>
          <w:trHeight w:val="315"/>
          <w:del w:id="952" w:author="Raviv Shmuelly" w:date="2014-10-28T15:03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8244AA">
            <w:pPr>
              <w:pStyle w:val="ListParagraph"/>
              <w:numPr>
                <w:ilvl w:val="0"/>
                <w:numId w:val="16"/>
              </w:numPr>
              <w:rPr>
                <w:del w:id="953" w:author="Raviv Shmuelly" w:date="2014-10-28T15:03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bidi w:val="0"/>
              <w:rPr>
                <w:del w:id="954" w:author="Raviv Shmuelly" w:date="2014-10-28T15:03:00Z"/>
                <w:rFonts w:cs="David"/>
                <w:color w:val="000000"/>
                <w:sz w:val="20"/>
              </w:rPr>
            </w:pPr>
            <w:del w:id="955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KOD_MAARECHET_</w:delText>
              </w:r>
              <w:r w:rsidRPr="00EB2764" w:rsidDel="00693C8E">
                <w:rPr>
                  <w:rFonts w:cs="David"/>
                  <w:color w:val="000000"/>
                  <w:sz w:val="20"/>
                </w:rPr>
                <w:br/>
                <w:delText>YAAD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56" w:author="Raviv Shmuelly" w:date="2014-10-28T15:03:00Z"/>
                <w:rFonts w:cs="David"/>
                <w:color w:val="000000"/>
                <w:sz w:val="20"/>
              </w:rPr>
            </w:pPr>
            <w:del w:id="957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מערכת יעד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jc w:val="center"/>
              <w:rPr>
                <w:del w:id="958" w:author="Raviv Shmuelly" w:date="2014-10-28T15:03:00Z"/>
                <w:rFonts w:cs="David"/>
                <w:color w:val="000000"/>
                <w:sz w:val="20"/>
              </w:rPr>
            </w:pPr>
            <w:del w:id="959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60" w:author="Raviv Shmuelly" w:date="2014-10-28T15:03:00Z"/>
                <w:rFonts w:cs="David"/>
                <w:color w:val="000000"/>
                <w:sz w:val="20"/>
              </w:rPr>
            </w:pPr>
            <w:del w:id="961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מערכות משיקות</w:delText>
              </w:r>
            </w:del>
          </w:p>
        </w:tc>
      </w:tr>
      <w:tr w:rsidR="008244AA" w:rsidRPr="00EB2764" w:rsidDel="00693C8E" w:rsidTr="00F155DB">
        <w:trPr>
          <w:trHeight w:val="315"/>
          <w:del w:id="962" w:author="Raviv Shmuelly" w:date="2014-10-28T15:03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8244AA">
            <w:pPr>
              <w:pStyle w:val="ListParagraph"/>
              <w:numPr>
                <w:ilvl w:val="0"/>
                <w:numId w:val="16"/>
              </w:numPr>
              <w:rPr>
                <w:del w:id="963" w:author="Raviv Shmuelly" w:date="2014-10-28T15:03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bidi w:val="0"/>
              <w:rPr>
                <w:del w:id="964" w:author="Raviv Shmuelly" w:date="2014-10-28T15:03:00Z"/>
                <w:rFonts w:cs="David"/>
                <w:color w:val="000000"/>
                <w:sz w:val="20"/>
              </w:rPr>
            </w:pPr>
            <w:del w:id="965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TAARICH_SHAA_</w:delText>
              </w:r>
              <w:r w:rsidR="005313A4" w:rsidRPr="00EB2764" w:rsidDel="00693C8E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BULK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66" w:author="Raviv Shmuelly" w:date="2014-10-28T15:03:00Z"/>
                <w:rFonts w:cs="David"/>
                <w:color w:val="000000"/>
                <w:sz w:val="20"/>
                <w:rtl/>
              </w:rPr>
            </w:pPr>
            <w:del w:id="967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תאריך תשדורת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E84E1B" w:rsidP="00F155DB">
            <w:pPr>
              <w:jc w:val="center"/>
              <w:rPr>
                <w:del w:id="968" w:author="Raviv Shmuelly" w:date="2014-10-28T15:03:00Z"/>
                <w:rFonts w:cs="David"/>
                <w:color w:val="000000"/>
                <w:sz w:val="20"/>
                <w:rtl/>
              </w:rPr>
            </w:pPr>
            <w:del w:id="969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DateTime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70" w:author="Raviv Shmuelly" w:date="2014-10-28T15:03:00Z"/>
                <w:rFonts w:cs="David"/>
                <w:color w:val="000000"/>
                <w:sz w:val="20"/>
                <w:rtl/>
              </w:rPr>
            </w:pPr>
          </w:p>
        </w:tc>
      </w:tr>
      <w:tr w:rsidR="008244AA" w:rsidRPr="00EB2764" w:rsidDel="00693C8E" w:rsidTr="00F155DB">
        <w:trPr>
          <w:trHeight w:val="315"/>
          <w:del w:id="971" w:author="Raviv Shmuelly" w:date="2014-10-28T15:03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8244AA">
            <w:pPr>
              <w:pStyle w:val="ListParagraph"/>
              <w:numPr>
                <w:ilvl w:val="0"/>
                <w:numId w:val="16"/>
              </w:numPr>
              <w:rPr>
                <w:del w:id="972" w:author="Raviv Shmuelly" w:date="2014-10-28T15:03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bidi w:val="0"/>
              <w:rPr>
                <w:del w:id="973" w:author="Raviv Shmuelly" w:date="2014-10-28T15:03:00Z"/>
                <w:rFonts w:cs="David"/>
                <w:color w:val="000000"/>
                <w:sz w:val="20"/>
              </w:rPr>
            </w:pPr>
            <w:del w:id="974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MISPAR_SIDURI_</w:delText>
              </w:r>
              <w:r w:rsidR="005313A4" w:rsidRPr="00EB2764" w:rsidDel="00693C8E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BULK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75" w:author="Raviv Shmuelly" w:date="2014-10-28T15:03:00Z"/>
                <w:rFonts w:cs="David"/>
                <w:color w:val="000000"/>
                <w:sz w:val="20"/>
                <w:rtl/>
              </w:rPr>
            </w:pPr>
            <w:del w:id="976" w:author="Raviv Shmuelly" w:date="2014-10-28T15:03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מספר תשדורת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jc w:val="center"/>
              <w:rPr>
                <w:del w:id="977" w:author="Raviv Shmuelly" w:date="2014-10-28T15:03:00Z"/>
                <w:rFonts w:cs="David"/>
                <w:color w:val="000000"/>
                <w:sz w:val="20"/>
              </w:rPr>
            </w:pPr>
            <w:del w:id="978" w:author="Raviv Shmuelly" w:date="2014-10-28T15:03:00Z">
              <w:r w:rsidRPr="00EB2764" w:rsidDel="00693C8E">
                <w:rPr>
                  <w:rFonts w:cs="David"/>
                  <w:color w:val="000000"/>
                  <w:sz w:val="20"/>
                </w:rPr>
                <w:delText>N 10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244AA" w:rsidRPr="00EB2764" w:rsidDel="00693C8E" w:rsidRDefault="008244AA" w:rsidP="00F155DB">
            <w:pPr>
              <w:rPr>
                <w:del w:id="979" w:author="Raviv Shmuelly" w:date="2014-10-28T15:03:00Z"/>
                <w:rFonts w:cs="David"/>
                <w:color w:val="000000"/>
                <w:sz w:val="20"/>
                <w:rtl/>
              </w:rPr>
            </w:pPr>
          </w:p>
        </w:tc>
      </w:tr>
    </w:tbl>
    <w:p w:rsidR="008244AA" w:rsidRDefault="008244AA" w:rsidP="00FB5DE3">
      <w:pPr>
        <w:pStyle w:val="Heading3"/>
        <w:numPr>
          <w:ilvl w:val="3"/>
          <w:numId w:val="3"/>
        </w:numPr>
        <w:spacing w:before="240" w:after="120" w:line="320" w:lineRule="exact"/>
        <w:rPr>
          <w:ins w:id="980" w:author="Raviv Shmuelly" w:date="2014-10-28T15:04:00Z"/>
          <w:rFonts w:ascii="Times New Roman" w:hAnsi="Times New Roman" w:cs="David"/>
          <w:b/>
          <w:bCs/>
          <w:color w:val="auto"/>
          <w:sz w:val="20"/>
          <w:lang w:eastAsia="he-IL"/>
        </w:rPr>
      </w:pP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מבנה מסר הבקרה (</w:t>
      </w:r>
      <w:r w:rsidR="00FB5DE3" w:rsidRPr="00EB2764">
        <w:rPr>
          <w:rFonts w:ascii="Times New Roman" w:hAnsi="Times New Roman" w:cs="David"/>
          <w:b/>
          <w:bCs/>
          <w:color w:val="auto"/>
          <w:sz w:val="20"/>
          <w:lang w:eastAsia="he-IL"/>
        </w:rPr>
        <w:t>MESSER_BAKARA</w:t>
      </w:r>
      <w:r w:rsidRPr="00EB2764">
        <w:rPr>
          <w:rFonts w:ascii="Times New Roman" w:hAnsi="Times New Roman" w:cs="David" w:hint="cs"/>
          <w:b/>
          <w:bCs/>
          <w:color w:val="auto"/>
          <w:sz w:val="20"/>
          <w:rtl/>
          <w:lang w:eastAsia="he-IL"/>
        </w:rPr>
        <w:t>)</w:t>
      </w:r>
    </w:p>
    <w:tbl>
      <w:tblPr>
        <w:bidiVisual/>
        <w:tblW w:w="5000" w:type="pct"/>
        <w:tblLook w:val="04A0"/>
      </w:tblPr>
      <w:tblGrid>
        <w:gridCol w:w="615"/>
        <w:gridCol w:w="1429"/>
        <w:gridCol w:w="749"/>
        <w:gridCol w:w="516"/>
        <w:gridCol w:w="1057"/>
        <w:gridCol w:w="1551"/>
        <w:gridCol w:w="1109"/>
        <w:gridCol w:w="1111"/>
        <w:gridCol w:w="1105"/>
        <w:tblGridChange w:id="981">
          <w:tblGrid>
            <w:gridCol w:w="615"/>
            <w:gridCol w:w="259"/>
            <w:gridCol w:w="851"/>
            <w:gridCol w:w="319"/>
            <w:gridCol w:w="749"/>
            <w:gridCol w:w="516"/>
            <w:gridCol w:w="968"/>
            <w:gridCol w:w="89"/>
            <w:gridCol w:w="1551"/>
            <w:gridCol w:w="345"/>
            <w:gridCol w:w="764"/>
            <w:gridCol w:w="370"/>
            <w:gridCol w:w="741"/>
            <w:gridCol w:w="1105"/>
            <w:gridCol w:w="706"/>
            <w:gridCol w:w="2552"/>
            <w:gridCol w:w="2552"/>
            <w:gridCol w:w="2552"/>
            <w:gridCol w:w="2552"/>
          </w:tblGrid>
        </w:tblGridChange>
      </w:tblGrid>
      <w:tr w:rsidR="0084109C" w:rsidRPr="00693C8E" w:rsidTr="0084109C">
        <w:trPr>
          <w:tblHeader/>
          <w:ins w:id="982" w:author="Raviv Shmuelly" w:date="2014-10-28T15:04:00Z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4109C" w:rsidRPr="00693C8E" w:rsidRDefault="007137F8" w:rsidP="00716306">
            <w:pPr>
              <w:spacing w:before="40" w:after="40"/>
              <w:rPr>
                <w:ins w:id="983" w:author="Raviv Shmuelly" w:date="2014-10-28T15:04:00Z"/>
                <w:rFonts w:cs="David"/>
                <w:b/>
                <w:bCs/>
                <w:sz w:val="20"/>
                <w:lang w:eastAsia="he-IL"/>
                <w:rPrChange w:id="984" w:author="Raviv Shmuelly" w:date="2014-10-28T15:04:00Z">
                  <w:rPr>
                    <w:ins w:id="985" w:author="Raviv Shmuelly" w:date="2014-10-28T15:04:00Z"/>
                    <w:b/>
                    <w:lang w:eastAsia="he-IL"/>
                  </w:rPr>
                </w:rPrChange>
              </w:rPr>
            </w:pPr>
            <w:ins w:id="986" w:author="Raviv Shmuelly" w:date="2014-10-28T15:04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987" w:author="Raviv Shmuelly" w:date="2014-10-28T15:04:00Z">
                    <w:rPr>
                      <w:b/>
                      <w:rtl/>
                      <w:lang w:eastAsia="he-IL"/>
                    </w:rPr>
                  </w:rPrChange>
                </w:rPr>
                <w:t>מסד</w:t>
              </w:r>
            </w:ins>
          </w:p>
        </w:tc>
        <w:tc>
          <w:tcPr>
            <w:tcW w:w="7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4109C" w:rsidRPr="00693C8E" w:rsidRDefault="007137F8" w:rsidP="00716306">
            <w:pPr>
              <w:spacing w:before="40" w:after="40"/>
              <w:rPr>
                <w:ins w:id="988" w:author="Raviv Shmuelly" w:date="2014-10-28T15:04:00Z"/>
                <w:rFonts w:cs="David"/>
                <w:b/>
                <w:bCs/>
                <w:sz w:val="20"/>
                <w:lang w:eastAsia="he-IL"/>
                <w:rPrChange w:id="989" w:author="Raviv Shmuelly" w:date="2014-10-28T15:04:00Z">
                  <w:rPr>
                    <w:ins w:id="990" w:author="Raviv Shmuelly" w:date="2014-10-28T15:04:00Z"/>
                    <w:b/>
                    <w:lang w:eastAsia="he-IL"/>
                  </w:rPr>
                </w:rPrChange>
              </w:rPr>
            </w:pPr>
            <w:ins w:id="991" w:author="Raviv Shmuelly" w:date="2014-10-28T15:04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992" w:author="Raviv Shmuelly" w:date="2014-10-28T15:04:00Z">
                    <w:rPr>
                      <w:b/>
                      <w:rtl/>
                      <w:lang w:eastAsia="he-IL"/>
                    </w:rPr>
                  </w:rPrChange>
                </w:rPr>
                <w:t>שם שדה</w:t>
              </w:r>
            </w:ins>
          </w:p>
        </w:tc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4109C" w:rsidRPr="00693C8E" w:rsidRDefault="007137F8" w:rsidP="00716306">
            <w:pPr>
              <w:spacing w:before="40" w:after="40"/>
              <w:rPr>
                <w:ins w:id="993" w:author="Raviv Shmuelly" w:date="2014-10-28T15:04:00Z"/>
                <w:rFonts w:cs="David"/>
                <w:b/>
                <w:bCs/>
                <w:sz w:val="20"/>
                <w:lang w:eastAsia="he-IL"/>
                <w:rPrChange w:id="994" w:author="Raviv Shmuelly" w:date="2014-10-28T15:04:00Z">
                  <w:rPr>
                    <w:ins w:id="995" w:author="Raviv Shmuelly" w:date="2014-10-28T15:04:00Z"/>
                    <w:b/>
                    <w:lang w:eastAsia="he-IL"/>
                  </w:rPr>
                </w:rPrChange>
              </w:rPr>
            </w:pPr>
            <w:ins w:id="996" w:author="Raviv Shmuelly" w:date="2014-10-28T15:04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997" w:author="Raviv Shmuelly" w:date="2014-10-28T15:04:00Z">
                    <w:rPr>
                      <w:b/>
                      <w:rtl/>
                      <w:lang w:eastAsia="he-IL"/>
                    </w:rPr>
                  </w:rPrChange>
                </w:rPr>
                <w:t>ת</w:t>
              </w:r>
              <w:r w:rsidRPr="007137F8">
                <w:rPr>
                  <w:rFonts w:cs="David" w:hint="eastAsia"/>
                  <w:b/>
                  <w:bCs/>
                  <w:sz w:val="20"/>
                  <w:rtl/>
                  <w:lang w:eastAsia="he-IL"/>
                  <w:rPrChange w:id="998" w:author="Raviv Shmuelly" w:date="2014-10-28T15:04:00Z">
                    <w:rPr>
                      <w:rFonts w:hint="eastAsia"/>
                      <w:b/>
                      <w:rtl/>
                      <w:lang w:eastAsia="he-IL"/>
                    </w:rPr>
                  </w:rPrChange>
                </w:rPr>
                <w:t>י</w:t>
              </w:r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999" w:author="Raviv Shmuelly" w:date="2014-10-28T15:04:00Z">
                    <w:rPr>
                      <w:b/>
                      <w:rtl/>
                      <w:lang w:eastAsia="he-IL"/>
                    </w:rPr>
                  </w:rPrChange>
                </w:rPr>
                <w:t xml:space="preserve">אור </w:t>
              </w:r>
            </w:ins>
          </w:p>
        </w:tc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000000" w:rsidRDefault="007137F8">
            <w:pPr>
              <w:spacing w:before="40" w:after="40"/>
              <w:rPr>
                <w:ins w:id="1000" w:author="Raviv Shmuelly" w:date="2014-10-28T15:04:00Z"/>
                <w:rFonts w:cs="David"/>
                <w:b/>
                <w:bCs/>
                <w:sz w:val="20"/>
                <w:lang w:eastAsia="he-IL"/>
                <w:rPrChange w:id="1001" w:author="Raviv Shmuelly" w:date="2014-10-28T15:04:00Z">
                  <w:rPr>
                    <w:ins w:id="1002" w:author="Raviv Shmuelly" w:date="2014-10-28T15:04:00Z"/>
                    <w:b/>
                    <w:lang w:eastAsia="he-IL"/>
                  </w:rPr>
                </w:rPrChange>
              </w:rPr>
              <w:pPrChange w:id="1003" w:author="Raviv Shmuelly" w:date="2014-10-28T15:04:00Z">
                <w:pPr>
                  <w:spacing w:before="40" w:after="40"/>
                  <w:jc w:val="center"/>
                </w:pPr>
              </w:pPrChange>
            </w:pPr>
            <w:ins w:id="1004" w:author="Raviv Shmuelly" w:date="2014-10-28T15:04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005" w:author="Raviv Shmuelly" w:date="2014-10-28T15:04:00Z">
                    <w:rPr>
                      <w:b/>
                      <w:rtl/>
                      <w:lang w:eastAsia="he-IL"/>
                    </w:rPr>
                  </w:rPrChange>
                </w:rPr>
                <w:t>סוג</w:t>
              </w:r>
            </w:ins>
          </w:p>
        </w:tc>
        <w:tc>
          <w:tcPr>
            <w:tcW w:w="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hideMark/>
          </w:tcPr>
          <w:p w:rsidR="0084109C" w:rsidRPr="00693C8E" w:rsidRDefault="007137F8" w:rsidP="00716306">
            <w:pPr>
              <w:tabs>
                <w:tab w:val="center" w:pos="4153"/>
                <w:tab w:val="right" w:pos="8306"/>
              </w:tabs>
              <w:spacing w:before="40" w:after="40"/>
              <w:rPr>
                <w:ins w:id="1006" w:author="Raviv Shmuelly" w:date="2014-10-28T15:04:00Z"/>
                <w:rFonts w:cs="David"/>
                <w:b/>
                <w:bCs/>
                <w:sz w:val="20"/>
                <w:szCs w:val="22"/>
                <w:lang w:eastAsia="he-IL"/>
                <w:rPrChange w:id="1007" w:author="Raviv Shmuelly" w:date="2014-10-28T15:04:00Z">
                  <w:rPr>
                    <w:ins w:id="1008" w:author="Raviv Shmuelly" w:date="2014-10-28T15:04:00Z"/>
                    <w:b/>
                    <w:lang w:eastAsia="he-IL"/>
                  </w:rPr>
                </w:rPrChange>
              </w:rPr>
            </w:pPr>
            <w:ins w:id="1009" w:author="Raviv Shmuelly" w:date="2014-10-28T15:04:00Z">
              <w:r w:rsidRPr="007137F8">
                <w:rPr>
                  <w:rFonts w:cs="David"/>
                  <w:b/>
                  <w:bCs/>
                  <w:sz w:val="20"/>
                  <w:rtl/>
                  <w:lang w:eastAsia="he-IL"/>
                  <w:rPrChange w:id="1010" w:author="Raviv Shmuelly" w:date="2014-10-28T15:04:00Z">
                    <w:rPr>
                      <w:b/>
                      <w:rtl/>
                      <w:lang w:eastAsia="he-IL"/>
                    </w:rPr>
                  </w:rPrChange>
                </w:rPr>
                <w:t>הערה</w:t>
              </w:r>
            </w:ins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4109C" w:rsidRPr="003748C9" w:rsidRDefault="0084109C" w:rsidP="00716306">
            <w:pPr>
              <w:spacing w:before="40" w:after="40"/>
              <w:rPr>
                <w:ins w:id="1011" w:author="Michal Moreno" w:date="2015-03-26T17:21:00Z"/>
                <w:rFonts w:cs="David"/>
                <w:b/>
                <w:bCs/>
                <w:sz w:val="20"/>
                <w:rtl/>
                <w:lang w:eastAsia="he-IL"/>
              </w:rPr>
            </w:pPr>
            <w:ins w:id="1012" w:author="Michal Moreno" w:date="2015-03-26T17:21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שם שדה בקליטה למערכת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4109C" w:rsidRPr="003748C9" w:rsidRDefault="0084109C" w:rsidP="00716306">
            <w:pPr>
              <w:spacing w:before="40" w:after="40"/>
              <w:rPr>
                <w:ins w:id="1013" w:author="Michal Moreno" w:date="2015-03-26T17:21:00Z"/>
                <w:rFonts w:cs="David"/>
                <w:b/>
                <w:bCs/>
                <w:sz w:val="20"/>
                <w:rtl/>
                <w:lang w:eastAsia="he-IL"/>
              </w:rPr>
            </w:pPr>
            <w:ins w:id="1014" w:author="Michal Moreno" w:date="2015-03-26T17:21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סוג שדה בקליטה למערכת</w:t>
              </w:r>
            </w:ins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4109C" w:rsidRPr="003748C9" w:rsidRDefault="0084109C" w:rsidP="00716306">
            <w:pPr>
              <w:spacing w:before="40" w:after="40"/>
              <w:rPr>
                <w:ins w:id="1015" w:author="Michal Moreno" w:date="2015-03-26T17:21:00Z"/>
                <w:rFonts w:cs="David"/>
                <w:b/>
                <w:bCs/>
                <w:sz w:val="20"/>
                <w:rtl/>
                <w:lang w:eastAsia="he-IL"/>
              </w:rPr>
            </w:pPr>
            <w:ins w:id="1016" w:author="Michal Moreno" w:date="2015-03-26T17:21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תאור שדה בקליטה למערכת</w:t>
              </w:r>
            </w:ins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</w:tcPr>
          <w:p w:rsidR="0084109C" w:rsidRPr="003748C9" w:rsidRDefault="0084109C" w:rsidP="00716306">
            <w:pPr>
              <w:spacing w:before="40" w:after="40"/>
              <w:rPr>
                <w:ins w:id="1017" w:author="Michal Moreno" w:date="2015-03-26T17:21:00Z"/>
                <w:rFonts w:cs="David"/>
                <w:b/>
                <w:bCs/>
                <w:sz w:val="20"/>
                <w:rtl/>
                <w:lang w:eastAsia="he-IL"/>
              </w:rPr>
            </w:pPr>
            <w:ins w:id="1018" w:author="Michal Moreno" w:date="2015-03-26T17:21:00Z">
              <w:r w:rsidRPr="00716306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יוצג במסך</w:t>
              </w:r>
            </w:ins>
          </w:p>
        </w:tc>
      </w:tr>
      <w:tr w:rsidR="0084109C" w:rsidRPr="00B8177F" w:rsidTr="0084109C">
        <w:tblPrEx>
          <w:tblW w:w="5000" w:type="pct"/>
          <w:tblPrExChange w:id="1019" w:author="Michal Moreno" w:date="2015-03-26T17:21:00Z">
            <w:tblPrEx>
              <w:tblW w:w="9074" w:type="dxa"/>
              <w:tblInd w:w="874" w:type="dxa"/>
              <w:tblLayout w:type="fixed"/>
            </w:tblPrEx>
          </w:tblPrExChange>
        </w:tblPrEx>
        <w:trPr>
          <w:ins w:id="1020" w:author="Raviv Shmuelly" w:date="2014-10-28T15:04:00Z"/>
          <w:trPrChange w:id="1021" w:author="Michal Moreno" w:date="2015-03-26T17:21:00Z">
            <w:trPr>
              <w:gridBefore w:val="2"/>
            </w:trPr>
          </w:trPrChange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22" w:author="Michal Moreno" w:date="2015-03-26T17:2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B8177F" w:rsidRDefault="0084109C" w:rsidP="00693C8E">
            <w:pPr>
              <w:pStyle w:val="ListParagraph"/>
              <w:numPr>
                <w:ilvl w:val="0"/>
                <w:numId w:val="18"/>
              </w:numPr>
              <w:rPr>
                <w:ins w:id="1023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7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24" w:author="Michal Moreno" w:date="2015-03-26T17:21:00Z">
              <w:tcPr>
                <w:tcW w:w="2552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tabs>
                <w:tab w:val="center" w:pos="4153"/>
                <w:tab w:val="right" w:pos="8306"/>
              </w:tabs>
              <w:bidi w:val="0"/>
              <w:rPr>
                <w:ins w:id="1025" w:author="Raviv Shmuelly" w:date="2014-10-28T15:04:00Z"/>
                <w:rFonts w:cs="David"/>
                <w:color w:val="000000"/>
                <w:sz w:val="20"/>
                <w:szCs w:val="22"/>
                <w:rPrChange w:id="1026" w:author="Raviv Shmuelly" w:date="2014-10-28T15:04:00Z">
                  <w:rPr>
                    <w:ins w:id="1027" w:author="Raviv Shmuelly" w:date="2014-10-28T15:04:00Z"/>
                    <w:color w:val="000000"/>
                  </w:rPr>
                </w:rPrChange>
              </w:rPr>
            </w:pPr>
            <w:ins w:id="1028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029" w:author="Raviv Shmuelly" w:date="2014-10-28T15:04:00Z">
                    <w:rPr>
                      <w:color w:val="000000"/>
                    </w:rPr>
                  </w:rPrChange>
                </w:rPr>
                <w:t>KOD</w:t>
              </w:r>
            </w:ins>
          </w:p>
        </w:tc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30" w:author="Michal Moreno" w:date="2015-03-26T17:21:00Z">
              <w:tcPr>
                <w:tcW w:w="1985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tabs>
                <w:tab w:val="center" w:pos="4153"/>
                <w:tab w:val="right" w:pos="8306"/>
              </w:tabs>
              <w:rPr>
                <w:ins w:id="1031" w:author="Raviv Shmuelly" w:date="2014-10-28T15:04:00Z"/>
                <w:rFonts w:cs="David"/>
                <w:color w:val="000000"/>
                <w:sz w:val="20"/>
                <w:szCs w:val="22"/>
                <w:rtl/>
                <w:rPrChange w:id="1032" w:author="Raviv Shmuelly" w:date="2014-10-28T15:04:00Z">
                  <w:rPr>
                    <w:ins w:id="1033" w:author="Raviv Shmuelly" w:date="2014-10-28T15:04:00Z"/>
                    <w:color w:val="000000"/>
                    <w:rtl/>
                  </w:rPr>
                </w:rPrChange>
              </w:rPr>
            </w:pPr>
            <w:ins w:id="1034" w:author="Raviv Shmuelly" w:date="2014-10-28T15:04:00Z">
              <w:r w:rsidRPr="007137F8">
                <w:rPr>
                  <w:rFonts w:cs="David" w:hint="eastAsia"/>
                  <w:color w:val="000000"/>
                  <w:sz w:val="20"/>
                  <w:rtl/>
                  <w:rPrChange w:id="1035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קוד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036" w:author="Raviv Shmuelly" w:date="2014-10-28T15:04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037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תקלה</w:t>
              </w:r>
            </w:ins>
          </w:p>
        </w:tc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38" w:author="Michal Moreno" w:date="2015-03-26T17:2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tabs>
                <w:tab w:val="center" w:pos="4153"/>
                <w:tab w:val="right" w:pos="8306"/>
              </w:tabs>
              <w:jc w:val="center"/>
              <w:rPr>
                <w:ins w:id="1039" w:author="Raviv Shmuelly" w:date="2014-10-28T15:04:00Z"/>
                <w:rFonts w:cs="David"/>
                <w:color w:val="000000"/>
                <w:sz w:val="20"/>
                <w:szCs w:val="22"/>
                <w:rPrChange w:id="1040" w:author="Raviv Shmuelly" w:date="2014-10-28T15:04:00Z">
                  <w:rPr>
                    <w:ins w:id="1041" w:author="Raviv Shmuelly" w:date="2014-10-28T15:04:00Z"/>
                    <w:color w:val="000000"/>
                  </w:rPr>
                </w:rPrChange>
              </w:rPr>
            </w:pPr>
            <w:ins w:id="1042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043" w:author="Raviv Shmuelly" w:date="2014-10-28T15:04:00Z">
                    <w:rPr>
                      <w:color w:val="000000"/>
                    </w:rPr>
                  </w:rPrChange>
                </w:rPr>
                <w:t>C 4</w:t>
              </w:r>
            </w:ins>
          </w:p>
        </w:tc>
        <w:tc>
          <w:tcPr>
            <w:tcW w:w="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44" w:author="Michal Moreno" w:date="2015-03-26T17:21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84109C" w:rsidP="00716306">
            <w:pPr>
              <w:rPr>
                <w:ins w:id="1045" w:author="Raviv Shmuelly" w:date="2014-10-28T15:04:00Z"/>
                <w:rFonts w:cs="David"/>
                <w:color w:val="000000"/>
                <w:sz w:val="20"/>
                <w:szCs w:val="22"/>
                <w:rtl/>
                <w:rPrChange w:id="1046" w:author="Raviv Shmuelly" w:date="2014-10-28T15:04:00Z">
                  <w:rPr>
                    <w:ins w:id="1047" w:author="Raviv Shmuelly" w:date="2014-10-28T15:04:00Z"/>
                    <w:color w:val="000000"/>
                    <w:rtl/>
                  </w:rPr>
                </w:rPrChange>
              </w:rPr>
            </w:pPr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48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49" w:author="Michal Moreno" w:date="2015-03-26T17:21:00Z"/>
                <w:rFonts w:cs="David"/>
                <w:color w:val="000000"/>
                <w:sz w:val="20"/>
                <w:rtl/>
              </w:rPr>
            </w:pPr>
            <w:ins w:id="1050" w:author="Michal Moreno" w:date="2015-03-26T17:21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KOD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51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52" w:author="Michal Moreno" w:date="2015-03-26T17:21:00Z"/>
                <w:rFonts w:cs="David"/>
                <w:color w:val="000000"/>
                <w:sz w:val="20"/>
                <w:rtl/>
              </w:rPr>
            </w:pPr>
            <w:ins w:id="1053" w:author="Michal Moreno" w:date="2015-03-26T17:21:00Z">
              <w:r w:rsidRPr="003748C9">
                <w:rPr>
                  <w:rFonts w:cs="David"/>
                  <w:color w:val="000000"/>
                  <w:sz w:val="20"/>
                </w:rPr>
                <w:t>C 4</w:t>
              </w:r>
            </w:ins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54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55" w:author="Michal Moreno" w:date="2015-03-26T17:21:00Z"/>
                <w:rFonts w:cs="David"/>
                <w:color w:val="000000"/>
                <w:sz w:val="20"/>
                <w:rtl/>
              </w:rPr>
            </w:pPr>
            <w:ins w:id="1056" w:author="Michal Moreno" w:date="2015-03-26T17:22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קוד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תקלה</w:t>
              </w:r>
            </w:ins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57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58" w:author="Michal Moreno" w:date="2015-03-26T17:21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blPrEx>
          <w:tblW w:w="5000" w:type="pct"/>
          <w:tblPrExChange w:id="1059" w:author="Michal Moreno" w:date="2015-03-26T17:21:00Z">
            <w:tblPrEx>
              <w:tblW w:w="9074" w:type="dxa"/>
              <w:tblInd w:w="874" w:type="dxa"/>
              <w:tblLayout w:type="fixed"/>
            </w:tblPrEx>
          </w:tblPrExChange>
        </w:tblPrEx>
        <w:trPr>
          <w:ins w:id="1060" w:author="Raviv Shmuelly" w:date="2014-10-28T15:04:00Z"/>
          <w:trPrChange w:id="1061" w:author="Michal Moreno" w:date="2015-03-26T17:21:00Z">
            <w:trPr>
              <w:gridBefore w:val="2"/>
            </w:trPr>
          </w:trPrChange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62" w:author="Michal Moreno" w:date="2015-03-26T17:2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B8177F" w:rsidRDefault="0084109C" w:rsidP="00693C8E">
            <w:pPr>
              <w:pStyle w:val="ListParagraph"/>
              <w:numPr>
                <w:ilvl w:val="0"/>
                <w:numId w:val="18"/>
              </w:numPr>
              <w:rPr>
                <w:ins w:id="1063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7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64" w:author="Michal Moreno" w:date="2015-03-26T17:21:00Z">
              <w:tcPr>
                <w:tcW w:w="2552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bidi w:val="0"/>
              <w:rPr>
                <w:ins w:id="1065" w:author="Raviv Shmuelly" w:date="2014-10-28T15:04:00Z"/>
                <w:rFonts w:cs="David"/>
                <w:color w:val="000000"/>
                <w:sz w:val="20"/>
                <w:szCs w:val="22"/>
                <w:rPrChange w:id="1066" w:author="Raviv Shmuelly" w:date="2014-10-28T15:04:00Z">
                  <w:rPr>
                    <w:ins w:id="1067" w:author="Raviv Shmuelly" w:date="2014-10-28T15:04:00Z"/>
                    <w:color w:val="000000"/>
                  </w:rPr>
                </w:rPrChange>
              </w:rPr>
            </w:pPr>
            <w:ins w:id="1068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069" w:author="Raviv Shmuelly" w:date="2014-10-28T15:04:00Z">
                    <w:rPr>
                      <w:color w:val="000000"/>
                    </w:rPr>
                  </w:rPrChange>
                </w:rPr>
                <w:t>TEUR</w:t>
              </w:r>
            </w:ins>
          </w:p>
        </w:tc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70" w:author="Michal Moreno" w:date="2015-03-26T17:21:00Z">
              <w:tcPr>
                <w:tcW w:w="1985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rPr>
                <w:ins w:id="1071" w:author="Raviv Shmuelly" w:date="2014-10-28T15:04:00Z"/>
                <w:rFonts w:cs="David"/>
                <w:color w:val="000000"/>
                <w:sz w:val="20"/>
                <w:szCs w:val="22"/>
                <w:rtl/>
                <w:rPrChange w:id="1072" w:author="Raviv Shmuelly" w:date="2014-10-28T15:04:00Z">
                  <w:rPr>
                    <w:ins w:id="1073" w:author="Raviv Shmuelly" w:date="2014-10-28T15:04:00Z"/>
                    <w:color w:val="000000"/>
                    <w:rtl/>
                  </w:rPr>
                </w:rPrChange>
              </w:rPr>
            </w:pPr>
            <w:ins w:id="1074" w:author="Raviv Shmuelly" w:date="2014-10-28T15:04:00Z">
              <w:r w:rsidRPr="007137F8">
                <w:rPr>
                  <w:rFonts w:cs="David" w:hint="eastAsia"/>
                  <w:color w:val="000000"/>
                  <w:sz w:val="20"/>
                  <w:rtl/>
                  <w:rPrChange w:id="1075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תאור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076" w:author="Raviv Shmuelly" w:date="2014-10-28T15:04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077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תקלה</w:t>
              </w:r>
            </w:ins>
          </w:p>
        </w:tc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78" w:author="Michal Moreno" w:date="2015-03-26T17:2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jc w:val="center"/>
              <w:rPr>
                <w:ins w:id="1079" w:author="Raviv Shmuelly" w:date="2014-10-28T15:04:00Z"/>
                <w:rFonts w:cs="David"/>
                <w:color w:val="000000"/>
                <w:sz w:val="20"/>
                <w:szCs w:val="22"/>
                <w:rtl/>
                <w:rPrChange w:id="1080" w:author="Raviv Shmuelly" w:date="2014-10-28T15:04:00Z">
                  <w:rPr>
                    <w:ins w:id="1081" w:author="Raviv Shmuelly" w:date="2014-10-28T15:04:00Z"/>
                    <w:color w:val="000000"/>
                    <w:rtl/>
                  </w:rPr>
                </w:rPrChange>
              </w:rPr>
            </w:pPr>
            <w:ins w:id="1082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083" w:author="Raviv Shmuelly" w:date="2014-10-28T15:04:00Z">
                    <w:rPr>
                      <w:color w:val="000000"/>
                    </w:rPr>
                  </w:rPrChange>
                </w:rPr>
                <w:t>C 500</w:t>
              </w:r>
            </w:ins>
          </w:p>
        </w:tc>
        <w:tc>
          <w:tcPr>
            <w:tcW w:w="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084" w:author="Michal Moreno" w:date="2015-03-26T17:21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84109C" w:rsidP="00716306">
            <w:pPr>
              <w:rPr>
                <w:ins w:id="1085" w:author="Raviv Shmuelly" w:date="2014-10-28T15:04:00Z"/>
                <w:rFonts w:cs="David"/>
                <w:color w:val="000000"/>
                <w:sz w:val="20"/>
                <w:szCs w:val="22"/>
                <w:rtl/>
                <w:rPrChange w:id="1086" w:author="Raviv Shmuelly" w:date="2014-10-28T15:04:00Z">
                  <w:rPr>
                    <w:ins w:id="1087" w:author="Raviv Shmuelly" w:date="2014-10-28T15:04:00Z"/>
                    <w:color w:val="000000"/>
                    <w:rtl/>
                  </w:rPr>
                </w:rPrChange>
              </w:rPr>
            </w:pPr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88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89" w:author="Michal Moreno" w:date="2015-03-26T17:21:00Z"/>
                <w:rFonts w:cs="David"/>
                <w:color w:val="000000"/>
                <w:sz w:val="20"/>
                <w:rtl/>
              </w:rPr>
            </w:pPr>
            <w:ins w:id="1090" w:author="Michal Moreno" w:date="2015-03-26T17:21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TEUR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91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92" w:author="Michal Moreno" w:date="2015-03-26T17:21:00Z"/>
                <w:rFonts w:cs="David"/>
                <w:color w:val="000000"/>
                <w:sz w:val="20"/>
                <w:rtl/>
              </w:rPr>
            </w:pPr>
            <w:ins w:id="1093" w:author="Michal Moreno" w:date="2015-03-26T17:21:00Z">
              <w:r w:rsidRPr="003748C9">
                <w:rPr>
                  <w:rFonts w:cs="David"/>
                  <w:color w:val="000000"/>
                  <w:sz w:val="20"/>
                </w:rPr>
                <w:t>C 500</w:t>
              </w:r>
            </w:ins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94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95" w:author="Michal Moreno" w:date="2015-03-26T17:21:00Z"/>
                <w:rFonts w:cs="David"/>
                <w:color w:val="000000"/>
                <w:sz w:val="20"/>
                <w:rtl/>
              </w:rPr>
            </w:pPr>
            <w:ins w:id="1096" w:author="Michal Moreno" w:date="2015-03-26T17:22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תאור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תקלה</w:t>
              </w:r>
            </w:ins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097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693C8E" w:rsidRDefault="0084109C" w:rsidP="00716306">
            <w:pPr>
              <w:rPr>
                <w:ins w:id="1098" w:author="Michal Moreno" w:date="2015-03-26T17:21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blPrEx>
          <w:tblW w:w="5000" w:type="pct"/>
          <w:tblPrExChange w:id="1099" w:author="Michal Moreno" w:date="2015-03-26T17:21:00Z">
            <w:tblPrEx>
              <w:tblW w:w="9074" w:type="dxa"/>
              <w:tblInd w:w="874" w:type="dxa"/>
              <w:tblLayout w:type="fixed"/>
            </w:tblPrEx>
          </w:tblPrExChange>
        </w:tblPrEx>
        <w:trPr>
          <w:ins w:id="1100" w:author="Raviv Shmuelly" w:date="2014-10-28T15:04:00Z"/>
          <w:trPrChange w:id="1101" w:author="Michal Moreno" w:date="2015-03-26T17:21:00Z">
            <w:trPr>
              <w:gridBefore w:val="2"/>
            </w:trPr>
          </w:trPrChange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02" w:author="Michal Moreno" w:date="2015-03-26T17:2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B8177F" w:rsidRDefault="0084109C" w:rsidP="00693C8E">
            <w:pPr>
              <w:pStyle w:val="ListParagraph"/>
              <w:numPr>
                <w:ilvl w:val="0"/>
                <w:numId w:val="18"/>
              </w:numPr>
              <w:rPr>
                <w:ins w:id="1103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7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04" w:author="Michal Moreno" w:date="2015-03-26T17:21:00Z">
              <w:tcPr>
                <w:tcW w:w="2552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bidi w:val="0"/>
              <w:rPr>
                <w:ins w:id="1105" w:author="Raviv Shmuelly" w:date="2014-10-28T15:04:00Z"/>
                <w:rFonts w:cs="David"/>
                <w:color w:val="000000"/>
                <w:sz w:val="20"/>
                <w:szCs w:val="22"/>
                <w:rPrChange w:id="1106" w:author="Raviv Shmuelly" w:date="2014-10-28T15:04:00Z">
                  <w:rPr>
                    <w:ins w:id="1107" w:author="Raviv Shmuelly" w:date="2014-10-28T15:04:00Z"/>
                    <w:color w:val="000000"/>
                  </w:rPr>
                </w:rPrChange>
              </w:rPr>
            </w:pPr>
            <w:ins w:id="1108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109" w:author="Raviv Shmuelly" w:date="2014-10-28T15:04:00Z">
                    <w:rPr>
                      <w:color w:val="000000"/>
                    </w:rPr>
                  </w:rPrChange>
                </w:rPr>
                <w:t>MESSER_ID</w:t>
              </w:r>
            </w:ins>
          </w:p>
        </w:tc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10" w:author="Michal Moreno" w:date="2015-03-26T17:21:00Z">
              <w:tcPr>
                <w:tcW w:w="1985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rPr>
                <w:ins w:id="1111" w:author="Raviv Shmuelly" w:date="2014-10-28T15:04:00Z"/>
                <w:rFonts w:cs="David"/>
                <w:color w:val="000000"/>
                <w:sz w:val="20"/>
                <w:szCs w:val="22"/>
                <w:rtl/>
                <w:rPrChange w:id="1112" w:author="Raviv Shmuelly" w:date="2014-10-28T15:04:00Z">
                  <w:rPr>
                    <w:ins w:id="1113" w:author="Raviv Shmuelly" w:date="2014-10-28T15:04:00Z"/>
                    <w:color w:val="000000"/>
                    <w:rtl/>
                  </w:rPr>
                </w:rPrChange>
              </w:rPr>
            </w:pPr>
            <w:ins w:id="1114" w:author="Raviv Shmuelly" w:date="2014-10-28T15:04:00Z">
              <w:r w:rsidRPr="007137F8">
                <w:rPr>
                  <w:rFonts w:cs="David" w:hint="eastAsia"/>
                  <w:color w:val="000000"/>
                  <w:sz w:val="20"/>
                  <w:rtl/>
                  <w:rPrChange w:id="1115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מזהה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116" w:author="Raviv Shmuelly" w:date="2014-10-28T15:04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117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מסר</w:t>
              </w:r>
            </w:ins>
          </w:p>
        </w:tc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18" w:author="Michal Moreno" w:date="2015-03-26T17:2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jc w:val="center"/>
              <w:rPr>
                <w:ins w:id="1119" w:author="Raviv Shmuelly" w:date="2014-10-28T15:04:00Z"/>
                <w:rFonts w:cs="David"/>
                <w:color w:val="000000"/>
                <w:sz w:val="20"/>
                <w:szCs w:val="22"/>
                <w:rPrChange w:id="1120" w:author="Raviv Shmuelly" w:date="2014-10-28T15:04:00Z">
                  <w:rPr>
                    <w:ins w:id="1121" w:author="Raviv Shmuelly" w:date="2014-10-28T15:04:00Z"/>
                    <w:color w:val="000000"/>
                  </w:rPr>
                </w:rPrChange>
              </w:rPr>
            </w:pPr>
            <w:ins w:id="1122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123" w:author="Raviv Shmuelly" w:date="2014-10-28T15:04:00Z">
                    <w:rPr>
                      <w:color w:val="000000"/>
                    </w:rPr>
                  </w:rPrChange>
                </w:rPr>
                <w:t>N 18</w:t>
              </w:r>
            </w:ins>
          </w:p>
        </w:tc>
        <w:tc>
          <w:tcPr>
            <w:tcW w:w="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24" w:author="Michal Moreno" w:date="2015-03-26T17:21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rPr>
                <w:ins w:id="1125" w:author="Raviv Shmuelly" w:date="2014-10-28T15:04:00Z"/>
                <w:rFonts w:cs="David"/>
                <w:color w:val="000000"/>
                <w:sz w:val="20"/>
                <w:szCs w:val="22"/>
                <w:rPrChange w:id="1126" w:author="Raviv Shmuelly" w:date="2014-10-28T15:04:00Z">
                  <w:rPr>
                    <w:ins w:id="1127" w:author="Raviv Shmuelly" w:date="2014-10-28T15:04:00Z"/>
                    <w:color w:val="000000"/>
                  </w:rPr>
                </w:rPrChange>
              </w:rPr>
            </w:pPr>
            <w:ins w:id="1128" w:author="Raviv Shmuelly" w:date="2014-10-28T15:04:00Z">
              <w:r w:rsidRPr="007137F8">
                <w:rPr>
                  <w:rFonts w:cs="David" w:hint="eastAsia"/>
                  <w:color w:val="000000"/>
                  <w:sz w:val="20"/>
                  <w:rtl/>
                  <w:rPrChange w:id="1129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חד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130" w:author="Raviv Shmuelly" w:date="2014-10-28T15:04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131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ערכי</w:t>
              </w:r>
            </w:ins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32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33" w:author="Michal Moreno" w:date="2015-03-26T17:21:00Z"/>
                <w:rFonts w:cs="David"/>
                <w:color w:val="000000"/>
                <w:sz w:val="20"/>
                <w:rtl/>
              </w:rPr>
            </w:pPr>
            <w:ins w:id="1134" w:author="Michal Moreno" w:date="2015-03-26T17:21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MESSER_ID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35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36" w:author="Michal Moreno" w:date="2015-03-26T17:21:00Z"/>
                <w:rFonts w:cs="David"/>
                <w:color w:val="000000"/>
                <w:sz w:val="20"/>
                <w:rtl/>
              </w:rPr>
            </w:pPr>
            <w:ins w:id="1137" w:author="Michal Moreno" w:date="2015-03-26T17:21:00Z">
              <w:r w:rsidRPr="003748C9">
                <w:rPr>
                  <w:rFonts w:cs="David"/>
                  <w:color w:val="000000"/>
                  <w:sz w:val="20"/>
                </w:rPr>
                <w:t>N 18</w:t>
              </w:r>
            </w:ins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38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39" w:author="Michal Moreno" w:date="2015-03-26T17:21:00Z"/>
                <w:rFonts w:cs="David"/>
                <w:color w:val="000000"/>
                <w:sz w:val="20"/>
                <w:rtl/>
              </w:rPr>
            </w:pPr>
            <w:ins w:id="1140" w:author="Michal Moreno" w:date="2015-03-26T17:22:00Z"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מזהה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מסר</w:t>
              </w:r>
            </w:ins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41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42" w:author="Michal Moreno" w:date="2015-03-26T17:21:00Z"/>
                <w:rFonts w:cs="David"/>
                <w:color w:val="000000"/>
                <w:sz w:val="20"/>
                <w:rtl/>
              </w:rPr>
            </w:pPr>
          </w:p>
        </w:tc>
      </w:tr>
      <w:tr w:rsidR="0084109C" w:rsidRPr="00B8177F" w:rsidTr="0084109C">
        <w:tblPrEx>
          <w:tblW w:w="5000" w:type="pct"/>
          <w:tblPrExChange w:id="1143" w:author="Michal Moreno" w:date="2015-03-26T17:21:00Z">
            <w:tblPrEx>
              <w:tblW w:w="9074" w:type="dxa"/>
              <w:tblInd w:w="874" w:type="dxa"/>
              <w:tblLayout w:type="fixed"/>
            </w:tblPrEx>
          </w:tblPrExChange>
        </w:tblPrEx>
        <w:trPr>
          <w:ins w:id="1144" w:author="Raviv Shmuelly" w:date="2014-10-28T15:04:00Z"/>
          <w:trPrChange w:id="1145" w:author="Michal Moreno" w:date="2015-03-26T17:21:00Z">
            <w:trPr>
              <w:gridBefore w:val="2"/>
            </w:trPr>
          </w:trPrChange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46" w:author="Michal Moreno" w:date="2015-03-26T17:21:00Z">
              <w:tcPr>
                <w:tcW w:w="85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B8177F" w:rsidRDefault="0084109C" w:rsidP="00693C8E">
            <w:pPr>
              <w:pStyle w:val="ListParagraph"/>
              <w:numPr>
                <w:ilvl w:val="0"/>
                <w:numId w:val="18"/>
              </w:numPr>
              <w:rPr>
                <w:ins w:id="1147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7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48" w:author="Michal Moreno" w:date="2015-03-26T17:21:00Z">
              <w:tcPr>
                <w:tcW w:w="2552" w:type="dxa"/>
                <w:gridSpan w:val="4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bidi w:val="0"/>
              <w:rPr>
                <w:ins w:id="1149" w:author="Raviv Shmuelly" w:date="2014-10-28T15:04:00Z"/>
                <w:rFonts w:cs="David"/>
                <w:color w:val="000000"/>
                <w:sz w:val="20"/>
                <w:szCs w:val="22"/>
                <w:rPrChange w:id="1150" w:author="Raviv Shmuelly" w:date="2014-10-28T15:04:00Z">
                  <w:rPr>
                    <w:ins w:id="1151" w:author="Raviv Shmuelly" w:date="2014-10-28T15:04:00Z"/>
                    <w:color w:val="000000"/>
                  </w:rPr>
                </w:rPrChange>
              </w:rPr>
            </w:pPr>
            <w:ins w:id="1152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153" w:author="Raviv Shmuelly" w:date="2014-10-28T15:04:00Z">
                    <w:rPr>
                      <w:color w:val="000000"/>
                    </w:rPr>
                  </w:rPrChange>
                </w:rPr>
                <w:t>MIFGASH_ID</w:t>
              </w:r>
            </w:ins>
          </w:p>
        </w:tc>
        <w:tc>
          <w:tcPr>
            <w:tcW w:w="4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54" w:author="Michal Moreno" w:date="2015-03-26T17:21:00Z">
              <w:tcPr>
                <w:tcW w:w="1985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rPr>
                <w:ins w:id="1155" w:author="Raviv Shmuelly" w:date="2014-10-28T15:04:00Z"/>
                <w:rFonts w:cs="David"/>
                <w:color w:val="000000"/>
                <w:sz w:val="20"/>
                <w:szCs w:val="22"/>
                <w:rtl/>
                <w:rPrChange w:id="1156" w:author="Raviv Shmuelly" w:date="2014-10-28T15:04:00Z">
                  <w:rPr>
                    <w:ins w:id="1157" w:author="Raviv Shmuelly" w:date="2014-10-28T15:04:00Z"/>
                    <w:color w:val="000000"/>
                    <w:rtl/>
                  </w:rPr>
                </w:rPrChange>
              </w:rPr>
            </w:pPr>
            <w:ins w:id="1158" w:author="Raviv Shmuelly" w:date="2014-10-28T15:04:00Z">
              <w:r w:rsidRPr="007137F8">
                <w:rPr>
                  <w:rFonts w:cs="David"/>
                  <w:color w:val="000000"/>
                  <w:sz w:val="20"/>
                  <w:rtl/>
                  <w:rPrChange w:id="1159" w:author="Raviv Shmuelly" w:date="2014-10-28T15:04:00Z">
                    <w:rPr>
                      <w:color w:val="000000"/>
                      <w:rtl/>
                    </w:rPr>
                  </w:rPrChange>
                </w:rPr>
                <w:t>מס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160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פר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161" w:author="Raviv Shmuelly" w:date="2014-10-28T15:04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162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מפגש</w:t>
              </w:r>
            </w:ins>
          </w:p>
        </w:tc>
        <w:tc>
          <w:tcPr>
            <w:tcW w:w="2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3" w:author="Michal Moreno" w:date="2015-03-26T17:21:00Z">
              <w:tcPr>
                <w:tcW w:w="1134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bidi w:val="0"/>
              <w:jc w:val="center"/>
              <w:rPr>
                <w:ins w:id="1164" w:author="Raviv Shmuelly" w:date="2014-10-28T15:04:00Z"/>
                <w:rFonts w:cs="David"/>
                <w:color w:val="000000"/>
                <w:sz w:val="20"/>
                <w:szCs w:val="22"/>
                <w:rPrChange w:id="1165" w:author="Raviv Shmuelly" w:date="2014-10-28T15:04:00Z">
                  <w:rPr>
                    <w:ins w:id="1166" w:author="Raviv Shmuelly" w:date="2014-10-28T15:04:00Z"/>
                    <w:color w:val="000000"/>
                  </w:rPr>
                </w:rPrChange>
              </w:rPr>
            </w:pPr>
            <w:ins w:id="1167" w:author="Raviv Shmuelly" w:date="2014-10-28T15:04:00Z">
              <w:r w:rsidRPr="007137F8">
                <w:rPr>
                  <w:rFonts w:cs="David"/>
                  <w:color w:val="000000"/>
                  <w:sz w:val="20"/>
                  <w:rPrChange w:id="1168" w:author="Raviv Shmuelly" w:date="2014-10-28T15:04:00Z">
                    <w:rPr>
                      <w:color w:val="000000"/>
                    </w:rPr>
                  </w:rPrChange>
                </w:rPr>
                <w:t>N 10</w:t>
              </w:r>
            </w:ins>
          </w:p>
        </w:tc>
        <w:tc>
          <w:tcPr>
            <w:tcW w:w="5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169" w:author="Michal Moreno" w:date="2015-03-26T17:21:00Z">
              <w:tcPr>
                <w:tcW w:w="2552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84109C" w:rsidRPr="00693C8E" w:rsidRDefault="007137F8" w:rsidP="00716306">
            <w:pPr>
              <w:rPr>
                <w:ins w:id="1170" w:author="Raviv Shmuelly" w:date="2014-10-28T15:04:00Z"/>
                <w:rFonts w:cs="David"/>
                <w:color w:val="000000"/>
                <w:sz w:val="20"/>
                <w:szCs w:val="22"/>
                <w:rPrChange w:id="1171" w:author="Raviv Shmuelly" w:date="2014-10-28T15:04:00Z">
                  <w:rPr>
                    <w:ins w:id="1172" w:author="Raviv Shmuelly" w:date="2014-10-28T15:04:00Z"/>
                    <w:color w:val="000000"/>
                  </w:rPr>
                </w:rPrChange>
              </w:rPr>
            </w:pPr>
            <w:ins w:id="1173" w:author="Raviv Shmuelly" w:date="2014-10-28T15:04:00Z">
              <w:r w:rsidRPr="007137F8">
                <w:rPr>
                  <w:rFonts w:cs="David" w:hint="eastAsia"/>
                  <w:color w:val="000000"/>
                  <w:sz w:val="20"/>
                  <w:rtl/>
                  <w:rPrChange w:id="1174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לא</w:t>
              </w:r>
              <w:r w:rsidRPr="007137F8">
                <w:rPr>
                  <w:rFonts w:cs="David"/>
                  <w:color w:val="000000"/>
                  <w:sz w:val="20"/>
                  <w:rtl/>
                  <w:rPrChange w:id="1175" w:author="Raviv Shmuelly" w:date="2014-10-28T15:04:00Z">
                    <w:rPr>
                      <w:color w:val="000000"/>
                      <w:rtl/>
                    </w:rPr>
                  </w:rPrChange>
                </w:rPr>
                <w:t xml:space="preserve"> </w:t>
              </w:r>
              <w:r w:rsidRPr="007137F8">
                <w:rPr>
                  <w:rFonts w:cs="David" w:hint="eastAsia"/>
                  <w:color w:val="000000"/>
                  <w:sz w:val="20"/>
                  <w:rtl/>
                  <w:rPrChange w:id="1176" w:author="Raviv Shmuelly" w:date="2014-10-28T15:04:00Z">
                    <w:rPr>
                      <w:rFonts w:hint="eastAsia"/>
                      <w:color w:val="000000"/>
                      <w:rtl/>
                    </w:rPr>
                  </w:rPrChange>
                </w:rPr>
                <w:t>חובה</w:t>
              </w:r>
            </w:ins>
          </w:p>
        </w:tc>
        <w:tc>
          <w:tcPr>
            <w:tcW w:w="8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77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78" w:author="Michal Moreno" w:date="2015-03-26T17:21:00Z"/>
                <w:rFonts w:cs="David"/>
                <w:color w:val="000000"/>
                <w:sz w:val="20"/>
                <w:rtl/>
              </w:rPr>
            </w:pPr>
            <w:ins w:id="1179" w:author="Michal Moreno" w:date="2015-03-26T17:21:00Z">
              <w:r>
                <w:rPr>
                  <w:rFonts w:cs="David"/>
                  <w:color w:val="000000"/>
                  <w:sz w:val="20"/>
                </w:rPr>
                <w:t>Z</w:t>
              </w:r>
              <w:r w:rsidRPr="003748C9">
                <w:rPr>
                  <w:rFonts w:cs="David"/>
                  <w:color w:val="000000"/>
                  <w:sz w:val="20"/>
                </w:rPr>
                <w:t>MIFGASH_ID</w:t>
              </w:r>
            </w:ins>
          </w:p>
        </w:tc>
        <w:tc>
          <w:tcPr>
            <w:tcW w:w="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80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81" w:author="Michal Moreno" w:date="2015-03-26T17:21:00Z"/>
                <w:rFonts w:cs="David"/>
                <w:color w:val="000000"/>
                <w:sz w:val="20"/>
                <w:rtl/>
              </w:rPr>
            </w:pPr>
            <w:ins w:id="1182" w:author="Michal Moreno" w:date="2015-03-26T17:21:00Z">
              <w:r w:rsidRPr="003748C9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6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83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84" w:author="Michal Moreno" w:date="2015-03-26T17:21:00Z"/>
                <w:rFonts w:cs="David"/>
                <w:color w:val="000000"/>
                <w:sz w:val="20"/>
                <w:rtl/>
              </w:rPr>
            </w:pPr>
            <w:ins w:id="1185" w:author="Michal Moreno" w:date="2015-03-26T17:22:00Z">
              <w:r w:rsidRPr="003748C9">
                <w:rPr>
                  <w:rFonts w:cs="David"/>
                  <w:color w:val="000000"/>
                  <w:sz w:val="20"/>
                  <w:rtl/>
                </w:rPr>
                <w:t>מס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פר</w:t>
              </w:r>
              <w:r w:rsidRPr="003748C9">
                <w:rPr>
                  <w:rFonts w:cs="David"/>
                  <w:color w:val="000000"/>
                  <w:sz w:val="20"/>
                  <w:rtl/>
                </w:rPr>
                <w:t xml:space="preserve"> </w:t>
              </w:r>
              <w:r w:rsidRPr="003748C9">
                <w:rPr>
                  <w:rFonts w:cs="David" w:hint="eastAsia"/>
                  <w:color w:val="000000"/>
                  <w:sz w:val="20"/>
                  <w:rtl/>
                </w:rPr>
                <w:t>מפגש</w:t>
              </w:r>
            </w:ins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186" w:author="Michal Moreno" w:date="2015-03-26T17:21:00Z">
              <w:tcPr>
                <w:tcW w:w="255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84109C" w:rsidRPr="003748C9" w:rsidRDefault="0084109C" w:rsidP="00716306">
            <w:pPr>
              <w:rPr>
                <w:ins w:id="1187" w:author="Michal Moreno" w:date="2015-03-26T17:21:00Z"/>
                <w:rFonts w:cs="David"/>
                <w:color w:val="000000"/>
                <w:sz w:val="20"/>
                <w:rtl/>
              </w:rPr>
            </w:pPr>
          </w:p>
        </w:tc>
      </w:tr>
    </w:tbl>
    <w:p w:rsidR="00000000" w:rsidRDefault="00787A7D">
      <w:pPr>
        <w:rPr>
          <w:del w:id="1188" w:author="Raviv Shmuelly" w:date="2014-10-28T15:04:00Z"/>
          <w:rtl/>
          <w:lang w:eastAsia="he-IL"/>
          <w:rPrChange w:id="1189" w:author="Raviv Shmuelly" w:date="2014-10-28T15:04:00Z">
            <w:rPr>
              <w:del w:id="1190" w:author="Raviv Shmuelly" w:date="2014-10-28T15:04:00Z"/>
              <w:rFonts w:ascii="Times New Roman" w:hAnsi="Times New Roman" w:cs="David"/>
              <w:sz w:val="20"/>
              <w:rtl/>
              <w:lang w:eastAsia="he-IL"/>
            </w:rPr>
          </w:rPrChange>
        </w:rPr>
        <w:pPrChange w:id="1191" w:author="Raviv Shmuelly" w:date="2014-10-28T15:04:00Z">
          <w:pPr>
            <w:pStyle w:val="Heading3"/>
            <w:numPr>
              <w:ilvl w:val="3"/>
              <w:numId w:val="3"/>
            </w:numPr>
            <w:spacing w:before="240" w:after="120" w:line="320" w:lineRule="exact"/>
            <w:ind w:left="1728" w:hanging="648"/>
          </w:pPr>
        </w:pPrChange>
      </w:pPr>
    </w:p>
    <w:tbl>
      <w:tblPr>
        <w:bidiVisual/>
        <w:tblW w:w="8355" w:type="dxa"/>
        <w:tblInd w:w="1099" w:type="dxa"/>
        <w:tblLook w:val="04A0"/>
      </w:tblPr>
      <w:tblGrid>
        <w:gridCol w:w="663"/>
        <w:gridCol w:w="2437"/>
        <w:gridCol w:w="1743"/>
        <w:gridCol w:w="1330"/>
        <w:gridCol w:w="2182"/>
      </w:tblGrid>
      <w:tr w:rsidR="0062114A" w:rsidRPr="00EB2764" w:rsidDel="00693C8E" w:rsidTr="00F155DB">
        <w:trPr>
          <w:trHeight w:val="315"/>
          <w:tblHeader/>
          <w:del w:id="1192" w:author="Raviv Shmuelly" w:date="2014-10-28T15:04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62114A" w:rsidRPr="00EB2764" w:rsidDel="00693C8E" w:rsidRDefault="0062114A" w:rsidP="00F155DB">
            <w:pPr>
              <w:spacing w:before="40" w:after="40"/>
              <w:rPr>
                <w:del w:id="1193" w:author="Raviv Shmuelly" w:date="2014-10-28T15:04:00Z"/>
                <w:rFonts w:cs="David"/>
                <w:b/>
                <w:bCs/>
                <w:sz w:val="20"/>
                <w:lang w:eastAsia="he-IL"/>
              </w:rPr>
            </w:pPr>
            <w:del w:id="1194" w:author="Raviv Shmuelly" w:date="2014-10-28T15:04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מסד</w:delText>
              </w:r>
            </w:del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62114A" w:rsidRPr="00EB2764" w:rsidDel="00693C8E" w:rsidRDefault="0062114A" w:rsidP="00F155DB">
            <w:pPr>
              <w:spacing w:before="40" w:after="40"/>
              <w:rPr>
                <w:del w:id="1195" w:author="Raviv Shmuelly" w:date="2014-10-28T15:04:00Z"/>
                <w:rFonts w:cs="David"/>
                <w:b/>
                <w:bCs/>
                <w:sz w:val="20"/>
                <w:lang w:eastAsia="he-IL"/>
              </w:rPr>
            </w:pPr>
            <w:del w:id="1196" w:author="Raviv Shmuelly" w:date="2014-10-28T15:04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שם שדה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62114A" w:rsidRPr="00EB2764" w:rsidDel="00693C8E" w:rsidRDefault="0062114A" w:rsidP="00F155DB">
            <w:pPr>
              <w:spacing w:before="40" w:after="40"/>
              <w:rPr>
                <w:del w:id="1197" w:author="Raviv Shmuelly" w:date="2014-10-28T15:04:00Z"/>
                <w:rFonts w:cs="David"/>
                <w:b/>
                <w:bCs/>
                <w:sz w:val="20"/>
                <w:lang w:eastAsia="he-IL"/>
              </w:rPr>
            </w:pPr>
            <w:del w:id="1198" w:author="Raviv Shmuelly" w:date="2014-10-28T15:04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ת</w:delText>
              </w:r>
              <w:r w:rsidR="00BB01EC" w:rsidDel="00693C8E"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delText>י</w:delText>
              </w:r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 xml:space="preserve">אור 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62114A" w:rsidRPr="00EB2764" w:rsidDel="00693C8E" w:rsidRDefault="0062114A" w:rsidP="00F155DB">
            <w:pPr>
              <w:spacing w:before="40" w:after="40"/>
              <w:rPr>
                <w:del w:id="1199" w:author="Raviv Shmuelly" w:date="2014-10-28T15:04:00Z"/>
                <w:rFonts w:cs="David"/>
                <w:b/>
                <w:bCs/>
                <w:sz w:val="20"/>
                <w:lang w:eastAsia="he-IL"/>
              </w:rPr>
            </w:pPr>
            <w:del w:id="1200" w:author="Raviv Shmuelly" w:date="2014-10-28T15:04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62114A" w:rsidRPr="00EB2764" w:rsidDel="00693C8E" w:rsidRDefault="0062114A" w:rsidP="00F155DB">
            <w:pPr>
              <w:spacing w:before="40" w:after="40"/>
              <w:rPr>
                <w:del w:id="1201" w:author="Raviv Shmuelly" w:date="2014-10-28T15:04:00Z"/>
                <w:rFonts w:cs="David"/>
                <w:b/>
                <w:bCs/>
                <w:sz w:val="20"/>
                <w:lang w:eastAsia="he-IL"/>
              </w:rPr>
            </w:pPr>
            <w:del w:id="1202" w:author="Raviv Shmuelly" w:date="2014-10-28T15:04:00Z">
              <w:r w:rsidRPr="00EB2764" w:rsidDel="00693C8E">
                <w:rPr>
                  <w:rFonts w:cs="David"/>
                  <w:b/>
                  <w:bCs/>
                  <w:sz w:val="20"/>
                  <w:rtl/>
                  <w:lang w:eastAsia="he-IL"/>
                </w:rPr>
                <w:delText>הערה</w:delText>
              </w:r>
            </w:del>
          </w:p>
        </w:tc>
      </w:tr>
      <w:tr w:rsidR="008C4990" w:rsidRPr="00EB2764" w:rsidDel="00693C8E" w:rsidTr="00F155DB">
        <w:trPr>
          <w:trHeight w:val="315"/>
          <w:del w:id="1203" w:author="Raviv Shmuelly" w:date="2014-10-28T15:04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62114A">
            <w:pPr>
              <w:pStyle w:val="ListParagraph"/>
              <w:numPr>
                <w:ilvl w:val="0"/>
                <w:numId w:val="12"/>
              </w:numPr>
              <w:rPr>
                <w:del w:id="1204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F155DB">
            <w:pPr>
              <w:bidi w:val="0"/>
              <w:rPr>
                <w:del w:id="1205" w:author="Raviv Shmuelly" w:date="2014-10-28T15:04:00Z"/>
                <w:rFonts w:cs="David"/>
                <w:color w:val="000000"/>
                <w:sz w:val="20"/>
              </w:rPr>
            </w:pPr>
            <w:del w:id="1206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</w:rPr>
                <w:delText>MISPAR_SIDURI_</w:delText>
              </w:r>
              <w:r w:rsidR="005313A4" w:rsidRPr="00EB2764" w:rsidDel="00693C8E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MESSER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5B10E6">
            <w:pPr>
              <w:rPr>
                <w:del w:id="1207" w:author="Raviv Shmuelly" w:date="2014-10-28T15:04:00Z"/>
                <w:rFonts w:cs="David"/>
                <w:color w:val="000000"/>
                <w:sz w:val="20"/>
              </w:rPr>
            </w:pPr>
            <w:del w:id="1208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  <w:rtl/>
                </w:rPr>
                <w:delText xml:space="preserve">מס' </w:delText>
              </w:r>
            </w:del>
            <w:del w:id="1209" w:author="Raviv Shmuelly" w:date="2014-10-26T13:31:00Z">
              <w:r w:rsidRPr="00EB2764" w:rsidDel="00DF4EEC">
                <w:rPr>
                  <w:rFonts w:cs="David"/>
                  <w:color w:val="000000"/>
                  <w:sz w:val="20"/>
                  <w:rtl/>
                </w:rPr>
                <w:delText>אסמכתא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AA0374">
            <w:pPr>
              <w:bidi w:val="0"/>
              <w:jc w:val="center"/>
              <w:rPr>
                <w:del w:id="1210" w:author="Raviv Shmuelly" w:date="2014-10-28T15:04:00Z"/>
                <w:rFonts w:cs="David"/>
                <w:color w:val="000000"/>
                <w:sz w:val="20"/>
              </w:rPr>
            </w:pPr>
            <w:del w:id="1211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</w:rPr>
                <w:delText>N 10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C4990" w:rsidRPr="00EB2764" w:rsidDel="00693C8E" w:rsidRDefault="008C4990" w:rsidP="00F155DB">
            <w:pPr>
              <w:rPr>
                <w:del w:id="1212" w:author="Raviv Shmuelly" w:date="2014-10-28T15:04:00Z"/>
                <w:rFonts w:cs="David"/>
                <w:color w:val="000000"/>
                <w:sz w:val="20"/>
              </w:rPr>
            </w:pPr>
            <w:del w:id="1213" w:author="Raviv Shmuelly" w:date="2014-10-28T15:04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חד ערכי</w:delText>
              </w:r>
            </w:del>
          </w:p>
        </w:tc>
      </w:tr>
      <w:tr w:rsidR="0062114A" w:rsidRPr="00EB2764" w:rsidDel="00693C8E" w:rsidTr="00F155DB">
        <w:trPr>
          <w:trHeight w:val="315"/>
          <w:del w:id="1214" w:author="Raviv Shmuelly" w:date="2014-10-28T15:04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114A" w:rsidRPr="00EB2764" w:rsidDel="00693C8E" w:rsidRDefault="0062114A" w:rsidP="0062114A">
            <w:pPr>
              <w:pStyle w:val="ListParagraph"/>
              <w:numPr>
                <w:ilvl w:val="0"/>
                <w:numId w:val="12"/>
              </w:numPr>
              <w:rPr>
                <w:del w:id="1215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114A" w:rsidRPr="00EB2764" w:rsidDel="00693C8E" w:rsidRDefault="009500FE" w:rsidP="009500FE">
            <w:pPr>
              <w:bidi w:val="0"/>
              <w:rPr>
                <w:del w:id="1216" w:author="Raviv Shmuelly" w:date="2014-10-28T15:04:00Z"/>
                <w:rFonts w:cs="David"/>
                <w:color w:val="000000"/>
                <w:sz w:val="20"/>
                <w:rtl/>
              </w:rPr>
            </w:pPr>
            <w:del w:id="1217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</w:rPr>
                <w:delText>KOD</w:delText>
              </w:r>
              <w:r w:rsidR="0062114A" w:rsidRPr="00EB2764" w:rsidDel="00693C8E">
                <w:rPr>
                  <w:rFonts w:cs="David"/>
                  <w:color w:val="000000"/>
                  <w:sz w:val="20"/>
                </w:rPr>
                <w:delText>_</w:delText>
              </w:r>
              <w:r w:rsidRPr="00EB2764" w:rsidDel="00693C8E">
                <w:rPr>
                  <w:rFonts w:cs="David"/>
                  <w:color w:val="000000"/>
                  <w:sz w:val="20"/>
                </w:rPr>
                <w:delText>TAKALA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114A" w:rsidRPr="00EB2764" w:rsidDel="00693C8E" w:rsidRDefault="009500FE" w:rsidP="00F155DB">
            <w:pPr>
              <w:rPr>
                <w:del w:id="1218" w:author="Raviv Shmuelly" w:date="2014-10-28T15:04:00Z"/>
                <w:rFonts w:cs="David"/>
                <w:color w:val="000000"/>
                <w:sz w:val="20"/>
                <w:rtl/>
              </w:rPr>
            </w:pPr>
            <w:del w:id="1219" w:author="Raviv Shmuelly" w:date="2014-10-28T15:04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קוד תקלה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114A" w:rsidRPr="00EB2764" w:rsidDel="00693C8E" w:rsidRDefault="0062114A" w:rsidP="00AA0374">
            <w:pPr>
              <w:bidi w:val="0"/>
              <w:jc w:val="center"/>
              <w:rPr>
                <w:del w:id="1220" w:author="Raviv Shmuelly" w:date="2014-10-28T15:04:00Z"/>
                <w:rFonts w:cs="David"/>
                <w:color w:val="000000"/>
                <w:sz w:val="20"/>
              </w:rPr>
            </w:pPr>
            <w:del w:id="1221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</w:rPr>
                <w:delText>C 4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62114A" w:rsidRPr="00EB2764" w:rsidDel="00693C8E" w:rsidRDefault="009500FE" w:rsidP="00F155DB">
            <w:pPr>
              <w:rPr>
                <w:del w:id="1222" w:author="Raviv Shmuelly" w:date="2014-10-28T15:04:00Z"/>
                <w:rFonts w:cs="David"/>
                <w:color w:val="000000"/>
                <w:sz w:val="20"/>
              </w:rPr>
            </w:pPr>
            <w:del w:id="1223" w:author="Raviv Shmuelly" w:date="2014-10-28T15:04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מטבלת תקלות קליטה</w:delText>
              </w:r>
            </w:del>
          </w:p>
        </w:tc>
      </w:tr>
      <w:tr w:rsidR="00DD7CD1" w:rsidRPr="00EB2764" w:rsidDel="00693C8E" w:rsidTr="00F155DB">
        <w:trPr>
          <w:trHeight w:val="315"/>
          <w:del w:id="1224" w:author="Raviv Shmuelly" w:date="2014-10-28T15:04:00Z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D7CD1" w:rsidRPr="00EB2764" w:rsidDel="00693C8E" w:rsidRDefault="00DD7CD1" w:rsidP="0062114A">
            <w:pPr>
              <w:pStyle w:val="ListParagraph"/>
              <w:numPr>
                <w:ilvl w:val="0"/>
                <w:numId w:val="12"/>
              </w:numPr>
              <w:rPr>
                <w:del w:id="1225" w:author="Raviv Shmuelly" w:date="2014-10-28T15:04:00Z"/>
                <w:rFonts w:cs="David"/>
                <w:color w:val="000000"/>
                <w:sz w:val="20"/>
              </w:rPr>
            </w:pPr>
          </w:p>
        </w:tc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D7CD1" w:rsidRPr="00EB2764" w:rsidDel="00693C8E" w:rsidRDefault="00DD7CD1" w:rsidP="009500FE">
            <w:pPr>
              <w:bidi w:val="0"/>
              <w:rPr>
                <w:del w:id="1226" w:author="Raviv Shmuelly" w:date="2014-10-28T15:04:00Z"/>
                <w:rFonts w:cs="David"/>
                <w:color w:val="000000"/>
                <w:sz w:val="20"/>
              </w:rPr>
            </w:pPr>
            <w:del w:id="1227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</w:rPr>
                <w:delText>TAARICH_SHAA_</w:delText>
              </w:r>
              <w:r w:rsidR="005313A4" w:rsidRPr="00EB2764" w:rsidDel="00693C8E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="009500FE" w:rsidRPr="00EB2764" w:rsidDel="00693C8E">
                <w:rPr>
                  <w:rFonts w:cs="David"/>
                  <w:color w:val="000000"/>
                  <w:sz w:val="20"/>
                </w:rPr>
                <w:delText>MESSER</w:delText>
              </w:r>
            </w:del>
          </w:p>
        </w:tc>
        <w:tc>
          <w:tcPr>
            <w:tcW w:w="17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D7CD1" w:rsidRPr="00EB2764" w:rsidDel="00693C8E" w:rsidRDefault="009500FE" w:rsidP="00F155DB">
            <w:pPr>
              <w:rPr>
                <w:del w:id="1228" w:author="Raviv Shmuelly" w:date="2014-10-28T15:04:00Z"/>
                <w:rFonts w:cs="David"/>
                <w:color w:val="000000"/>
                <w:sz w:val="20"/>
                <w:rtl/>
              </w:rPr>
            </w:pPr>
            <w:del w:id="1229" w:author="Raviv Shmuelly" w:date="2014-10-28T15:04:00Z">
              <w:r w:rsidRPr="00EB2764" w:rsidDel="00693C8E">
                <w:rPr>
                  <w:rFonts w:cs="David" w:hint="cs"/>
                  <w:color w:val="000000"/>
                  <w:sz w:val="20"/>
                  <w:rtl/>
                </w:rPr>
                <w:delText>מועד יצירת המסר</w:delText>
              </w:r>
            </w:del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D7CD1" w:rsidRPr="00EB2764" w:rsidDel="00693C8E" w:rsidRDefault="00E84E1B" w:rsidP="00AA0374">
            <w:pPr>
              <w:bidi w:val="0"/>
              <w:jc w:val="center"/>
              <w:rPr>
                <w:del w:id="1230" w:author="Raviv Shmuelly" w:date="2014-10-28T15:04:00Z"/>
                <w:rFonts w:cs="David"/>
                <w:color w:val="000000"/>
                <w:sz w:val="20"/>
              </w:rPr>
            </w:pPr>
            <w:del w:id="1231" w:author="Raviv Shmuelly" w:date="2014-10-28T15:04:00Z">
              <w:r w:rsidRPr="00EB2764" w:rsidDel="00693C8E">
                <w:rPr>
                  <w:rFonts w:cs="David"/>
                  <w:color w:val="000000"/>
                  <w:sz w:val="20"/>
                </w:rPr>
                <w:delText>DateTime</w:delText>
              </w:r>
            </w:del>
          </w:p>
        </w:tc>
        <w:tc>
          <w:tcPr>
            <w:tcW w:w="2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D7CD1" w:rsidRPr="00EB2764" w:rsidDel="00693C8E" w:rsidRDefault="00DD7CD1" w:rsidP="00F155DB">
            <w:pPr>
              <w:rPr>
                <w:del w:id="1232" w:author="Raviv Shmuelly" w:date="2014-10-28T15:04:00Z"/>
                <w:rFonts w:cs="David"/>
                <w:color w:val="000000"/>
                <w:sz w:val="20"/>
              </w:rPr>
            </w:pPr>
          </w:p>
        </w:tc>
      </w:tr>
    </w:tbl>
    <w:p w:rsidR="00FB5DE3" w:rsidRPr="00EB2764" w:rsidDel="00693C8E" w:rsidRDefault="00FB5DE3" w:rsidP="00517029">
      <w:pPr>
        <w:rPr>
          <w:del w:id="1233" w:author="Raviv Shmuelly" w:date="2014-10-28T15:04:00Z"/>
          <w:rFonts w:cs="David"/>
          <w:sz w:val="20"/>
          <w:rtl/>
          <w:lang w:eastAsia="he-IL"/>
        </w:rPr>
      </w:pPr>
    </w:p>
    <w:p w:rsidR="00FB5DE3" w:rsidRPr="00EB2764" w:rsidRDefault="00FB5DE3" w:rsidP="00FB5DE3">
      <w:pPr>
        <w:bidi w:val="0"/>
        <w:rPr>
          <w:rFonts w:cs="David"/>
          <w:sz w:val="20"/>
          <w:rtl/>
          <w:lang w:eastAsia="he-IL"/>
        </w:rPr>
      </w:pPr>
      <w:del w:id="1234" w:author="Raviv Shmuelly" w:date="2014-10-28T15:05:00Z">
        <w:r w:rsidRPr="00EB2764" w:rsidDel="00693C8E">
          <w:rPr>
            <w:rFonts w:cs="David"/>
            <w:sz w:val="20"/>
            <w:rtl/>
            <w:lang w:eastAsia="he-IL"/>
          </w:rPr>
          <w:br w:type="page"/>
        </w:r>
      </w:del>
    </w:p>
    <w:p w:rsidR="00AB397F" w:rsidRPr="00EB2764" w:rsidRDefault="00AB397F" w:rsidP="009500FE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r w:rsidRPr="00EB2764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</w:rPr>
        <w:t>טיפול</w:t>
      </w:r>
      <w:r w:rsidRPr="00EB2764">
        <w:rPr>
          <w:rFonts w:ascii="Times New Roman" w:hAnsi="Times New Roman" w:cs="David"/>
          <w:b/>
          <w:bCs/>
          <w:color w:val="auto"/>
          <w:sz w:val="20"/>
          <w:rtl/>
          <w:lang w:eastAsia="he-IL"/>
        </w:rPr>
        <w:t xml:space="preserve"> </w:t>
      </w:r>
      <w:r w:rsidRPr="00EB2764">
        <w:rPr>
          <w:rFonts w:ascii="Times New Roman" w:hAnsi="Times New Roman" w:cs="David" w:hint="eastAsia"/>
          <w:b/>
          <w:bCs/>
          <w:color w:val="auto"/>
          <w:sz w:val="20"/>
          <w:rtl/>
          <w:lang w:eastAsia="he-IL"/>
        </w:rPr>
        <w:t>בשגויים</w:t>
      </w:r>
    </w:p>
    <w:p w:rsidR="00AB397F" w:rsidRPr="00EB2764" w:rsidRDefault="00AB397F" w:rsidP="00AB397F">
      <w:pPr>
        <w:ind w:firstLine="720"/>
        <w:rPr>
          <w:rFonts w:cs="David"/>
          <w:sz w:val="20"/>
        </w:rPr>
      </w:pPr>
      <w:r w:rsidRPr="00EB2764">
        <w:rPr>
          <w:rFonts w:cs="David" w:hint="cs"/>
          <w:sz w:val="20"/>
          <w:rtl/>
        </w:rPr>
        <w:t>להלן רשימת מצבים שגויים ואופן הטיפול בהם.</w:t>
      </w:r>
    </w:p>
    <w:p w:rsidR="009500FE" w:rsidRPr="00EB2764" w:rsidRDefault="009500FE" w:rsidP="00AB397F">
      <w:pPr>
        <w:ind w:firstLine="720"/>
        <w:rPr>
          <w:rFonts w:cs="David"/>
          <w:sz w:val="20"/>
        </w:rPr>
      </w:pPr>
    </w:p>
    <w:tbl>
      <w:tblPr>
        <w:bidiVisual/>
        <w:tblW w:w="8931" w:type="dxa"/>
        <w:tblInd w:w="629" w:type="dxa"/>
        <w:tblLayout w:type="fixed"/>
        <w:tblLook w:val="04A0"/>
      </w:tblPr>
      <w:tblGrid>
        <w:gridCol w:w="850"/>
        <w:gridCol w:w="992"/>
        <w:gridCol w:w="3544"/>
        <w:gridCol w:w="3545"/>
      </w:tblGrid>
      <w:tr w:rsidR="009500FE" w:rsidRPr="00EB2764" w:rsidTr="009500FE">
        <w:trPr>
          <w:trHeight w:val="315"/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9500FE" w:rsidRPr="00EB2764" w:rsidRDefault="009500FE" w:rsidP="00F155DB">
            <w:pPr>
              <w:spacing w:before="40" w:after="40"/>
              <w:rPr>
                <w:rFonts w:cs="David"/>
                <w:b/>
                <w:bCs/>
                <w:sz w:val="20"/>
                <w:rtl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קוד שגוי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9500FE" w:rsidRPr="00EB2764" w:rsidRDefault="009500FE" w:rsidP="00F155DB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סוג  שגוי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9500FE" w:rsidRPr="00EB2764" w:rsidRDefault="009500FE" w:rsidP="00F155DB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מצב שגוי</w:t>
            </w:r>
            <w:r w:rsidRPr="00EB2764">
              <w:rPr>
                <w:rFonts w:cs="David"/>
                <w:b/>
                <w:bCs/>
                <w:sz w:val="20"/>
                <w:rtl/>
                <w:lang w:eastAsia="he-IL"/>
              </w:rPr>
              <w:t xml:space="preserve"> </w:t>
            </w:r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</w:tcPr>
          <w:p w:rsidR="009500FE" w:rsidRPr="00EB2764" w:rsidRDefault="009500FE" w:rsidP="00F155DB">
            <w:pPr>
              <w:spacing w:before="40" w:after="40"/>
              <w:rPr>
                <w:rFonts w:cs="David"/>
                <w:b/>
                <w:bCs/>
                <w:sz w:val="20"/>
                <w:lang w:eastAsia="he-IL"/>
              </w:rPr>
            </w:pPr>
            <w:r w:rsidRPr="00EB2764">
              <w:rPr>
                <w:rFonts w:cs="David" w:hint="cs"/>
                <w:b/>
                <w:bCs/>
                <w:sz w:val="20"/>
                <w:rtl/>
                <w:lang w:eastAsia="he-IL"/>
              </w:rPr>
              <w:t>פורמט הודעה</w:t>
            </w:r>
          </w:p>
        </w:tc>
      </w:tr>
      <w:tr w:rsidR="009500FE" w:rsidRPr="00EB2764" w:rsidTr="009500FE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F155DB">
            <w:pPr>
              <w:rPr>
                <w:rFonts w:cs="David"/>
                <w:b/>
                <w:bCs/>
                <w:sz w:val="20"/>
              </w:rPr>
            </w:pPr>
            <w:r w:rsidRPr="00EB2764">
              <w:rPr>
                <w:rFonts w:cs="David" w:hint="cs"/>
                <w:sz w:val="20"/>
                <w:rtl/>
              </w:rPr>
              <w:t>1001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F155DB">
            <w:pPr>
              <w:rPr>
                <w:rFonts w:cs="David"/>
                <w:sz w:val="20"/>
                <w:rtl/>
              </w:rPr>
            </w:pPr>
            <w:r w:rsidRPr="00EB2764">
              <w:rPr>
                <w:rFonts w:cs="David" w:hint="eastAsia"/>
                <w:sz w:val="20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AA0374">
            <w:pPr>
              <w:rPr>
                <w:rFonts w:cs="David"/>
                <w:sz w:val="20"/>
              </w:rPr>
            </w:pPr>
            <w:r w:rsidRPr="00EB2764">
              <w:rPr>
                <w:rFonts w:cs="David" w:hint="eastAsia"/>
                <w:sz w:val="20"/>
                <w:rtl/>
                <w:lang w:val="en-AU"/>
              </w:rPr>
              <w:t>פרטי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זיהוי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חייל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שהתקבלו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אל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מול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אלו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הקיימים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ב</w:t>
            </w:r>
            <w:r w:rsidR="00AA0374">
              <w:rPr>
                <w:rFonts w:cs="David" w:hint="cs"/>
                <w:sz w:val="20"/>
                <w:rtl/>
                <w:lang w:val="en-AU"/>
              </w:rPr>
              <w:t>-</w:t>
            </w:r>
            <w:r w:rsidRPr="00EB2764">
              <w:rPr>
                <w:rFonts w:cs="David"/>
                <w:sz w:val="20"/>
                <w:lang w:val="en-AU"/>
              </w:rPr>
              <w:t>CPR</w:t>
            </w:r>
            <w:r w:rsidRPr="00EB2764">
              <w:rPr>
                <w:rFonts w:cs="David" w:hint="cs"/>
                <w:sz w:val="20"/>
                <w:rtl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לא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תואמים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F155DB">
            <w:pPr>
              <w:rPr>
                <w:rFonts w:cs="David"/>
                <w:sz w:val="20"/>
                <w:lang w:val="en-AU"/>
              </w:rPr>
            </w:pPr>
            <w:r w:rsidRPr="00EB2764">
              <w:rPr>
                <w:rFonts w:cs="David" w:hint="cs"/>
                <w:sz w:val="20"/>
                <w:rtl/>
                <w:lang w:val="en-AU"/>
              </w:rPr>
              <w:t>לא קיים במערכת מטופ</w:t>
            </w:r>
            <w:r w:rsidR="00AA0374">
              <w:rPr>
                <w:rFonts w:cs="David" w:hint="cs"/>
                <w:sz w:val="20"/>
                <w:rtl/>
                <w:lang w:val="en-AU"/>
              </w:rPr>
              <w:t>ל שפרטיו תואמים לפרטים שהועברו</w:t>
            </w:r>
          </w:p>
        </w:tc>
      </w:tr>
      <w:tr w:rsidR="00D73ED2" w:rsidRPr="00EB2764" w:rsidTr="009500FE">
        <w:trPr>
          <w:trHeight w:val="315"/>
          <w:ins w:id="1235" w:author="Raviv Shmuelly" w:date="2014-10-26T13:33:00Z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F155DB">
            <w:pPr>
              <w:rPr>
                <w:ins w:id="1236" w:author="Raviv Shmuelly" w:date="2014-10-26T13:33:00Z"/>
                <w:rFonts w:cs="David"/>
                <w:sz w:val="20"/>
                <w:rtl/>
              </w:rPr>
            </w:pPr>
            <w:ins w:id="1237" w:author="Raviv Shmuelly" w:date="2014-10-26T13:34:00Z">
              <w:r>
                <w:rPr>
                  <w:rFonts w:cs="David" w:hint="cs"/>
                  <w:sz w:val="20"/>
                  <w:rtl/>
                </w:rPr>
                <w:t>1080</w:t>
              </w:r>
            </w:ins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F155DB">
            <w:pPr>
              <w:rPr>
                <w:ins w:id="1238" w:author="Raviv Shmuelly" w:date="2014-10-26T13:33:00Z"/>
                <w:rFonts w:cs="David"/>
                <w:sz w:val="20"/>
                <w:rtl/>
              </w:rPr>
            </w:pPr>
            <w:ins w:id="1239" w:author="Raviv Shmuelly" w:date="2014-10-26T13:34:00Z">
              <w:r>
                <w:rPr>
                  <w:rFonts w:cs="David" w:hint="cs"/>
                  <w:sz w:val="20"/>
                  <w:rtl/>
                </w:rPr>
                <w:t>שגיאה</w:t>
              </w:r>
            </w:ins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AA0374">
            <w:pPr>
              <w:rPr>
                <w:ins w:id="1240" w:author="Raviv Shmuelly" w:date="2014-10-26T13:33:00Z"/>
                <w:rFonts w:cs="David"/>
                <w:sz w:val="20"/>
                <w:rtl/>
                <w:lang w:val="en-AU"/>
              </w:rPr>
            </w:pPr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AA0374">
            <w:pPr>
              <w:rPr>
                <w:ins w:id="1241" w:author="Raviv Shmuelly" w:date="2014-10-26T13:33:00Z"/>
                <w:rFonts w:cs="David"/>
                <w:sz w:val="20"/>
                <w:rtl/>
                <w:lang w:val="en-AU"/>
              </w:rPr>
            </w:pPr>
          </w:p>
        </w:tc>
      </w:tr>
      <w:tr w:rsidR="00D73ED2" w:rsidRPr="00EB2764" w:rsidTr="009500FE">
        <w:trPr>
          <w:trHeight w:val="315"/>
          <w:ins w:id="1242" w:author="Raviv Shmuelly" w:date="2014-10-26T13:33:00Z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F155DB">
            <w:pPr>
              <w:rPr>
                <w:ins w:id="1243" w:author="Raviv Shmuelly" w:date="2014-10-26T13:33:00Z"/>
                <w:rFonts w:cs="David"/>
                <w:sz w:val="20"/>
                <w:rtl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F155DB">
            <w:pPr>
              <w:rPr>
                <w:ins w:id="1244" w:author="Raviv Shmuelly" w:date="2014-10-26T13:33:00Z"/>
                <w:rFonts w:cs="David"/>
                <w:sz w:val="20"/>
                <w:rtl/>
              </w:rPr>
            </w:pP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AA0374">
            <w:pPr>
              <w:rPr>
                <w:ins w:id="1245" w:author="Raviv Shmuelly" w:date="2014-10-26T13:33:00Z"/>
                <w:rFonts w:cs="David"/>
                <w:sz w:val="20"/>
                <w:rtl/>
                <w:lang w:val="en-AU"/>
              </w:rPr>
            </w:pPr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D73ED2" w:rsidRPr="00EB2764" w:rsidRDefault="00D73ED2" w:rsidP="00AA0374">
            <w:pPr>
              <w:rPr>
                <w:ins w:id="1246" w:author="Raviv Shmuelly" w:date="2014-10-26T13:33:00Z"/>
                <w:rFonts w:cs="David"/>
                <w:sz w:val="20"/>
                <w:rtl/>
                <w:lang w:val="en-AU"/>
              </w:rPr>
            </w:pPr>
          </w:p>
        </w:tc>
      </w:tr>
      <w:tr w:rsidR="009500FE" w:rsidRPr="00EB2764" w:rsidTr="009500FE">
        <w:trPr>
          <w:trHeight w:val="31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F155DB">
            <w:pPr>
              <w:rPr>
                <w:rFonts w:cs="David"/>
                <w:b/>
                <w:bCs/>
                <w:sz w:val="20"/>
              </w:rPr>
            </w:pPr>
            <w:r w:rsidRPr="00EB2764">
              <w:rPr>
                <w:rFonts w:cs="David" w:hint="cs"/>
                <w:sz w:val="20"/>
                <w:rtl/>
              </w:rPr>
              <w:t>1100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F155DB">
            <w:pPr>
              <w:rPr>
                <w:rFonts w:cs="David"/>
                <w:sz w:val="20"/>
                <w:rtl/>
              </w:rPr>
            </w:pPr>
            <w:r w:rsidRPr="00EB2764">
              <w:rPr>
                <w:rFonts w:cs="David" w:hint="eastAsia"/>
                <w:sz w:val="20"/>
                <w:rtl/>
              </w:rPr>
              <w:t>שגיאה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AA0374">
            <w:pPr>
              <w:rPr>
                <w:rFonts w:cs="David"/>
                <w:sz w:val="20"/>
                <w:lang w:val="en-AU"/>
              </w:rPr>
            </w:pPr>
            <w:r w:rsidRPr="00EB2764">
              <w:rPr>
                <w:rFonts w:cs="David" w:hint="eastAsia"/>
                <w:sz w:val="20"/>
                <w:rtl/>
                <w:lang w:val="en-AU"/>
              </w:rPr>
              <w:t>שגיאה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פנימית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ב</w:t>
            </w:r>
            <w:r w:rsidR="00AA0374">
              <w:rPr>
                <w:rFonts w:cs="David" w:hint="cs"/>
                <w:sz w:val="20"/>
                <w:rtl/>
                <w:lang w:val="en-AU"/>
              </w:rPr>
              <w:t>-</w:t>
            </w:r>
            <w:r w:rsidRPr="00EB2764">
              <w:rPr>
                <w:rFonts w:cs="David"/>
                <w:sz w:val="20"/>
                <w:lang w:val="en-AU"/>
              </w:rPr>
              <w:t>CPR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</w:p>
        </w:tc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9500FE" w:rsidRPr="00EB2764" w:rsidRDefault="009500FE" w:rsidP="00AA0374">
            <w:pPr>
              <w:rPr>
                <w:rFonts w:cs="David"/>
                <w:sz w:val="20"/>
                <w:rtl/>
                <w:lang w:val="en-AU"/>
              </w:rPr>
            </w:pPr>
            <w:r w:rsidRPr="00EB2764">
              <w:rPr>
                <w:rFonts w:cs="David" w:hint="eastAsia"/>
                <w:sz w:val="20"/>
                <w:rtl/>
                <w:lang w:val="en-AU"/>
              </w:rPr>
              <w:t>שגיאה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פנימית</w:t>
            </w:r>
            <w:r w:rsidRPr="00EB2764">
              <w:rPr>
                <w:rFonts w:cs="David"/>
                <w:sz w:val="20"/>
                <w:rtl/>
                <w:lang w:val="en-AU"/>
              </w:rPr>
              <w:t xml:space="preserve"> </w:t>
            </w:r>
            <w:r w:rsidRPr="00EB2764">
              <w:rPr>
                <w:rFonts w:cs="David" w:hint="eastAsia"/>
                <w:sz w:val="20"/>
                <w:rtl/>
                <w:lang w:val="en-AU"/>
              </w:rPr>
              <w:t>ב</w:t>
            </w:r>
            <w:r w:rsidR="00AA0374">
              <w:rPr>
                <w:rFonts w:cs="David" w:hint="cs"/>
                <w:sz w:val="20"/>
                <w:rtl/>
                <w:lang w:val="en-AU"/>
              </w:rPr>
              <w:t>-</w:t>
            </w:r>
            <w:r w:rsidRPr="00EB2764">
              <w:rPr>
                <w:rFonts w:cs="David"/>
                <w:sz w:val="20"/>
                <w:lang w:val="en-AU"/>
              </w:rPr>
              <w:t>CPR</w:t>
            </w:r>
          </w:p>
        </w:tc>
      </w:tr>
    </w:tbl>
    <w:p w:rsidR="00624C48" w:rsidRDefault="00624C48" w:rsidP="006A3E66">
      <w:pPr>
        <w:pStyle w:val="ListParagraph"/>
        <w:ind w:left="360"/>
        <w:rPr>
          <w:ins w:id="1247" w:author="Saporta, Eyal" w:date="2015-02-05T16:06:00Z"/>
          <w:rFonts w:cs="David"/>
          <w:b/>
          <w:bCs/>
          <w:sz w:val="32"/>
          <w:szCs w:val="32"/>
          <w:rtl/>
        </w:rPr>
      </w:pPr>
    </w:p>
    <w:p w:rsidR="00624C48" w:rsidRPr="00624C48" w:rsidRDefault="00624C48" w:rsidP="00624C4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1248" w:author="Saporta, Eyal" w:date="2015-02-05T16:07:00Z"/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ins w:id="1249" w:author="Saporta, Eyal" w:date="2015-02-05T16:06:00Z">
        <w:r w:rsidRPr="00624C48">
          <w:rPr>
            <w:rFonts w:ascii="Times New Roman" w:hAnsi="Times New Roman" w:cs="David" w:hint="cs"/>
            <w:b/>
            <w:bCs/>
            <w:color w:val="auto"/>
            <w:sz w:val="20"/>
            <w:rtl/>
            <w:lang w:eastAsia="he-IL"/>
          </w:rPr>
          <w:t xml:space="preserve">תהליכים </w:t>
        </w:r>
      </w:ins>
      <w:ins w:id="1250" w:author="Saporta, Eyal" w:date="2015-02-05T16:07:00Z">
        <w:r w:rsidRPr="00624C48">
          <w:rPr>
            <w:rFonts w:ascii="Times New Roman" w:hAnsi="Times New Roman" w:cs="David" w:hint="cs"/>
            <w:b/>
            <w:bCs/>
            <w:color w:val="auto"/>
            <w:sz w:val="20"/>
            <w:rtl/>
            <w:lang w:eastAsia="he-IL"/>
          </w:rPr>
          <w:t>מופעלים</w:t>
        </w:r>
      </w:ins>
    </w:p>
    <w:p w:rsidR="00624C48" w:rsidRPr="008341FA" w:rsidRDefault="00624C48" w:rsidP="008341FA">
      <w:pPr>
        <w:ind w:firstLine="720"/>
        <w:rPr>
          <w:ins w:id="1251" w:author="Saporta, Eyal" w:date="2015-02-05T16:09:00Z"/>
          <w:rFonts w:cs="David"/>
          <w:sz w:val="20"/>
          <w:rtl/>
        </w:rPr>
      </w:pPr>
      <w:ins w:id="1252" w:author="Saporta, Eyal" w:date="2015-02-05T16:08:00Z">
        <w:r w:rsidRPr="008341FA">
          <w:rPr>
            <w:rFonts w:cs="David" w:hint="cs"/>
            <w:sz w:val="20"/>
            <w:rtl/>
          </w:rPr>
          <w:t xml:space="preserve">1. </w:t>
        </w:r>
      </w:ins>
      <w:ins w:id="1253" w:author="Saporta, Eyal" w:date="2015-02-05T16:09:00Z">
        <w:r w:rsidR="008341FA" w:rsidRPr="008341FA">
          <w:rPr>
            <w:rFonts w:cs="David" w:hint="cs"/>
            <w:sz w:val="20"/>
            <w:rtl/>
          </w:rPr>
          <w:t>איתור מס' הוראה</w:t>
        </w:r>
      </w:ins>
      <w:ins w:id="1254" w:author="Saporta, Eyal" w:date="2015-02-05T17:28:00Z">
        <w:r w:rsidR="00A46A28">
          <w:rPr>
            <w:rFonts w:cs="David" w:hint="cs"/>
            <w:sz w:val="20"/>
            <w:rtl/>
          </w:rPr>
          <w:t xml:space="preserve"> ומרשם</w:t>
        </w:r>
      </w:ins>
      <w:ins w:id="1255" w:author="Saporta, Eyal" w:date="2015-02-05T16:09:00Z">
        <w:r w:rsidR="008341FA" w:rsidRPr="008341FA">
          <w:rPr>
            <w:rFonts w:cs="David" w:hint="cs"/>
            <w:sz w:val="20"/>
            <w:rtl/>
          </w:rPr>
          <w:t xml:space="preserve"> למטופל.</w:t>
        </w:r>
      </w:ins>
    </w:p>
    <w:p w:rsidR="008341FA" w:rsidRPr="008341FA" w:rsidRDefault="008341FA" w:rsidP="008341FA">
      <w:pPr>
        <w:ind w:firstLine="720"/>
        <w:rPr>
          <w:ins w:id="1256" w:author="Saporta, Eyal" w:date="2015-02-05T16:07:00Z"/>
          <w:rFonts w:cs="David"/>
          <w:sz w:val="20"/>
          <w:rtl/>
        </w:rPr>
      </w:pPr>
      <w:ins w:id="1257" w:author="Saporta, Eyal" w:date="2015-02-05T16:09:00Z">
        <w:r w:rsidRPr="008341FA">
          <w:rPr>
            <w:rFonts w:cs="David" w:hint="cs"/>
            <w:sz w:val="20"/>
            <w:rtl/>
          </w:rPr>
          <w:t>2. שינוי סטאטוס הוראה ל"נופקה".</w:t>
        </w:r>
      </w:ins>
    </w:p>
    <w:p w:rsidR="00624C48" w:rsidRPr="00624C48" w:rsidRDefault="00624C48" w:rsidP="00624C4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1258" w:author="Saporta, Eyal" w:date="2015-02-05T16:07:00Z"/>
          <w:rFonts w:ascii="Times New Roman" w:hAnsi="Times New Roman" w:cs="David"/>
          <w:b/>
          <w:bCs/>
          <w:color w:val="auto"/>
          <w:sz w:val="20"/>
          <w:rtl/>
          <w:lang w:eastAsia="he-IL"/>
        </w:rPr>
      </w:pPr>
      <w:ins w:id="1259" w:author="Saporta, Eyal" w:date="2015-02-05T16:07:00Z">
        <w:r w:rsidRPr="00624C48">
          <w:rPr>
            <w:rFonts w:ascii="Times New Roman" w:hAnsi="Times New Roman" w:cs="David" w:hint="cs"/>
            <w:b/>
            <w:bCs/>
            <w:color w:val="auto"/>
            <w:sz w:val="20"/>
            <w:rtl/>
            <w:lang w:eastAsia="he-IL"/>
          </w:rPr>
          <w:lastRenderedPageBreak/>
          <w:t>מיפוי שדות מסר לשדות מערכת</w:t>
        </w:r>
      </w:ins>
    </w:p>
    <w:tbl>
      <w:tblPr>
        <w:bidiVisual/>
        <w:tblW w:w="5325" w:type="pct"/>
        <w:tblLook w:val="04A0"/>
        <w:tblPrChange w:id="1260" w:author="Saporta, Eyal" w:date="2015-02-10T16:25:00Z">
          <w:tblPr>
            <w:bidiVisual/>
            <w:tblW w:w="11692" w:type="dxa"/>
            <w:tblLook w:val="04A0"/>
          </w:tblPr>
        </w:tblPrChange>
      </w:tblPr>
      <w:tblGrid>
        <w:gridCol w:w="2195"/>
        <w:gridCol w:w="841"/>
        <w:gridCol w:w="1016"/>
        <w:gridCol w:w="1006"/>
        <w:gridCol w:w="1120"/>
        <w:gridCol w:w="1120"/>
        <w:gridCol w:w="1128"/>
        <w:gridCol w:w="1417"/>
        <w:tblGridChange w:id="1261">
          <w:tblGrid>
            <w:gridCol w:w="2522"/>
            <w:gridCol w:w="1269"/>
            <w:gridCol w:w="1159"/>
            <w:gridCol w:w="1849"/>
            <w:gridCol w:w="1849"/>
            <w:gridCol w:w="1849"/>
            <w:gridCol w:w="1133"/>
            <w:gridCol w:w="1911"/>
          </w:tblGrid>
        </w:tblGridChange>
      </w:tblGrid>
      <w:tr w:rsidR="00E76D72" w:rsidRPr="00EB2764" w:rsidTr="00E76D72">
        <w:trPr>
          <w:trHeight w:val="315"/>
          <w:tblHeader/>
          <w:ins w:id="1262" w:author="Saporta, Eyal" w:date="2015-02-05T16:07:00Z"/>
          <w:trPrChange w:id="1263" w:author="Saporta, Eyal" w:date="2015-02-10T16:25:00Z">
            <w:trPr>
              <w:trHeight w:val="315"/>
              <w:tblHeader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1264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E76D72" w:rsidRPr="00EB2764" w:rsidRDefault="00E76D72" w:rsidP="00FE21F1">
            <w:pPr>
              <w:spacing w:before="40" w:after="40"/>
              <w:rPr>
                <w:ins w:id="1265" w:author="Saporta, Eyal" w:date="2015-02-05T16:07:00Z"/>
                <w:rFonts w:cs="David"/>
                <w:b/>
                <w:bCs/>
                <w:sz w:val="20"/>
                <w:rtl/>
                <w:lang w:eastAsia="he-IL"/>
              </w:rPr>
            </w:pPr>
            <w:ins w:id="1266" w:author="Saporta, Eyal" w:date="2015-02-05T16:07:00Z">
              <w:r w:rsidRPr="00EB2764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שם שדה</w:t>
              </w:r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 xml:space="preserve"> במסר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1267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E76D72" w:rsidRPr="00EB2764" w:rsidRDefault="00E76D72" w:rsidP="00FE21F1">
            <w:pPr>
              <w:spacing w:before="40" w:after="40"/>
              <w:rPr>
                <w:ins w:id="1268" w:author="Saporta, Eyal" w:date="2015-02-05T16:07:00Z"/>
                <w:rFonts w:cs="David"/>
                <w:b/>
                <w:bCs/>
                <w:sz w:val="20"/>
                <w:lang w:eastAsia="he-IL"/>
              </w:rPr>
            </w:pPr>
            <w:ins w:id="1269" w:author="Saporta, Eyal" w:date="2015-02-05T16:07:00Z">
              <w:r w:rsidRPr="00EB2764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ת</w:t>
              </w:r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י</w:t>
              </w:r>
              <w:r w:rsidRPr="00EB2764">
                <w:rPr>
                  <w:rFonts w:cs="David"/>
                  <w:b/>
                  <w:bCs/>
                  <w:sz w:val="20"/>
                  <w:rtl/>
                  <w:lang w:eastAsia="he-IL"/>
                </w:rPr>
                <w:t xml:space="preserve">אור 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hideMark/>
            <w:tcPrChange w:id="1270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  <w:hideMark/>
              </w:tcPr>
            </w:tcPrChange>
          </w:tcPr>
          <w:p w:rsidR="00E76D72" w:rsidRPr="00EB2764" w:rsidRDefault="00E76D72" w:rsidP="00FE21F1">
            <w:pPr>
              <w:spacing w:before="40" w:after="40"/>
              <w:rPr>
                <w:ins w:id="1271" w:author="Saporta, Eyal" w:date="2015-02-05T16:07:00Z"/>
                <w:rFonts w:cs="David"/>
                <w:b/>
                <w:bCs/>
                <w:sz w:val="20"/>
                <w:lang w:eastAsia="he-IL"/>
              </w:rPr>
            </w:pPr>
            <w:ins w:id="1272" w:author="Saporta, Eyal" w:date="2015-02-05T16:07:00Z">
              <w:r w:rsidRPr="00EB2764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סוג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PrChange w:id="1273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 w:themeFill="background1" w:themeFillShade="F2"/>
              </w:tcPr>
            </w:tcPrChange>
          </w:tcPr>
          <w:p w:rsidR="00E76D72" w:rsidRDefault="00E76D72" w:rsidP="00E76D72">
            <w:pPr>
              <w:spacing w:before="40" w:after="40"/>
              <w:rPr>
                <w:ins w:id="1274" w:author="Saporta, Eyal" w:date="2015-02-10T16:25:00Z"/>
                <w:rFonts w:cs="David"/>
                <w:b/>
                <w:bCs/>
                <w:sz w:val="20"/>
                <w:rtl/>
                <w:lang w:eastAsia="he-IL"/>
              </w:rPr>
            </w:pPr>
            <w:ins w:id="1275" w:author="Saporta, Eyal" w:date="2015-02-10T16:25:00Z"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שם טכני</w:t>
              </w:r>
            </w:ins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PrChange w:id="1276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 w:themeFill="background1" w:themeFillShade="F2"/>
              </w:tcPr>
            </w:tcPrChange>
          </w:tcPr>
          <w:p w:rsidR="00E76D72" w:rsidRDefault="00E76D72" w:rsidP="00E76D72">
            <w:pPr>
              <w:spacing w:before="40" w:after="40"/>
              <w:rPr>
                <w:ins w:id="1277" w:author="Saporta, Eyal" w:date="2015-02-10T16:25:00Z"/>
                <w:rFonts w:cs="David"/>
                <w:b/>
                <w:bCs/>
                <w:sz w:val="20"/>
                <w:rtl/>
                <w:lang w:eastAsia="he-IL"/>
              </w:rPr>
            </w:pPr>
            <w:ins w:id="1278" w:author="Saporta, Eyal" w:date="2015-02-10T16:25:00Z"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טבלה</w:t>
              </w:r>
            </w:ins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tcPrChange w:id="1279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</w:tcPr>
            </w:tcPrChange>
          </w:tcPr>
          <w:p w:rsidR="00E76D72" w:rsidRPr="00EB2764" w:rsidRDefault="00E76D72" w:rsidP="00E76D72">
            <w:pPr>
              <w:spacing w:before="40" w:after="40"/>
              <w:rPr>
                <w:ins w:id="1280" w:author="Saporta, Eyal" w:date="2015-02-05T16:08:00Z"/>
                <w:rFonts w:cs="David"/>
                <w:b/>
                <w:bCs/>
                <w:sz w:val="20"/>
                <w:rtl/>
                <w:lang w:eastAsia="he-IL"/>
              </w:rPr>
            </w:pPr>
            <w:ins w:id="1281" w:author="Saporta, Eyal" w:date="2015-02-05T16:08:00Z"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 xml:space="preserve">שם שדה </w:t>
              </w:r>
            </w:ins>
            <w:ins w:id="1282" w:author="Saporta, Eyal" w:date="2015-02-10T16:24:00Z"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במסך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 w:themeFill="background1" w:themeFillShade="F2"/>
            <w:tcPrChange w:id="1283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000000" w:fill="F2F2F2" w:themeFill="background1" w:themeFillShade="F2"/>
              </w:tcPr>
            </w:tcPrChange>
          </w:tcPr>
          <w:p w:rsidR="00E76D72" w:rsidRDefault="00E76D72" w:rsidP="00FE21F1">
            <w:pPr>
              <w:spacing w:before="40" w:after="40"/>
              <w:rPr>
                <w:ins w:id="1284" w:author="Saporta, Eyal" w:date="2015-02-05T16:08:00Z"/>
                <w:rFonts w:cs="David"/>
                <w:b/>
                <w:bCs/>
                <w:sz w:val="20"/>
                <w:rtl/>
                <w:lang w:eastAsia="he-IL"/>
              </w:rPr>
            </w:pPr>
            <w:ins w:id="1285" w:author="Saporta, Eyal" w:date="2015-02-05T17:01:00Z">
              <w:r>
                <w:rPr>
                  <w:rFonts w:cs="David" w:hint="cs"/>
                  <w:b/>
                  <w:bCs/>
                  <w:sz w:val="20"/>
                  <w:rtl/>
                  <w:lang w:eastAsia="he-IL"/>
                </w:rPr>
                <w:t>יוצג במסך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PrChange w:id="1286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000000" w:fill="F2F2F2" w:themeFill="background1" w:themeFillShade="F2"/>
              </w:tcPr>
            </w:tcPrChange>
          </w:tcPr>
          <w:p w:rsidR="00E76D72" w:rsidRDefault="00E76D72" w:rsidP="00FE21F1">
            <w:pPr>
              <w:spacing w:before="40" w:after="40"/>
              <w:rPr>
                <w:ins w:id="1287" w:author="Saporta, Eyal" w:date="2015-02-05T17:11:00Z"/>
                <w:rFonts w:cs="David"/>
                <w:b/>
                <w:bCs/>
                <w:sz w:val="20"/>
                <w:rtl/>
                <w:lang w:eastAsia="he-IL"/>
              </w:rPr>
            </w:pPr>
            <w:ins w:id="1288" w:author="Saporta, Eyal" w:date="2015-02-05T17:11:00Z">
              <w:r w:rsidRPr="00EB2764">
                <w:rPr>
                  <w:rFonts w:cs="David"/>
                  <w:b/>
                  <w:bCs/>
                  <w:sz w:val="20"/>
                  <w:rtl/>
                  <w:lang w:eastAsia="he-IL"/>
                </w:rPr>
                <w:t>הערה</w:t>
              </w:r>
            </w:ins>
          </w:p>
        </w:tc>
      </w:tr>
      <w:tr w:rsidR="00E76D72" w:rsidRPr="00EB2764" w:rsidTr="00E76D72">
        <w:trPr>
          <w:trHeight w:val="315"/>
          <w:ins w:id="1289" w:author="Saporta, Eyal" w:date="2015-02-05T16:07:00Z"/>
          <w:trPrChange w:id="1290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91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292" w:author="Saporta, Eyal" w:date="2015-02-05T16:07:00Z"/>
                <w:rFonts w:cs="David"/>
                <w:color w:val="000000"/>
                <w:sz w:val="20"/>
              </w:rPr>
            </w:pPr>
            <w:ins w:id="1293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MISPAR_SIDURI_</w:t>
              </w:r>
              <w:r w:rsidRPr="00EB2764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>
                <w:rPr>
                  <w:rFonts w:cs="David"/>
                  <w:color w:val="000000"/>
                  <w:sz w:val="20"/>
                </w:rPr>
                <w:t>MESSER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94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295" w:author="Saporta, Eyal" w:date="2015-02-05T16:07:00Z"/>
                <w:rFonts w:cs="David"/>
                <w:color w:val="000000"/>
                <w:sz w:val="20"/>
                <w:rtl/>
              </w:rPr>
            </w:pPr>
            <w:ins w:id="1296" w:author="Saporta, Eyal" w:date="2015-02-05T16:07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מספר מסר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297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298" w:author="Saporta, Eyal" w:date="2015-02-05T16:07:00Z"/>
                <w:rFonts w:cs="David"/>
                <w:color w:val="000000"/>
                <w:sz w:val="20"/>
              </w:rPr>
            </w:pPr>
            <w:ins w:id="1299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00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01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02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03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04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05" w:author="Saporta, Eyal" w:date="2015-02-05T16:08:00Z"/>
                <w:rFonts w:cs="David"/>
                <w:color w:val="000000"/>
                <w:sz w:val="20"/>
                <w:rtl/>
              </w:rPr>
            </w:pPr>
            <w:ins w:id="1306" w:author="Saporta, Eyal" w:date="2015-02-05T17:01:00Z">
              <w:r>
                <w:rPr>
                  <w:rFonts w:cs="David" w:hint="cs"/>
                  <w:color w:val="000000"/>
                  <w:sz w:val="20"/>
                  <w:rtl/>
                </w:rPr>
                <w:t>מ.מסר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07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08" w:author="Saporta, Eyal" w:date="2015-02-05T16:08:00Z"/>
                <w:rFonts w:cs="David"/>
                <w:color w:val="000000"/>
                <w:sz w:val="20"/>
                <w:rtl/>
              </w:rPr>
            </w:pPr>
            <w:ins w:id="1309" w:author="Saporta, Eyal" w:date="2015-02-05T17:01:00Z">
              <w:r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10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11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312" w:author="Saporta, Eyal" w:date="2015-02-05T16:07:00Z"/>
          <w:trPrChange w:id="1313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14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315" w:author="Saporta, Eyal" w:date="2015-02-05T16:07:00Z"/>
                <w:rFonts w:cs="David"/>
                <w:color w:val="000000"/>
                <w:sz w:val="20"/>
              </w:rPr>
            </w:pPr>
            <w:ins w:id="1316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</w:t>
              </w:r>
              <w:r>
                <w:rPr>
                  <w:rFonts w:cs="David"/>
                  <w:color w:val="000000"/>
                  <w:sz w:val="20"/>
                </w:rPr>
                <w:t>NIPUK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17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318" w:author="Saporta, Eyal" w:date="2015-02-05T16:07:00Z"/>
                <w:rFonts w:cs="David"/>
                <w:color w:val="000000"/>
                <w:sz w:val="20"/>
              </w:rPr>
            </w:pPr>
            <w:ins w:id="1319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מס' </w:t>
              </w:r>
              <w:r>
                <w:rPr>
                  <w:rFonts w:cs="David" w:hint="cs"/>
                  <w:color w:val="000000"/>
                  <w:sz w:val="20"/>
                  <w:rtl/>
                </w:rPr>
                <w:t>ניפוק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20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321" w:author="Saporta, Eyal" w:date="2015-02-05T16:07:00Z"/>
                <w:rFonts w:cs="David"/>
                <w:color w:val="000000"/>
                <w:sz w:val="20"/>
              </w:rPr>
            </w:pPr>
            <w:ins w:id="1322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23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24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25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26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27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28" w:author="Saporta, Eyal" w:date="2015-02-05T16:08:00Z"/>
                <w:rFonts w:cs="David"/>
                <w:color w:val="000000"/>
                <w:sz w:val="20"/>
                <w:rtl/>
              </w:rPr>
            </w:pPr>
            <w:ins w:id="1329" w:author="Saporta, Eyal" w:date="2015-02-05T17:27:00Z">
              <w:r>
                <w:rPr>
                  <w:rFonts w:cs="David" w:hint="cs"/>
                  <w:color w:val="000000"/>
                  <w:sz w:val="20"/>
                  <w:rtl/>
                </w:rPr>
                <w:t>מ. ניפוק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30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31" w:author="Saporta, Eyal" w:date="2015-02-05T16:08:00Z"/>
                <w:rFonts w:cs="David"/>
                <w:color w:val="000000"/>
                <w:sz w:val="20"/>
                <w:rtl/>
              </w:rPr>
            </w:pPr>
            <w:ins w:id="1332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33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334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335" w:author="Saporta, Eyal" w:date="2015-02-05T16:07:00Z"/>
          <w:trPrChange w:id="1336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37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338" w:author="Saporta, Eyal" w:date="2015-02-05T16:07:00Z"/>
                <w:rFonts w:cs="David"/>
                <w:color w:val="000000"/>
                <w:sz w:val="20"/>
              </w:rPr>
            </w:pPr>
            <w:ins w:id="1339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MISPAR_HORAA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40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341" w:author="Saporta, Eyal" w:date="2015-02-05T16:07:00Z"/>
                <w:rFonts w:cs="David"/>
                <w:color w:val="000000"/>
                <w:sz w:val="20"/>
              </w:rPr>
            </w:pPr>
            <w:ins w:id="1342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>מס' הוראה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43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344" w:author="Saporta, Eyal" w:date="2015-02-05T16:07:00Z"/>
                <w:rFonts w:cs="David"/>
                <w:color w:val="000000"/>
                <w:sz w:val="20"/>
              </w:rPr>
            </w:pPr>
            <w:ins w:id="1345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6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47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48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49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50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51" w:author="Saporta, Eyal" w:date="2015-02-05T16:08:00Z"/>
                <w:rFonts w:cs="David"/>
                <w:color w:val="000000"/>
                <w:sz w:val="20"/>
                <w:rtl/>
              </w:rPr>
            </w:pPr>
            <w:ins w:id="1352" w:author="Saporta, Eyal" w:date="2015-02-05T17:02:00Z">
              <w:r>
                <w:rPr>
                  <w:rFonts w:cs="David" w:hint="cs"/>
                  <w:color w:val="000000"/>
                  <w:sz w:val="20"/>
                  <w:rtl/>
                </w:rPr>
                <w:t>מ. הוראה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53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54" w:author="Saporta, Eyal" w:date="2015-02-05T16:08:00Z"/>
                <w:rFonts w:cs="David"/>
                <w:color w:val="000000"/>
                <w:sz w:val="20"/>
                <w:rtl/>
              </w:rPr>
            </w:pPr>
            <w:ins w:id="1355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56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357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358" w:author="Saporta, Eyal" w:date="2015-02-05T16:07:00Z"/>
          <w:trPrChange w:id="1359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0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361" w:author="Saporta, Eyal" w:date="2015-02-05T16:07:00Z"/>
                <w:rFonts w:cs="David"/>
                <w:color w:val="000000"/>
                <w:sz w:val="20"/>
              </w:rPr>
            </w:pPr>
            <w:ins w:id="1362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MISPAR_MIRAHAM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3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364" w:author="Saporta, Eyal" w:date="2015-02-05T16:07:00Z"/>
                <w:rFonts w:cs="David"/>
                <w:color w:val="000000"/>
                <w:sz w:val="20"/>
              </w:rPr>
            </w:pPr>
            <w:ins w:id="1365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>מס' מרשם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66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367" w:author="Saporta, Eyal" w:date="2015-02-05T16:07:00Z"/>
                <w:rFonts w:cs="David"/>
                <w:color w:val="000000"/>
                <w:sz w:val="20"/>
              </w:rPr>
            </w:pPr>
            <w:ins w:id="1368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N 10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69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70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71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372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73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74" w:author="Saporta, Eyal" w:date="2015-02-05T16:08:00Z"/>
                <w:rFonts w:cs="David"/>
                <w:color w:val="000000"/>
                <w:sz w:val="20"/>
                <w:rtl/>
              </w:rPr>
            </w:pPr>
            <w:ins w:id="1375" w:author="Saporta, Eyal" w:date="2015-02-05T17:03:00Z">
              <w:r>
                <w:rPr>
                  <w:rFonts w:cs="David" w:hint="cs"/>
                  <w:color w:val="000000"/>
                  <w:sz w:val="20"/>
                  <w:rtl/>
                </w:rPr>
                <w:t>מ. מרשם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76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77" w:author="Saporta, Eyal" w:date="2015-02-05T16:08:00Z"/>
                <w:rFonts w:cs="David"/>
                <w:color w:val="000000"/>
                <w:sz w:val="20"/>
                <w:rtl/>
              </w:rPr>
            </w:pPr>
            <w:ins w:id="1378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79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380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381" w:author="Saporta, Eyal" w:date="2015-02-05T16:07:00Z"/>
          <w:trPrChange w:id="1382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83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384" w:author="Saporta, Eyal" w:date="2015-02-05T16:07:00Z"/>
                <w:rFonts w:cs="David"/>
                <w:color w:val="000000"/>
                <w:sz w:val="20"/>
              </w:rPr>
            </w:pPr>
            <w:ins w:id="1385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MISPAR_ISHI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86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387" w:author="Saporta, Eyal" w:date="2015-02-05T16:07:00Z"/>
                <w:rFonts w:cs="David"/>
                <w:color w:val="000000"/>
                <w:sz w:val="20"/>
              </w:rPr>
            </w:pPr>
            <w:ins w:id="1388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>מס' אישי מטופל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389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390" w:author="Saporta, Eyal" w:date="2015-02-05T16:07:00Z"/>
                <w:rFonts w:cs="David"/>
                <w:color w:val="000000"/>
                <w:sz w:val="20"/>
              </w:rPr>
            </w:pPr>
            <w:ins w:id="1391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C 9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2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93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394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395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96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520BD8" w:rsidP="00FE21F1">
            <w:pPr>
              <w:rPr>
                <w:ins w:id="1397" w:author="Saporta, Eyal" w:date="2015-02-05T16:08:00Z"/>
                <w:rFonts w:cs="David"/>
                <w:color w:val="000000"/>
                <w:sz w:val="20"/>
                <w:rtl/>
              </w:rPr>
            </w:pPr>
            <w:ins w:id="1398" w:author="Saporta, Eyal" w:date="2015-02-10T16:25:00Z">
              <w:r>
                <w:rPr>
                  <w:rFonts w:cs="David" w:hint="cs"/>
                  <w:color w:val="000000"/>
                  <w:sz w:val="20"/>
                  <w:rtl/>
                </w:rPr>
                <w:t>-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399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520BD8" w:rsidP="00FE21F1">
            <w:pPr>
              <w:rPr>
                <w:ins w:id="1400" w:author="Saporta, Eyal" w:date="2015-02-05T16:08:00Z"/>
                <w:rFonts w:cs="David"/>
                <w:color w:val="000000"/>
                <w:sz w:val="20"/>
                <w:rtl/>
              </w:rPr>
            </w:pPr>
            <w:ins w:id="1401" w:author="Saporta, Eyal" w:date="2015-02-10T16:25:00Z">
              <w:r>
                <w:rPr>
                  <w:rFonts w:cs="David" w:hint="cs"/>
                  <w:color w:val="000000"/>
                  <w:sz w:val="20"/>
                  <w:rtl/>
                </w:rPr>
                <w:t>-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02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403" w:author="Saporta, Eyal" w:date="2015-02-05T17:11:00Z"/>
                <w:rFonts w:cs="David"/>
                <w:color w:val="000000"/>
                <w:sz w:val="20"/>
                <w:rtl/>
              </w:rPr>
            </w:pPr>
            <w:ins w:id="1404" w:author="Saporta, Eyal" w:date="2015-02-05T17:11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לצורך אימות</w:t>
              </w:r>
            </w:ins>
          </w:p>
        </w:tc>
      </w:tr>
      <w:tr w:rsidR="00E76D72" w:rsidRPr="00EB2764" w:rsidTr="00E76D72">
        <w:trPr>
          <w:trHeight w:val="315"/>
          <w:ins w:id="1405" w:author="Saporta, Eyal" w:date="2015-02-05T16:07:00Z"/>
          <w:trPrChange w:id="1406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07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408" w:author="Saporta, Eyal" w:date="2015-02-05T16:07:00Z"/>
                <w:rFonts w:cs="David"/>
                <w:color w:val="000000"/>
                <w:sz w:val="20"/>
              </w:rPr>
            </w:pPr>
            <w:ins w:id="1409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MISPAR_TEUDAT_</w:t>
              </w:r>
              <w:r w:rsidRPr="00EB2764">
                <w:rPr>
                  <w:rFonts w:cs="David" w:hint="cs"/>
                  <w:color w:val="000000"/>
                  <w:sz w:val="20"/>
                  <w:rtl/>
                </w:rPr>
                <w:br/>
              </w:r>
              <w:r w:rsidRPr="00EB2764">
                <w:rPr>
                  <w:rFonts w:cs="David"/>
                  <w:color w:val="000000"/>
                  <w:sz w:val="20"/>
                </w:rPr>
                <w:t>ZEHUT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0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411" w:author="Saporta, Eyal" w:date="2015-02-05T16:07:00Z"/>
                <w:rFonts w:cs="David"/>
                <w:color w:val="000000"/>
                <w:sz w:val="20"/>
                <w:rtl/>
              </w:rPr>
            </w:pPr>
            <w:ins w:id="1412" w:author="Saporta, Eyal" w:date="2015-02-05T16:07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ת.ז מטופל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13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414" w:author="Saporta, Eyal" w:date="2015-02-05T16:07:00Z"/>
                <w:rFonts w:cs="David"/>
                <w:color w:val="000000"/>
                <w:sz w:val="20"/>
              </w:rPr>
            </w:pPr>
            <w:ins w:id="1415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C 9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6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17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18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19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20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520BD8" w:rsidP="00FE21F1">
            <w:pPr>
              <w:rPr>
                <w:ins w:id="1421" w:author="Saporta, Eyal" w:date="2015-02-05T16:08:00Z"/>
                <w:rFonts w:cs="David"/>
                <w:color w:val="000000"/>
                <w:sz w:val="20"/>
                <w:rtl/>
              </w:rPr>
            </w:pPr>
            <w:ins w:id="1422" w:author="Saporta, Eyal" w:date="2015-02-10T16:25:00Z">
              <w:r>
                <w:rPr>
                  <w:rFonts w:cs="David" w:hint="cs"/>
                  <w:color w:val="000000"/>
                  <w:sz w:val="20"/>
                  <w:rtl/>
                </w:rPr>
                <w:t>-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23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520BD8" w:rsidP="00520BD8">
            <w:pPr>
              <w:rPr>
                <w:ins w:id="1424" w:author="Saporta, Eyal" w:date="2015-02-05T16:08:00Z"/>
                <w:rFonts w:cs="David"/>
                <w:color w:val="000000"/>
                <w:sz w:val="20"/>
                <w:rtl/>
              </w:rPr>
            </w:pPr>
            <w:ins w:id="1425" w:author="Saporta, Eyal" w:date="2015-02-10T16:25:00Z">
              <w:r>
                <w:rPr>
                  <w:rFonts w:cs="David" w:hint="cs"/>
                  <w:color w:val="000000"/>
                  <w:sz w:val="20"/>
                  <w:rtl/>
                </w:rPr>
                <w:t>-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26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427" w:author="Saporta, Eyal" w:date="2015-02-05T17:11:00Z"/>
                <w:rFonts w:cs="David"/>
                <w:color w:val="000000"/>
                <w:sz w:val="20"/>
                <w:rtl/>
              </w:rPr>
            </w:pPr>
            <w:ins w:id="1428" w:author="Saporta, Eyal" w:date="2015-02-05T17:11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לצורך אימות</w:t>
              </w:r>
            </w:ins>
          </w:p>
        </w:tc>
      </w:tr>
      <w:tr w:rsidR="00E76D72" w:rsidRPr="00EB2764" w:rsidTr="00E76D72">
        <w:trPr>
          <w:trHeight w:val="315"/>
          <w:ins w:id="1429" w:author="Saporta, Eyal" w:date="2015-02-05T16:07:00Z"/>
          <w:trPrChange w:id="1430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31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432" w:author="Saporta, Eyal" w:date="2015-02-05T16:07:00Z"/>
                <w:rFonts w:cs="David"/>
                <w:color w:val="000000"/>
                <w:sz w:val="20"/>
              </w:rPr>
            </w:pPr>
            <w:ins w:id="1433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GUID_TRUFA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34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435" w:author="Saporta, Eyal" w:date="2015-02-05T16:07:00Z"/>
                <w:rFonts w:cs="David"/>
                <w:color w:val="000000"/>
                <w:sz w:val="20"/>
              </w:rPr>
            </w:pPr>
            <w:ins w:id="1436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קוד תרופה 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37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438" w:author="Saporta, Eyal" w:date="2015-02-05T16:07:00Z"/>
                <w:rFonts w:cs="David"/>
                <w:color w:val="000000"/>
                <w:sz w:val="20"/>
              </w:rPr>
            </w:pPr>
            <w:ins w:id="1439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C 32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40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41" w:author="Saporta, Eyal" w:date="2015-02-10T16:25:00Z"/>
                <w:rFonts w:cs="David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42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43" w:author="Saporta, Eyal" w:date="2015-02-10T16:25:00Z"/>
                <w:rFonts w:cs="David"/>
                <w:color w:val="000000"/>
                <w:sz w:val="20"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44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520BD8" w:rsidP="00FE21F1">
            <w:pPr>
              <w:rPr>
                <w:ins w:id="1445" w:author="Saporta, Eyal" w:date="2015-02-05T16:08:00Z"/>
                <w:rFonts w:cs="David"/>
                <w:color w:val="000000"/>
                <w:sz w:val="20"/>
              </w:rPr>
            </w:pPr>
            <w:ins w:id="1446" w:author="Saporta, Eyal" w:date="2015-02-10T16:25:00Z">
              <w:r>
                <w:rPr>
                  <w:rFonts w:cs="David" w:hint="cs"/>
                  <w:color w:val="000000"/>
                  <w:sz w:val="20"/>
                  <w:rtl/>
                </w:rPr>
                <w:t>-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47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520BD8" w:rsidP="00520BD8">
            <w:pPr>
              <w:rPr>
                <w:ins w:id="1448" w:author="Saporta, Eyal" w:date="2015-02-05T16:08:00Z"/>
                <w:rFonts w:cs="David"/>
                <w:color w:val="000000"/>
                <w:sz w:val="20"/>
              </w:rPr>
            </w:pPr>
            <w:ins w:id="1449" w:author="Saporta, Eyal" w:date="2015-02-10T16:25:00Z">
              <w:r>
                <w:rPr>
                  <w:rFonts w:cs="David" w:hint="cs"/>
                  <w:color w:val="000000"/>
                  <w:sz w:val="20"/>
                  <w:rtl/>
                </w:rPr>
                <w:t>-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50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451" w:author="Saporta, Eyal" w:date="2015-02-05T17:11:00Z"/>
                <w:rFonts w:cs="David"/>
                <w:color w:val="000000"/>
                <w:sz w:val="20"/>
                <w:rtl/>
              </w:rPr>
            </w:pPr>
            <w:ins w:id="1452" w:author="Saporta, Eyal" w:date="2015-02-05T17:28:00Z">
              <w:r>
                <w:rPr>
                  <w:rFonts w:cs="David" w:hint="cs"/>
                  <w:color w:val="000000"/>
                  <w:sz w:val="20"/>
                  <w:rtl/>
                </w:rPr>
                <w:t>לצורך אימות תרופה</w:t>
              </w:r>
            </w:ins>
          </w:p>
        </w:tc>
      </w:tr>
      <w:tr w:rsidR="00E76D72" w:rsidRPr="00EB2764" w:rsidTr="00E76D72">
        <w:trPr>
          <w:trHeight w:val="315"/>
          <w:ins w:id="1453" w:author="Saporta, Eyal" w:date="2015-02-05T16:07:00Z"/>
          <w:trPrChange w:id="1454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5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456" w:author="Saporta, Eyal" w:date="2015-02-05T16:07:00Z"/>
                <w:rFonts w:cs="David"/>
                <w:color w:val="000000"/>
                <w:sz w:val="20"/>
              </w:rPr>
            </w:pPr>
            <w:ins w:id="1457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COD_TRUFA_TOMER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58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459" w:author="Saporta, Eyal" w:date="2015-02-05T16:07:00Z"/>
                <w:rFonts w:cs="David"/>
                <w:color w:val="000000"/>
                <w:sz w:val="20"/>
              </w:rPr>
            </w:pPr>
            <w:ins w:id="1460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>קוד תרופה תומר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61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462" w:author="Saporta, Eyal" w:date="2015-02-05T16:07:00Z"/>
                <w:rFonts w:cs="David"/>
                <w:color w:val="000000"/>
                <w:sz w:val="20"/>
              </w:rPr>
            </w:pPr>
            <w:ins w:id="1463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 xml:space="preserve">N </w:t>
              </w:r>
              <w:r>
                <w:rPr>
                  <w:rFonts w:cs="David"/>
                  <w:color w:val="000000"/>
                  <w:sz w:val="20"/>
                </w:rPr>
                <w:t>9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4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465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66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467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68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69" w:author="Saporta, Eyal" w:date="2015-02-05T16:08:00Z"/>
                <w:rFonts w:cs="David"/>
                <w:color w:val="000000"/>
                <w:sz w:val="20"/>
                <w:rtl/>
              </w:rPr>
            </w:pPr>
            <w:ins w:id="1470" w:author="Saporta, Eyal" w:date="2015-02-05T17:04:00Z">
              <w:r>
                <w:rPr>
                  <w:rFonts w:cs="David" w:hint="cs"/>
                  <w:color w:val="000000"/>
                  <w:sz w:val="20"/>
                  <w:rtl/>
                </w:rPr>
                <w:t>קוד תומ"ר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71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72" w:author="Saporta, Eyal" w:date="2015-02-05T16:08:00Z"/>
                <w:rFonts w:cs="David"/>
                <w:color w:val="000000"/>
                <w:sz w:val="20"/>
                <w:rtl/>
              </w:rPr>
            </w:pPr>
            <w:ins w:id="1473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74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475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476" w:author="Saporta, Eyal" w:date="2015-02-05T16:07:00Z"/>
          <w:trPrChange w:id="1477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78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479" w:author="Saporta, Eyal" w:date="2015-02-05T16:07:00Z"/>
                <w:rFonts w:cs="David"/>
                <w:color w:val="000000"/>
                <w:sz w:val="20"/>
              </w:rPr>
            </w:pPr>
            <w:ins w:id="1480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COD_TRUFA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81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482" w:author="Saporta, Eyal" w:date="2015-02-05T16:07:00Z"/>
                <w:rFonts w:cs="David"/>
                <w:color w:val="000000"/>
                <w:sz w:val="20"/>
                <w:rtl/>
              </w:rPr>
            </w:pPr>
            <w:ins w:id="1483" w:author="Saporta, Eyal" w:date="2015-02-05T16:07:00Z">
              <w:r w:rsidRPr="00EB2764">
                <w:rPr>
                  <w:rFonts w:cs="David" w:hint="cs"/>
                  <w:color w:val="000000"/>
                  <w:sz w:val="20"/>
                  <w:rtl/>
                </w:rPr>
                <w:t>קוד תרופה פנימי תומר</w:t>
              </w:r>
              <w:r w:rsidRPr="00EB2764">
                <w:rPr>
                  <w:rFonts w:cs="David"/>
                  <w:color w:val="000000"/>
                  <w:sz w:val="20"/>
                </w:rPr>
                <w:t xml:space="preserve"> 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484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485" w:author="Saporta, Eyal" w:date="2015-02-05T16:07:00Z"/>
                <w:rFonts w:cs="David"/>
                <w:color w:val="000000"/>
                <w:sz w:val="20"/>
              </w:rPr>
            </w:pPr>
            <w:ins w:id="1486" w:author="Saporta, Eyal" w:date="2015-02-05T16:07:00Z">
              <w:r>
                <w:rPr>
                  <w:rFonts w:cs="David"/>
                  <w:color w:val="000000"/>
                  <w:sz w:val="20"/>
                </w:rPr>
                <w:t>N 5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87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488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89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490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91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92" w:author="Saporta, Eyal" w:date="2015-02-05T16:08:00Z"/>
                <w:rFonts w:cs="David"/>
                <w:color w:val="000000"/>
                <w:sz w:val="20"/>
                <w:rtl/>
              </w:rPr>
            </w:pPr>
            <w:ins w:id="1493" w:author="Saporta, Eyal" w:date="2015-02-05T17:05:00Z">
              <w:r>
                <w:rPr>
                  <w:rFonts w:cs="David" w:hint="cs"/>
                  <w:color w:val="000000"/>
                  <w:sz w:val="20"/>
                  <w:rtl/>
                </w:rPr>
                <w:t>קוד תרופה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494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495" w:author="Saporta, Eyal" w:date="2015-02-05T16:08:00Z"/>
                <w:rFonts w:cs="David"/>
                <w:color w:val="000000"/>
                <w:sz w:val="20"/>
                <w:rtl/>
              </w:rPr>
            </w:pPr>
            <w:ins w:id="1496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497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498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499" w:author="Saporta, Eyal" w:date="2015-02-05T16:07:00Z"/>
          <w:trPrChange w:id="1500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01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502" w:author="Saporta, Eyal" w:date="2015-02-05T16:07:00Z"/>
                <w:rFonts w:cs="David"/>
                <w:color w:val="000000"/>
                <w:sz w:val="20"/>
              </w:rPr>
            </w:pPr>
            <w:ins w:id="1503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KAMUT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04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505" w:author="Saporta, Eyal" w:date="2015-02-05T16:07:00Z"/>
                <w:rFonts w:cs="David"/>
                <w:color w:val="000000"/>
                <w:sz w:val="20"/>
              </w:rPr>
            </w:pPr>
            <w:ins w:id="1506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 xml:space="preserve">מס' יחידות 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07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508" w:author="Saporta, Eyal" w:date="2015-02-05T16:07:00Z"/>
                <w:rFonts w:cs="David"/>
                <w:color w:val="000000"/>
                <w:sz w:val="20"/>
              </w:rPr>
            </w:pPr>
            <w:ins w:id="1509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0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511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12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513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14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515" w:author="Saporta, Eyal" w:date="2015-02-05T16:08:00Z"/>
                <w:rFonts w:cs="David"/>
                <w:color w:val="000000"/>
                <w:sz w:val="20"/>
                <w:rtl/>
              </w:rPr>
            </w:pPr>
            <w:ins w:id="1516" w:author="Saporta, Eyal" w:date="2015-02-05T17:05:00Z">
              <w:r>
                <w:rPr>
                  <w:rFonts w:cs="David" w:hint="cs"/>
                  <w:color w:val="000000"/>
                  <w:sz w:val="20"/>
                  <w:rtl/>
                </w:rPr>
                <w:t>מ. יחידות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17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518" w:author="Saporta, Eyal" w:date="2015-02-05T16:08:00Z"/>
                <w:rFonts w:cs="David"/>
                <w:color w:val="000000"/>
                <w:sz w:val="20"/>
                <w:rtl/>
              </w:rPr>
            </w:pPr>
            <w:ins w:id="1519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20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521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522" w:author="Saporta, Eyal" w:date="2015-02-05T16:07:00Z"/>
          <w:trPrChange w:id="1523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4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525" w:author="Saporta, Eyal" w:date="2015-02-05T16:07:00Z"/>
                <w:rFonts w:cs="David"/>
                <w:color w:val="000000"/>
                <w:sz w:val="20"/>
              </w:rPr>
            </w:pPr>
            <w:ins w:id="1526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MISPAR_ARIZUT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27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528" w:author="Saporta, Eyal" w:date="2015-02-05T16:07:00Z"/>
                <w:rFonts w:cs="David"/>
                <w:color w:val="000000"/>
                <w:sz w:val="20"/>
              </w:rPr>
            </w:pPr>
            <w:ins w:id="1529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>מס' אריזות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30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531" w:author="Saporta, Eyal" w:date="2015-02-05T16:07:00Z"/>
                <w:rFonts w:cs="David"/>
                <w:color w:val="000000"/>
                <w:sz w:val="20"/>
              </w:rPr>
            </w:pPr>
            <w:ins w:id="1532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N 3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3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534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35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536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37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538" w:author="Saporta, Eyal" w:date="2015-02-05T16:08:00Z"/>
                <w:rFonts w:cs="David"/>
                <w:color w:val="000000"/>
                <w:sz w:val="20"/>
                <w:rtl/>
              </w:rPr>
            </w:pPr>
            <w:ins w:id="1539" w:author="Saporta, Eyal" w:date="2015-02-05T17:05:00Z">
              <w:r>
                <w:rPr>
                  <w:rFonts w:cs="David" w:hint="cs"/>
                  <w:color w:val="000000"/>
                  <w:sz w:val="20"/>
                  <w:rtl/>
                </w:rPr>
                <w:t>מ. אריזות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40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541" w:author="Saporta, Eyal" w:date="2015-02-05T16:08:00Z"/>
                <w:rFonts w:cs="David"/>
                <w:color w:val="000000"/>
                <w:sz w:val="20"/>
                <w:rtl/>
              </w:rPr>
            </w:pPr>
            <w:ins w:id="1542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43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544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  <w:tr w:rsidR="00E76D72" w:rsidRPr="00EB2764" w:rsidTr="00E76D72">
        <w:trPr>
          <w:trHeight w:val="315"/>
          <w:ins w:id="1545" w:author="Saporta, Eyal" w:date="2015-02-05T16:07:00Z"/>
          <w:trPrChange w:id="1546" w:author="Saporta, Eyal" w:date="2015-02-10T16:25:00Z">
            <w:trPr>
              <w:trHeight w:val="315"/>
            </w:trPr>
          </w:trPrChange>
        </w:trPr>
        <w:tc>
          <w:tcPr>
            <w:tcW w:w="11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47" w:author="Saporta, Eyal" w:date="2015-02-10T16:25:00Z">
              <w:tcPr>
                <w:tcW w:w="252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bidi w:val="0"/>
              <w:rPr>
                <w:ins w:id="1548" w:author="Saporta, Eyal" w:date="2015-02-05T16:07:00Z"/>
                <w:rFonts w:cs="David"/>
                <w:color w:val="000000"/>
                <w:sz w:val="20"/>
              </w:rPr>
            </w:pPr>
            <w:ins w:id="1549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TAARICH_NIPOK</w:t>
              </w:r>
            </w:ins>
          </w:p>
        </w:tc>
        <w:tc>
          <w:tcPr>
            <w:tcW w:w="4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50" w:author="Saporta, Eyal" w:date="2015-02-10T16:25:00Z">
              <w:tcPr>
                <w:tcW w:w="126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rPr>
                <w:ins w:id="1551" w:author="Saporta, Eyal" w:date="2015-02-05T16:07:00Z"/>
                <w:rFonts w:cs="David"/>
                <w:color w:val="000000"/>
                <w:sz w:val="20"/>
              </w:rPr>
            </w:pPr>
            <w:ins w:id="1552" w:author="Saporta, Eyal" w:date="2015-02-05T16:07:00Z">
              <w:r w:rsidRPr="00EB2764">
                <w:rPr>
                  <w:rFonts w:cs="David"/>
                  <w:color w:val="000000"/>
                  <w:sz w:val="20"/>
                  <w:rtl/>
                </w:rPr>
                <w:t>תאריך ניפוק</w:t>
              </w:r>
            </w:ins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PrChange w:id="1553" w:author="Saporta, Eyal" w:date="2015-02-10T16:25:00Z">
              <w:tcPr>
                <w:tcW w:w="115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</w:tcPr>
            </w:tcPrChange>
          </w:tcPr>
          <w:p w:rsidR="00E76D72" w:rsidRPr="00EB2764" w:rsidRDefault="00E76D72" w:rsidP="00FE21F1">
            <w:pPr>
              <w:jc w:val="center"/>
              <w:rPr>
                <w:ins w:id="1554" w:author="Saporta, Eyal" w:date="2015-02-05T16:07:00Z"/>
                <w:rFonts w:cs="David"/>
                <w:color w:val="000000"/>
                <w:sz w:val="20"/>
              </w:rPr>
            </w:pPr>
            <w:ins w:id="1555" w:author="Saporta, Eyal" w:date="2015-02-05T16:07:00Z">
              <w:r w:rsidRPr="00EB2764">
                <w:rPr>
                  <w:rFonts w:cs="David"/>
                  <w:color w:val="000000"/>
                  <w:sz w:val="20"/>
                </w:rPr>
                <w:t>DateTime</w:t>
              </w:r>
            </w:ins>
          </w:p>
        </w:tc>
        <w:tc>
          <w:tcPr>
            <w:tcW w:w="5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56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557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58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Default="00E76D72" w:rsidP="00FE21F1">
            <w:pPr>
              <w:rPr>
                <w:ins w:id="1559" w:author="Saporta, Eyal" w:date="2015-02-10T16:25:00Z"/>
                <w:rFonts w:cs="David"/>
                <w:color w:val="000000"/>
                <w:sz w:val="20"/>
                <w:rtl/>
              </w:rPr>
            </w:pPr>
          </w:p>
        </w:tc>
        <w:tc>
          <w:tcPr>
            <w:tcW w:w="5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60" w:author="Saporta, Eyal" w:date="2015-02-10T16:25:00Z">
              <w:tcPr>
                <w:tcW w:w="1849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561" w:author="Saporta, Eyal" w:date="2015-02-05T16:08:00Z"/>
                <w:rFonts w:cs="David"/>
                <w:color w:val="000000"/>
                <w:sz w:val="20"/>
              </w:rPr>
            </w:pPr>
            <w:ins w:id="1562" w:author="Saporta, Eyal" w:date="2015-02-05T17:05:00Z">
              <w:r>
                <w:rPr>
                  <w:rFonts w:cs="David" w:hint="cs"/>
                  <w:color w:val="000000"/>
                  <w:sz w:val="20"/>
                  <w:rtl/>
                </w:rPr>
                <w:t>ת. ניפוק</w:t>
              </w:r>
            </w:ins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PrChange w:id="1563" w:author="Saporta, Eyal" w:date="2015-02-10T16:25:00Z">
              <w:tcPr>
                <w:tcW w:w="1133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:rsidR="00E76D72" w:rsidRPr="00EB2764" w:rsidRDefault="00E76D72" w:rsidP="00FE21F1">
            <w:pPr>
              <w:rPr>
                <w:ins w:id="1564" w:author="Saporta, Eyal" w:date="2015-02-05T16:08:00Z"/>
                <w:rFonts w:cs="David"/>
                <w:color w:val="000000"/>
                <w:sz w:val="20"/>
              </w:rPr>
            </w:pPr>
            <w:ins w:id="1565" w:author="Saporta, Eyal" w:date="2015-02-05T17:06:00Z">
              <w:r w:rsidRPr="008D6E64">
                <w:rPr>
                  <w:rFonts w:cs="David" w:hint="cs"/>
                  <w:color w:val="000000"/>
                  <w:sz w:val="20"/>
                  <w:rtl/>
                </w:rPr>
                <w:t>ניפוק תרופה</w:t>
              </w:r>
            </w:ins>
          </w:p>
        </w:tc>
        <w:tc>
          <w:tcPr>
            <w:tcW w:w="7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PrChange w:id="1566" w:author="Saporta, Eyal" w:date="2015-02-10T16:25:00Z">
              <w:tcPr>
                <w:tcW w:w="1911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</w:tcPrChange>
          </w:tcPr>
          <w:p w:rsidR="00E76D72" w:rsidRPr="008D6E64" w:rsidRDefault="00E76D72" w:rsidP="00FE21F1">
            <w:pPr>
              <w:rPr>
                <w:ins w:id="1567" w:author="Saporta, Eyal" w:date="2015-02-05T17:11:00Z"/>
                <w:rFonts w:cs="David"/>
                <w:color w:val="000000"/>
                <w:sz w:val="20"/>
                <w:rtl/>
              </w:rPr>
            </w:pPr>
          </w:p>
        </w:tc>
      </w:tr>
    </w:tbl>
    <w:p w:rsidR="00243249" w:rsidDel="00D73ED2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del w:id="1568" w:author="Raviv Shmuelly" w:date="2014-10-26T13:33:00Z"/>
          <w:rFonts w:cs="David"/>
          <w:b/>
          <w:bCs/>
          <w:color w:val="auto"/>
          <w:sz w:val="32"/>
          <w:szCs w:val="32"/>
          <w:rtl/>
        </w:rPr>
      </w:pPr>
      <w:del w:id="1569" w:author="Raviv Shmuelly" w:date="2014-10-26T13:33:00Z">
        <w:r w:rsidRPr="00874BD0" w:rsidDel="00D73ED2">
          <w:rPr>
            <w:rFonts w:cs="David" w:hint="cs"/>
            <w:b/>
            <w:bCs/>
            <w:color w:val="auto"/>
            <w:sz w:val="32"/>
            <w:szCs w:val="32"/>
            <w:rtl/>
          </w:rPr>
          <w:delText>נושאים פתוחים</w:delText>
        </w:r>
      </w:del>
    </w:p>
    <w:p w:rsidR="00686667" w:rsidRPr="00EB2764" w:rsidDel="00D73ED2" w:rsidRDefault="00DD7ED4" w:rsidP="00050BAE">
      <w:pPr>
        <w:pStyle w:val="ListParagraph"/>
        <w:numPr>
          <w:ilvl w:val="1"/>
          <w:numId w:val="2"/>
        </w:numPr>
        <w:rPr>
          <w:del w:id="1570" w:author="Raviv Shmuelly" w:date="2014-10-26T13:33:00Z"/>
          <w:rFonts w:cs="David"/>
          <w:sz w:val="20"/>
        </w:rPr>
      </w:pPr>
      <w:del w:id="1571" w:author="Raviv Shmuelly" w:date="2014-10-26T13:33:00Z">
        <w:r w:rsidRPr="00EB2764" w:rsidDel="00D73ED2">
          <w:rPr>
            <w:rFonts w:cs="David" w:hint="cs"/>
            <w:sz w:val="20"/>
            <w:rtl/>
          </w:rPr>
          <w:delText>תדירות הפעל</w:delText>
        </w:r>
        <w:r w:rsidR="009010CE" w:rsidRPr="00EB2764" w:rsidDel="00D73ED2">
          <w:rPr>
            <w:rFonts w:cs="David" w:hint="cs"/>
            <w:sz w:val="20"/>
            <w:rtl/>
          </w:rPr>
          <w:delText>ת</w:delText>
        </w:r>
        <w:r w:rsidRPr="00EB2764" w:rsidDel="00D73ED2">
          <w:rPr>
            <w:rFonts w:cs="David" w:hint="cs"/>
            <w:sz w:val="20"/>
            <w:rtl/>
          </w:rPr>
          <w:delText xml:space="preserve"> הממשק במערכת </w:delText>
        </w:r>
        <w:r w:rsidRPr="00EB2764" w:rsidDel="00D73ED2">
          <w:rPr>
            <w:rFonts w:cs="David"/>
            <w:sz w:val="20"/>
            <w:lang w:eastAsia="he-IL"/>
          </w:rPr>
          <w:delText>CPR NG</w:delText>
        </w:r>
      </w:del>
    </w:p>
    <w:p w:rsidR="0056472C" w:rsidRPr="00730C15" w:rsidDel="00693C8E" w:rsidRDefault="0056472C" w:rsidP="00730C15">
      <w:pPr>
        <w:pStyle w:val="ListParagraph"/>
        <w:numPr>
          <w:ilvl w:val="1"/>
          <w:numId w:val="2"/>
        </w:numPr>
        <w:rPr>
          <w:del w:id="1572" w:author="Raviv Shmuelly" w:date="2014-10-28T15:05:00Z"/>
          <w:rFonts w:cs="David"/>
          <w:sz w:val="20"/>
        </w:rPr>
      </w:pPr>
      <w:bookmarkStart w:id="1573" w:name="_GoBack"/>
    </w:p>
    <w:bookmarkEnd w:id="1573"/>
    <w:p w:rsidR="00196743" w:rsidRPr="00730C15" w:rsidRDefault="00196743" w:rsidP="00730C15">
      <w:pPr>
        <w:rPr>
          <w:rFonts w:cs="David"/>
          <w:rtl/>
          <w:lang w:eastAsia="he-IL"/>
        </w:rPr>
      </w:pPr>
    </w:p>
    <w:sectPr w:rsidR="00196743" w:rsidRPr="00730C15" w:rsidSect="00634FF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7D" w:rsidRDefault="00787A7D" w:rsidP="000275D4">
      <w:r>
        <w:separator/>
      </w:r>
    </w:p>
  </w:endnote>
  <w:endnote w:type="continuationSeparator" w:id="0">
    <w:p w:rsidR="00787A7D" w:rsidRDefault="00787A7D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306" w:rsidRPr="0032454F" w:rsidRDefault="00716306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2" name="Picture 2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37F8" w:rsidRPr="007137F8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7D" w:rsidRDefault="00787A7D" w:rsidP="000275D4">
      <w:r>
        <w:separator/>
      </w:r>
    </w:p>
  </w:footnote>
  <w:footnote w:type="continuationSeparator" w:id="0">
    <w:p w:rsidR="00787A7D" w:rsidRDefault="00787A7D" w:rsidP="000275D4">
      <w:r>
        <w:continuationSeparator/>
      </w:r>
    </w:p>
  </w:footnote>
  <w:footnote w:id="1">
    <w:p w:rsidR="00716306" w:rsidRPr="00F155DB" w:rsidDel="00693C8E" w:rsidRDefault="00716306" w:rsidP="005313A4">
      <w:pPr>
        <w:pStyle w:val="FootnoteText"/>
        <w:rPr>
          <w:del w:id="448" w:author="Raviv Shmuelly" w:date="2014-10-28T15:02:00Z"/>
          <w:rFonts w:ascii="Times New Roman" w:hAnsi="Times New Roman"/>
          <w:sz w:val="16"/>
          <w:rtl/>
        </w:rPr>
      </w:pPr>
      <w:del w:id="449" w:author="Raviv Shmuelly" w:date="2014-10-28T15:02:00Z">
        <w:r w:rsidRPr="00F155DB" w:rsidDel="00693C8E">
          <w:rPr>
            <w:rStyle w:val="FootnoteReference"/>
            <w:rFonts w:ascii="Times New Roman" w:hAnsi="Times New Roman"/>
            <w:sz w:val="16"/>
          </w:rPr>
          <w:footnoteRef/>
        </w:r>
        <w:r w:rsidRPr="00F155DB" w:rsidDel="00693C8E">
          <w:rPr>
            <w:rFonts w:ascii="Times New Roman" w:hAnsi="Times New Roman"/>
            <w:sz w:val="16"/>
            <w:rtl/>
          </w:rPr>
          <w:delText xml:space="preserve"> פורמט תאריכים  פורמט </w:delText>
        </w:r>
        <w:r w:rsidRPr="00F155DB" w:rsidDel="00693C8E">
          <w:rPr>
            <w:rFonts w:ascii="Times New Roman" w:hAnsi="Times New Roman"/>
            <w:sz w:val="16"/>
          </w:rPr>
          <w:delText>DateTime</w:delText>
        </w:r>
        <w:r w:rsidRPr="00F155DB" w:rsidDel="00693C8E">
          <w:rPr>
            <w:rFonts w:ascii="Times New Roman" w:hAnsi="Times New Roman"/>
            <w:sz w:val="16"/>
            <w:rtl/>
          </w:rPr>
          <w:delText xml:space="preserve"> של </w:delText>
        </w:r>
        <w:r w:rsidRPr="00F155DB" w:rsidDel="00693C8E">
          <w:rPr>
            <w:rFonts w:ascii="Times New Roman" w:hAnsi="Times New Roman"/>
            <w:sz w:val="16"/>
          </w:rPr>
          <w:delText>XML</w:delText>
        </w:r>
        <w:r w:rsidRPr="00F155DB" w:rsidDel="00693C8E">
          <w:rPr>
            <w:rFonts w:ascii="Times New Roman" w:hAnsi="Times New Roman"/>
            <w:sz w:val="16"/>
            <w:rtl/>
          </w:rPr>
          <w:delText xml:space="preserve">. </w:delText>
        </w:r>
        <w:r w:rsidRPr="00F155DB" w:rsidDel="00693C8E">
          <w:rPr>
            <w:rFonts w:ascii="Times New Roman" w:hAnsi="Times New Roman" w:hint="cs"/>
            <w:sz w:val="16"/>
            <w:rtl/>
          </w:rPr>
          <w:br/>
          <w:delText>ב</w:delText>
        </w:r>
        <w:r w:rsidRPr="00F155DB" w:rsidDel="00693C8E">
          <w:rPr>
            <w:rFonts w:ascii="Times New Roman" w:hAnsi="Times New Roman"/>
            <w:sz w:val="16"/>
            <w:rtl/>
          </w:rPr>
          <w:delText>מבנה</w:delText>
        </w:r>
        <w:r w:rsidRPr="00F155DB" w:rsidDel="00693C8E">
          <w:rPr>
            <w:rFonts w:ascii="Times New Roman" w:hAnsi="Times New Roman" w:hint="cs"/>
            <w:sz w:val="16"/>
            <w:rtl/>
          </w:rPr>
          <w:delText xml:space="preserve"> </w:delText>
        </w:r>
        <w:r w:rsidRPr="00F155DB" w:rsidDel="00693C8E">
          <w:rPr>
            <w:rFonts w:ascii="Times New Roman" w:hAnsi="Times New Roman"/>
            <w:sz w:val="16"/>
          </w:rPr>
          <w:delText>YYYY-MM-DD</w:delText>
        </w:r>
        <w:r w:rsidRPr="00F155DB" w:rsidDel="00693C8E">
          <w:rPr>
            <w:rFonts w:ascii="Times New Roman" w:hAnsi="Times New Roman"/>
            <w:b/>
            <w:bCs/>
            <w:sz w:val="16"/>
          </w:rPr>
          <w:delText>T</w:delText>
        </w:r>
        <w:r w:rsidRPr="00F155DB" w:rsidDel="00693C8E">
          <w:rPr>
            <w:rFonts w:ascii="Times New Roman" w:hAnsi="Times New Roman"/>
            <w:sz w:val="16"/>
          </w:rPr>
          <w:delText>HH:MM:SS</w:delText>
        </w:r>
        <w:r w:rsidRPr="00F155DB" w:rsidDel="00693C8E">
          <w:rPr>
            <w:rFonts w:ascii="Times New Roman" w:hAnsi="Times New Roman"/>
            <w:sz w:val="16"/>
            <w:rtl/>
          </w:rPr>
          <w:delText>. ה-</w:delText>
        </w:r>
        <w:r w:rsidRPr="00F155DB" w:rsidDel="00693C8E">
          <w:rPr>
            <w:rFonts w:ascii="Times New Roman" w:hAnsi="Times New Roman"/>
            <w:sz w:val="16"/>
          </w:rPr>
          <w:delText>T</w:delText>
        </w:r>
        <w:r w:rsidRPr="00F155DB" w:rsidDel="00693C8E">
          <w:rPr>
            <w:rFonts w:ascii="Times New Roman" w:hAnsi="Times New Roman"/>
            <w:sz w:val="16"/>
            <w:rtl/>
          </w:rPr>
          <w:delText xml:space="preserve"> מפריד באמצע בין תאריך ושעה (אם אין שעה</w:delText>
        </w:r>
        <w:r w:rsidRPr="00F155DB" w:rsidDel="00693C8E">
          <w:rPr>
            <w:rFonts w:ascii="Times New Roman" w:hAnsi="Times New Roman"/>
            <w:sz w:val="16"/>
          </w:rPr>
          <w:delText>,</w:delText>
        </w:r>
        <w:r w:rsidRPr="00F155DB" w:rsidDel="00693C8E">
          <w:rPr>
            <w:rFonts w:ascii="Times New Roman" w:hAnsi="Times New Roman"/>
            <w:sz w:val="16"/>
            <w:rtl/>
          </w:rPr>
          <w:delText xml:space="preserve"> 00:00:00). </w:delText>
        </w:r>
      </w:del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306" w:rsidRPr="00262713" w:rsidRDefault="00716306" w:rsidP="000176B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776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1" name="Picture 1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ממשק </w:t>
    </w:r>
    <w:r>
      <w:rPr>
        <w:rFonts w:cs="David"/>
        <w:sz w:val="18"/>
        <w:szCs w:val="20"/>
        <w:lang w:eastAsia="he-IL"/>
      </w:rPr>
      <w:t>14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716306" w:rsidRDefault="00716306" w:rsidP="00A666F3">
    <w:pPr>
      <w:pStyle w:val="Header"/>
      <w:jc w:val="center"/>
      <w:rPr>
        <w:rFonts w:cs="David"/>
        <w:sz w:val="18"/>
        <w:szCs w:val="20"/>
        <w:rtl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574" w:author="Saporta, Eyal" w:date="2015-02-05T17:30:00Z">
      <w:r w:rsidDel="00C150E9">
        <w:rPr>
          <w:rFonts w:cs="David" w:hint="cs"/>
          <w:sz w:val="18"/>
          <w:szCs w:val="20"/>
          <w:rtl/>
          <w:lang w:eastAsia="he-IL"/>
        </w:rPr>
        <w:delText>1.1</w:delText>
      </w:r>
    </w:del>
    <w:ins w:id="1575" w:author="Raviv Shmuelly" w:date="2014-11-27T11:45:00Z">
      <w:del w:id="1576" w:author="Saporta, Eyal" w:date="2015-02-05T17:30:00Z">
        <w:r w:rsidDel="00C150E9">
          <w:rPr>
            <w:rFonts w:cs="David" w:hint="cs"/>
            <w:sz w:val="18"/>
            <w:szCs w:val="20"/>
            <w:rtl/>
            <w:lang w:eastAsia="he-IL"/>
          </w:rPr>
          <w:delText>1.2</w:delText>
        </w:r>
      </w:del>
    </w:ins>
    <w:ins w:id="1577" w:author="Saporta, Eyal" w:date="2015-02-05T17:30:00Z">
      <w:r>
        <w:rPr>
          <w:rFonts w:cs="David" w:hint="cs"/>
          <w:sz w:val="18"/>
          <w:szCs w:val="20"/>
          <w:rtl/>
          <w:lang w:eastAsia="he-IL"/>
        </w:rPr>
        <w:t>1.</w:t>
      </w:r>
    </w:ins>
    <w:ins w:id="1578" w:author="Saporta, Eyal" w:date="2015-02-05T17:31:00Z">
      <w:del w:id="1579" w:author="Michal Moreno" w:date="2015-03-26T17:30:00Z">
        <w:r w:rsidDel="00A666F3">
          <w:rPr>
            <w:rFonts w:cs="David" w:hint="cs"/>
            <w:sz w:val="18"/>
            <w:szCs w:val="20"/>
            <w:rtl/>
            <w:lang w:eastAsia="he-IL"/>
          </w:rPr>
          <w:delText>2</w:delText>
        </w:r>
      </w:del>
    </w:ins>
    <w:ins w:id="1580" w:author="Michal Moreno" w:date="2015-03-26T17:30:00Z">
      <w:r w:rsidR="00A666F3">
        <w:rPr>
          <w:rFonts w:cs="David" w:hint="cs"/>
          <w:sz w:val="18"/>
          <w:szCs w:val="20"/>
          <w:rtl/>
          <w:lang w:eastAsia="he-IL"/>
        </w:rPr>
        <w:t>3</w:t>
      </w:r>
    </w:ins>
  </w:p>
  <w:p w:rsidR="00716306" w:rsidRPr="000275D4" w:rsidRDefault="00716306" w:rsidP="00A666F3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1581" w:author="Saporta, Eyal" w:date="2015-02-05T17:30:00Z">
      <w:r w:rsidDel="00C150E9">
        <w:rPr>
          <w:rFonts w:cs="David" w:hint="cs"/>
          <w:sz w:val="18"/>
          <w:szCs w:val="20"/>
          <w:rtl/>
          <w:lang w:eastAsia="he-IL"/>
        </w:rPr>
        <w:delText>26</w:delText>
      </w:r>
    </w:del>
    <w:ins w:id="1582" w:author="Raviv Shmuelly" w:date="2014-11-27T11:45:00Z">
      <w:del w:id="1583" w:author="Saporta, Eyal" w:date="2015-02-05T17:30:00Z">
        <w:r w:rsidDel="00C150E9">
          <w:rPr>
            <w:rFonts w:cs="David" w:hint="cs"/>
            <w:sz w:val="18"/>
            <w:szCs w:val="20"/>
            <w:rtl/>
            <w:lang w:eastAsia="he-IL"/>
          </w:rPr>
          <w:delText>27</w:delText>
        </w:r>
      </w:del>
    </w:ins>
    <w:del w:id="1584" w:author="Saporta, Eyal" w:date="2015-02-05T17:30:00Z">
      <w:r w:rsidDel="00C150E9">
        <w:rPr>
          <w:rFonts w:cs="David" w:hint="cs"/>
          <w:sz w:val="18"/>
          <w:szCs w:val="20"/>
          <w:rtl/>
          <w:lang w:eastAsia="he-IL"/>
        </w:rPr>
        <w:delText>/10</w:delText>
      </w:r>
    </w:del>
    <w:ins w:id="1585" w:author="Raviv Shmuelly" w:date="2014-11-27T11:45:00Z">
      <w:del w:id="1586" w:author="Saporta, Eyal" w:date="2015-02-05T17:30:00Z">
        <w:r w:rsidDel="00C150E9">
          <w:rPr>
            <w:rFonts w:cs="David" w:hint="cs"/>
            <w:sz w:val="18"/>
            <w:szCs w:val="20"/>
            <w:rtl/>
            <w:lang w:eastAsia="he-IL"/>
          </w:rPr>
          <w:delText>11</w:delText>
        </w:r>
      </w:del>
    </w:ins>
    <w:del w:id="1587" w:author="Saporta, Eyal" w:date="2015-02-05T17:30:00Z">
      <w:r w:rsidDel="00C150E9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1588" w:author="Saporta, Eyal" w:date="2015-02-05T17:30:00Z">
      <w:del w:id="1589" w:author="Michal Moreno" w:date="2015-03-26T17:30:00Z">
        <w:r w:rsidDel="00A666F3">
          <w:rPr>
            <w:rFonts w:cs="David" w:hint="cs"/>
            <w:sz w:val="18"/>
            <w:szCs w:val="20"/>
            <w:rtl/>
            <w:lang w:eastAsia="he-IL"/>
          </w:rPr>
          <w:delText>05/02</w:delText>
        </w:r>
      </w:del>
    </w:ins>
    <w:ins w:id="1590" w:author="Michal Moreno" w:date="2015-03-26T17:30:00Z">
      <w:r w:rsidR="00A666F3">
        <w:rPr>
          <w:rFonts w:cs="David" w:hint="cs"/>
          <w:sz w:val="18"/>
          <w:szCs w:val="20"/>
          <w:rtl/>
          <w:lang w:eastAsia="he-IL"/>
        </w:rPr>
        <w:t>26/03</w:t>
      </w:r>
    </w:ins>
    <w:ins w:id="1591" w:author="Saporta, Eyal" w:date="2015-02-05T17:30:00Z">
      <w:r>
        <w:rPr>
          <w:rFonts w:cs="David" w:hint="cs"/>
          <w:sz w:val="18"/>
          <w:szCs w:val="20"/>
          <w:rtl/>
          <w:lang w:eastAsia="he-IL"/>
        </w:rPr>
        <w:t>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137F8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137F8" w:rsidRPr="00262713">
      <w:rPr>
        <w:rFonts w:cs="David"/>
        <w:sz w:val="18"/>
        <w:szCs w:val="20"/>
        <w:rtl/>
        <w:lang w:eastAsia="he-IL"/>
      </w:rPr>
      <w:fldChar w:fldCharType="separate"/>
    </w:r>
    <w:r w:rsidR="00A666F3">
      <w:rPr>
        <w:rFonts w:cs="David"/>
        <w:noProof/>
        <w:sz w:val="18"/>
        <w:szCs w:val="20"/>
        <w:rtl/>
        <w:lang w:eastAsia="he-IL"/>
      </w:rPr>
      <w:t>2</w:t>
    </w:r>
    <w:r w:rsidR="007137F8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137F8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137F8" w:rsidRPr="00262713">
      <w:rPr>
        <w:rFonts w:cs="David"/>
        <w:sz w:val="18"/>
        <w:szCs w:val="20"/>
        <w:rtl/>
        <w:lang w:eastAsia="he-IL"/>
      </w:rPr>
      <w:fldChar w:fldCharType="separate"/>
    </w:r>
    <w:r w:rsidR="00A666F3">
      <w:rPr>
        <w:rFonts w:cs="David"/>
        <w:noProof/>
        <w:sz w:val="18"/>
        <w:szCs w:val="20"/>
        <w:rtl/>
        <w:lang w:eastAsia="he-IL"/>
      </w:rPr>
      <w:t>8</w:t>
    </w:r>
    <w:r w:rsidR="007137F8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3pt;height:17pt;visibility:visible;mso-wrap-style:square" o:bullet="t">
        <v:imagedata r:id="rId1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D0980D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D2E606D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4EA003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9D94C6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A304B7F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2826C2"/>
    <w:multiLevelType w:val="hybridMultilevel"/>
    <w:tmpl w:val="57C210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931FB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7C10D2B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E560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3377C1C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551D53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AED57DA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D9E0937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D4D98"/>
    <w:multiLevelType w:val="multilevel"/>
    <w:tmpl w:val="3F76F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9"/>
  </w:num>
  <w:num w:numId="5">
    <w:abstractNumId w:val="12"/>
  </w:num>
  <w:num w:numId="6">
    <w:abstractNumId w:val="16"/>
  </w:num>
  <w:num w:numId="7">
    <w:abstractNumId w:val="2"/>
  </w:num>
  <w:num w:numId="8">
    <w:abstractNumId w:val="5"/>
  </w:num>
  <w:num w:numId="9">
    <w:abstractNumId w:val="13"/>
  </w:num>
  <w:num w:numId="10">
    <w:abstractNumId w:val="7"/>
  </w:num>
  <w:num w:numId="11">
    <w:abstractNumId w:val="17"/>
  </w:num>
  <w:num w:numId="12">
    <w:abstractNumId w:val="4"/>
  </w:num>
  <w:num w:numId="13">
    <w:abstractNumId w:val="6"/>
  </w:num>
  <w:num w:numId="14">
    <w:abstractNumId w:val="11"/>
  </w:num>
  <w:num w:numId="15">
    <w:abstractNumId w:val="3"/>
  </w:num>
  <w:num w:numId="16">
    <w:abstractNumId w:val="14"/>
  </w:num>
  <w:num w:numId="17">
    <w:abstractNumId w:val="10"/>
  </w:num>
  <w:num w:numId="18">
    <w:abstractNumId w:val="8"/>
  </w:num>
  <w:num w:numId="19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trackRevisions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F645C"/>
    <w:rsid w:val="00000009"/>
    <w:rsid w:val="0001204D"/>
    <w:rsid w:val="000176B6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50BAE"/>
    <w:rsid w:val="00062C00"/>
    <w:rsid w:val="00066381"/>
    <w:rsid w:val="000704D5"/>
    <w:rsid w:val="00070CFF"/>
    <w:rsid w:val="000777DD"/>
    <w:rsid w:val="00080006"/>
    <w:rsid w:val="00087AAB"/>
    <w:rsid w:val="00092AC9"/>
    <w:rsid w:val="00095DAE"/>
    <w:rsid w:val="000B1EF0"/>
    <w:rsid w:val="000B68A8"/>
    <w:rsid w:val="000C29AD"/>
    <w:rsid w:val="000C7771"/>
    <w:rsid w:val="000D7F4F"/>
    <w:rsid w:val="000F5152"/>
    <w:rsid w:val="001060E6"/>
    <w:rsid w:val="001332A2"/>
    <w:rsid w:val="00133542"/>
    <w:rsid w:val="001339E2"/>
    <w:rsid w:val="00135F63"/>
    <w:rsid w:val="00150585"/>
    <w:rsid w:val="001518EC"/>
    <w:rsid w:val="00154548"/>
    <w:rsid w:val="001552C0"/>
    <w:rsid w:val="00155F23"/>
    <w:rsid w:val="00163033"/>
    <w:rsid w:val="00196743"/>
    <w:rsid w:val="001A55ED"/>
    <w:rsid w:val="001B0CB1"/>
    <w:rsid w:val="001C5FA0"/>
    <w:rsid w:val="001D16C5"/>
    <w:rsid w:val="001D5931"/>
    <w:rsid w:val="001E05BB"/>
    <w:rsid w:val="001E13A4"/>
    <w:rsid w:val="001E1B90"/>
    <w:rsid w:val="001F645C"/>
    <w:rsid w:val="002322B5"/>
    <w:rsid w:val="00234CBE"/>
    <w:rsid w:val="00243249"/>
    <w:rsid w:val="00253509"/>
    <w:rsid w:val="0026780C"/>
    <w:rsid w:val="00271EE0"/>
    <w:rsid w:val="00274E0A"/>
    <w:rsid w:val="0028737B"/>
    <w:rsid w:val="0029715E"/>
    <w:rsid w:val="002A7253"/>
    <w:rsid w:val="002A7628"/>
    <w:rsid w:val="002B1909"/>
    <w:rsid w:val="002C008D"/>
    <w:rsid w:val="002C18D8"/>
    <w:rsid w:val="002D1A1A"/>
    <w:rsid w:val="002D3D6B"/>
    <w:rsid w:val="002D60AA"/>
    <w:rsid w:val="002D7B5D"/>
    <w:rsid w:val="002E3E96"/>
    <w:rsid w:val="0030086B"/>
    <w:rsid w:val="0030796C"/>
    <w:rsid w:val="00321AD6"/>
    <w:rsid w:val="0032454F"/>
    <w:rsid w:val="00331A00"/>
    <w:rsid w:val="003335F8"/>
    <w:rsid w:val="00334896"/>
    <w:rsid w:val="0033688B"/>
    <w:rsid w:val="003375FC"/>
    <w:rsid w:val="003438DA"/>
    <w:rsid w:val="00350CBA"/>
    <w:rsid w:val="00352D1E"/>
    <w:rsid w:val="0035473B"/>
    <w:rsid w:val="00356C95"/>
    <w:rsid w:val="003748C9"/>
    <w:rsid w:val="003821A2"/>
    <w:rsid w:val="003B11B8"/>
    <w:rsid w:val="003D414D"/>
    <w:rsid w:val="003E6CA8"/>
    <w:rsid w:val="003F5484"/>
    <w:rsid w:val="004059F9"/>
    <w:rsid w:val="00422305"/>
    <w:rsid w:val="0043758F"/>
    <w:rsid w:val="0048338B"/>
    <w:rsid w:val="00493043"/>
    <w:rsid w:val="004C79FC"/>
    <w:rsid w:val="004D1C18"/>
    <w:rsid w:val="004D352F"/>
    <w:rsid w:val="004E01C5"/>
    <w:rsid w:val="004E288D"/>
    <w:rsid w:val="00500A04"/>
    <w:rsid w:val="00500B96"/>
    <w:rsid w:val="005130C3"/>
    <w:rsid w:val="005141C7"/>
    <w:rsid w:val="00516E1F"/>
    <w:rsid w:val="00517029"/>
    <w:rsid w:val="00520BD8"/>
    <w:rsid w:val="0052134D"/>
    <w:rsid w:val="005243CF"/>
    <w:rsid w:val="005313A4"/>
    <w:rsid w:val="00531780"/>
    <w:rsid w:val="00534A9D"/>
    <w:rsid w:val="005377B8"/>
    <w:rsid w:val="00552BA2"/>
    <w:rsid w:val="0056472C"/>
    <w:rsid w:val="0057592C"/>
    <w:rsid w:val="00575B45"/>
    <w:rsid w:val="005844AD"/>
    <w:rsid w:val="005928F1"/>
    <w:rsid w:val="0059368D"/>
    <w:rsid w:val="00593AFF"/>
    <w:rsid w:val="00595970"/>
    <w:rsid w:val="005A0F50"/>
    <w:rsid w:val="005A5C7B"/>
    <w:rsid w:val="005B10E6"/>
    <w:rsid w:val="005B2FC4"/>
    <w:rsid w:val="005D031E"/>
    <w:rsid w:val="005D1DF0"/>
    <w:rsid w:val="005D42FF"/>
    <w:rsid w:val="005D6C69"/>
    <w:rsid w:val="005F56C6"/>
    <w:rsid w:val="00605C8A"/>
    <w:rsid w:val="00607D29"/>
    <w:rsid w:val="0062114A"/>
    <w:rsid w:val="00624C48"/>
    <w:rsid w:val="0063165D"/>
    <w:rsid w:val="006336C1"/>
    <w:rsid w:val="00634FF2"/>
    <w:rsid w:val="006466CF"/>
    <w:rsid w:val="00646D98"/>
    <w:rsid w:val="0065250A"/>
    <w:rsid w:val="00652D92"/>
    <w:rsid w:val="00686667"/>
    <w:rsid w:val="00693C8E"/>
    <w:rsid w:val="006959B3"/>
    <w:rsid w:val="006A3A1F"/>
    <w:rsid w:val="006A3E66"/>
    <w:rsid w:val="006B2118"/>
    <w:rsid w:val="006B6FBB"/>
    <w:rsid w:val="006D193B"/>
    <w:rsid w:val="006D3E19"/>
    <w:rsid w:val="006E0D46"/>
    <w:rsid w:val="006E1421"/>
    <w:rsid w:val="006F3862"/>
    <w:rsid w:val="006F4F04"/>
    <w:rsid w:val="006F680E"/>
    <w:rsid w:val="00711F72"/>
    <w:rsid w:val="007137F8"/>
    <w:rsid w:val="00716306"/>
    <w:rsid w:val="007204A7"/>
    <w:rsid w:val="00730C15"/>
    <w:rsid w:val="007626C8"/>
    <w:rsid w:val="00762DA1"/>
    <w:rsid w:val="0077688B"/>
    <w:rsid w:val="00777100"/>
    <w:rsid w:val="0078181E"/>
    <w:rsid w:val="00784789"/>
    <w:rsid w:val="007857BE"/>
    <w:rsid w:val="00787758"/>
    <w:rsid w:val="00787A7D"/>
    <w:rsid w:val="007A1935"/>
    <w:rsid w:val="007A2209"/>
    <w:rsid w:val="007A3D4D"/>
    <w:rsid w:val="007B005B"/>
    <w:rsid w:val="007B365C"/>
    <w:rsid w:val="007B5543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1563B"/>
    <w:rsid w:val="0082351C"/>
    <w:rsid w:val="008244AA"/>
    <w:rsid w:val="008341FA"/>
    <w:rsid w:val="0084109C"/>
    <w:rsid w:val="00841B91"/>
    <w:rsid w:val="008477F2"/>
    <w:rsid w:val="00853A41"/>
    <w:rsid w:val="00861A1F"/>
    <w:rsid w:val="00861A61"/>
    <w:rsid w:val="00874BD0"/>
    <w:rsid w:val="00875DC1"/>
    <w:rsid w:val="008800F9"/>
    <w:rsid w:val="008A06B2"/>
    <w:rsid w:val="008A5C9D"/>
    <w:rsid w:val="008B12E7"/>
    <w:rsid w:val="008C4990"/>
    <w:rsid w:val="008D510E"/>
    <w:rsid w:val="008D69D3"/>
    <w:rsid w:val="008E1F3C"/>
    <w:rsid w:val="009010CE"/>
    <w:rsid w:val="0090296E"/>
    <w:rsid w:val="00903C2F"/>
    <w:rsid w:val="00904A56"/>
    <w:rsid w:val="00911E3F"/>
    <w:rsid w:val="00922E97"/>
    <w:rsid w:val="009234E2"/>
    <w:rsid w:val="0093091B"/>
    <w:rsid w:val="00931832"/>
    <w:rsid w:val="00933511"/>
    <w:rsid w:val="0094205B"/>
    <w:rsid w:val="00945AB0"/>
    <w:rsid w:val="009500FE"/>
    <w:rsid w:val="00951E92"/>
    <w:rsid w:val="009520C6"/>
    <w:rsid w:val="009563B9"/>
    <w:rsid w:val="009609E3"/>
    <w:rsid w:val="009643BA"/>
    <w:rsid w:val="009736E0"/>
    <w:rsid w:val="009964A5"/>
    <w:rsid w:val="009B449C"/>
    <w:rsid w:val="009B5C27"/>
    <w:rsid w:val="009B6912"/>
    <w:rsid w:val="009B7EA9"/>
    <w:rsid w:val="009C16A9"/>
    <w:rsid w:val="009C1D6F"/>
    <w:rsid w:val="009D25FD"/>
    <w:rsid w:val="009E30E8"/>
    <w:rsid w:val="009E4988"/>
    <w:rsid w:val="009F0B6E"/>
    <w:rsid w:val="009F30F3"/>
    <w:rsid w:val="009F7AAC"/>
    <w:rsid w:val="00A14CC3"/>
    <w:rsid w:val="00A40D78"/>
    <w:rsid w:val="00A41DB2"/>
    <w:rsid w:val="00A41DF1"/>
    <w:rsid w:val="00A46A28"/>
    <w:rsid w:val="00A51033"/>
    <w:rsid w:val="00A55A4D"/>
    <w:rsid w:val="00A666F3"/>
    <w:rsid w:val="00A676FD"/>
    <w:rsid w:val="00A702EF"/>
    <w:rsid w:val="00A724EC"/>
    <w:rsid w:val="00A96088"/>
    <w:rsid w:val="00A9702F"/>
    <w:rsid w:val="00AA0374"/>
    <w:rsid w:val="00AA635D"/>
    <w:rsid w:val="00AB397F"/>
    <w:rsid w:val="00AB7218"/>
    <w:rsid w:val="00AC002C"/>
    <w:rsid w:val="00AC01EB"/>
    <w:rsid w:val="00AD53C8"/>
    <w:rsid w:val="00AE1A03"/>
    <w:rsid w:val="00AE3786"/>
    <w:rsid w:val="00AE4CF0"/>
    <w:rsid w:val="00AF2D8A"/>
    <w:rsid w:val="00AF5EDA"/>
    <w:rsid w:val="00AF7790"/>
    <w:rsid w:val="00B00923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72F8D"/>
    <w:rsid w:val="00B86FDB"/>
    <w:rsid w:val="00B902E6"/>
    <w:rsid w:val="00BA0E3E"/>
    <w:rsid w:val="00BA1B81"/>
    <w:rsid w:val="00BA56D6"/>
    <w:rsid w:val="00BB01EC"/>
    <w:rsid w:val="00BC38E3"/>
    <w:rsid w:val="00BE60DA"/>
    <w:rsid w:val="00BF05DC"/>
    <w:rsid w:val="00BF16F4"/>
    <w:rsid w:val="00BF348D"/>
    <w:rsid w:val="00C067E5"/>
    <w:rsid w:val="00C07BEE"/>
    <w:rsid w:val="00C150E9"/>
    <w:rsid w:val="00C2550F"/>
    <w:rsid w:val="00C276E6"/>
    <w:rsid w:val="00C30CBD"/>
    <w:rsid w:val="00C326CB"/>
    <w:rsid w:val="00C34B73"/>
    <w:rsid w:val="00C34E39"/>
    <w:rsid w:val="00C41D51"/>
    <w:rsid w:val="00C5136C"/>
    <w:rsid w:val="00C51D49"/>
    <w:rsid w:val="00C55552"/>
    <w:rsid w:val="00C56BE6"/>
    <w:rsid w:val="00C6494D"/>
    <w:rsid w:val="00C6782C"/>
    <w:rsid w:val="00C81DBE"/>
    <w:rsid w:val="00C9251B"/>
    <w:rsid w:val="00CB713C"/>
    <w:rsid w:val="00CD600C"/>
    <w:rsid w:val="00CD64AA"/>
    <w:rsid w:val="00CE2E9D"/>
    <w:rsid w:val="00CF5EBB"/>
    <w:rsid w:val="00D13142"/>
    <w:rsid w:val="00D2074B"/>
    <w:rsid w:val="00D22708"/>
    <w:rsid w:val="00D3358E"/>
    <w:rsid w:val="00D33737"/>
    <w:rsid w:val="00D35854"/>
    <w:rsid w:val="00D451CA"/>
    <w:rsid w:val="00D45ECF"/>
    <w:rsid w:val="00D55FC5"/>
    <w:rsid w:val="00D5798B"/>
    <w:rsid w:val="00D615C9"/>
    <w:rsid w:val="00D672FE"/>
    <w:rsid w:val="00D73ED2"/>
    <w:rsid w:val="00D810D0"/>
    <w:rsid w:val="00D93E3C"/>
    <w:rsid w:val="00D96701"/>
    <w:rsid w:val="00DA0AE6"/>
    <w:rsid w:val="00DA3F68"/>
    <w:rsid w:val="00DC6693"/>
    <w:rsid w:val="00DD7CD1"/>
    <w:rsid w:val="00DD7ED4"/>
    <w:rsid w:val="00DE68B9"/>
    <w:rsid w:val="00DF28A6"/>
    <w:rsid w:val="00DF3A81"/>
    <w:rsid w:val="00DF4EEC"/>
    <w:rsid w:val="00DF5D1A"/>
    <w:rsid w:val="00DF759E"/>
    <w:rsid w:val="00E03335"/>
    <w:rsid w:val="00E051B4"/>
    <w:rsid w:val="00E10507"/>
    <w:rsid w:val="00E15AE4"/>
    <w:rsid w:val="00E2016F"/>
    <w:rsid w:val="00E27E91"/>
    <w:rsid w:val="00E31F1F"/>
    <w:rsid w:val="00E325FB"/>
    <w:rsid w:val="00E33DF4"/>
    <w:rsid w:val="00E35B83"/>
    <w:rsid w:val="00E455C1"/>
    <w:rsid w:val="00E56881"/>
    <w:rsid w:val="00E60220"/>
    <w:rsid w:val="00E747C8"/>
    <w:rsid w:val="00E76D72"/>
    <w:rsid w:val="00E80CE2"/>
    <w:rsid w:val="00E84E1B"/>
    <w:rsid w:val="00E852F1"/>
    <w:rsid w:val="00E87397"/>
    <w:rsid w:val="00E937AB"/>
    <w:rsid w:val="00EB2764"/>
    <w:rsid w:val="00EC2B28"/>
    <w:rsid w:val="00EC4F39"/>
    <w:rsid w:val="00ED528E"/>
    <w:rsid w:val="00EE3330"/>
    <w:rsid w:val="00EE3836"/>
    <w:rsid w:val="00EF2A24"/>
    <w:rsid w:val="00EF3C5F"/>
    <w:rsid w:val="00EF6013"/>
    <w:rsid w:val="00F0443E"/>
    <w:rsid w:val="00F133AC"/>
    <w:rsid w:val="00F155DB"/>
    <w:rsid w:val="00F16C71"/>
    <w:rsid w:val="00F619DD"/>
    <w:rsid w:val="00F66766"/>
    <w:rsid w:val="00F704F5"/>
    <w:rsid w:val="00F747B1"/>
    <w:rsid w:val="00F759FF"/>
    <w:rsid w:val="00F85535"/>
    <w:rsid w:val="00F87787"/>
    <w:rsid w:val="00F87873"/>
    <w:rsid w:val="00F92E5B"/>
    <w:rsid w:val="00FA06FB"/>
    <w:rsid w:val="00FA567C"/>
    <w:rsid w:val="00FB5492"/>
    <w:rsid w:val="00FB5DE3"/>
    <w:rsid w:val="00FC55B2"/>
    <w:rsid w:val="00FD429B"/>
    <w:rsid w:val="00FE21F1"/>
    <w:rsid w:val="00FE2B66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customStyle="1" w:styleId="hps">
    <w:name w:val="hps"/>
    <w:basedOn w:val="DefaultParagraphFont"/>
    <w:rsid w:val="00356C95"/>
  </w:style>
  <w:style w:type="table" w:customStyle="1" w:styleId="LightList-Accent11">
    <w:name w:val="Light List - Accent 11"/>
    <w:basedOn w:val="TableNormal"/>
    <w:uiPriority w:val="61"/>
    <w:rsid w:val="00AB397F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FootnoteText">
    <w:name w:val="footnote text"/>
    <w:basedOn w:val="Normal"/>
    <w:link w:val="FootnoteTextChar"/>
    <w:semiHidden/>
    <w:rsid w:val="005313A4"/>
    <w:pPr>
      <w:autoSpaceDE w:val="0"/>
      <w:autoSpaceDN w:val="0"/>
    </w:pPr>
    <w:rPr>
      <w:rFonts w:ascii="Times New" w:hAnsi="Times New" w:cs="David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313A4"/>
    <w:rPr>
      <w:rFonts w:ascii="Times New" w:eastAsia="Times New Roman" w:hAnsi="Times New" w:cs="David"/>
      <w:sz w:val="20"/>
      <w:szCs w:val="20"/>
    </w:rPr>
  </w:style>
  <w:style w:type="character" w:styleId="FootnoteReference">
    <w:name w:val="footnote reference"/>
    <w:basedOn w:val="DefaultParagraphFont"/>
    <w:semiHidden/>
    <w:rsid w:val="005313A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56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6B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6BE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BE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muelly\Documents\&#1510;&#1492;&#1500;\&#1488;&#1508;&#1497;&#1493;&#1503;%20&#1502;&#1502;&#1513;&#1511;&#1497;&#1501;\13_%20&#1502;&#1506;&#1512;&#1499;&#1514;%20&#1489;&#1514;&#1497;%20&#1502;&#1512;&#1511;&#1495;&#1514;_&#1502;&#1512;&#1513;&#1502;&#1497;&#150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6C4875-40E8-43FD-8B37-0F1FC061BAD0}"/>
</file>

<file path=customXml/itemProps2.xml><?xml version="1.0" encoding="utf-8"?>
<ds:datastoreItem xmlns:ds="http://schemas.openxmlformats.org/officeDocument/2006/customXml" ds:itemID="{F7AE3880-6A6C-424C-BADE-B029A49FD129}"/>
</file>

<file path=customXml/itemProps3.xml><?xml version="1.0" encoding="utf-8"?>
<ds:datastoreItem xmlns:ds="http://schemas.openxmlformats.org/officeDocument/2006/customXml" ds:itemID="{04BC94CC-FDDE-4D55-A05C-91DBFB707DD2}"/>
</file>

<file path=docProps/app.xml><?xml version="1.0" encoding="utf-8"?>
<Properties xmlns="http://schemas.openxmlformats.org/officeDocument/2006/extended-properties" xmlns:vt="http://schemas.openxmlformats.org/officeDocument/2006/docPropsVTypes">
  <Template>13_ מערכת בתי מרקחת_מרשמים.dotx</Template>
  <TotalTime>122</TotalTime>
  <Pages>8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Raviv Shmuelly</dc:creator>
  <cp:lastModifiedBy>Michal Moreno</cp:lastModifiedBy>
  <cp:revision>11</cp:revision>
  <dcterms:created xsi:type="dcterms:W3CDTF">2014-11-27T09:46:00Z</dcterms:created>
  <dcterms:modified xsi:type="dcterms:W3CDTF">2015-03-26T15:30:00Z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